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1F22F5" w14:textId="664DF30E" w:rsidR="000D6B5E" w:rsidRPr="002C48FF" w:rsidRDefault="00470482" w:rsidP="00627C7D">
      <w:pPr>
        <w:tabs>
          <w:tab w:val="left" w:pos="4996"/>
        </w:tabs>
        <w:spacing w:line="276" w:lineRule="auto"/>
        <w:rPr>
          <w:rFonts w:asciiTheme="majorHAnsi" w:hAnsiTheme="majorHAnsi"/>
        </w:rPr>
      </w:pPr>
      <w:bookmarkStart w:id="0" w:name="_Hlk59429758"/>
      <w:r w:rsidRPr="002C48FF">
        <w:rPr>
          <w:rFonts w:asciiTheme="majorHAnsi" w:hAnsiTheme="majorHAnsi"/>
        </w:rPr>
        <w:tab/>
      </w:r>
    </w:p>
    <w:p w14:paraId="52C4584F" w14:textId="517CBCFE" w:rsidR="00CC1478" w:rsidRPr="002C48FF" w:rsidRDefault="00CC1478" w:rsidP="00A45792">
      <w:pPr>
        <w:spacing w:line="276" w:lineRule="auto"/>
        <w:rPr>
          <w:rFonts w:asciiTheme="majorHAnsi" w:hAnsiTheme="majorHAnsi" w:cs="Arial"/>
          <w:b/>
          <w:sz w:val="44"/>
          <w:szCs w:val="44"/>
        </w:rPr>
      </w:pPr>
    </w:p>
    <w:p w14:paraId="396B4480" w14:textId="77777777" w:rsidR="00CC1478" w:rsidRPr="002C48FF" w:rsidRDefault="00CC1478" w:rsidP="00627C7D">
      <w:pPr>
        <w:spacing w:line="276" w:lineRule="auto"/>
        <w:jc w:val="center"/>
        <w:rPr>
          <w:rFonts w:asciiTheme="majorHAnsi" w:hAnsiTheme="majorHAnsi" w:cs="Arial"/>
          <w:b/>
          <w:sz w:val="44"/>
          <w:szCs w:val="44"/>
        </w:rPr>
      </w:pPr>
    </w:p>
    <w:p w14:paraId="1DCA234C" w14:textId="77777777" w:rsidR="00A435B8" w:rsidRPr="002C48FF" w:rsidRDefault="00A435B8" w:rsidP="00627C7D">
      <w:pPr>
        <w:spacing w:line="276" w:lineRule="auto"/>
        <w:jc w:val="center"/>
        <w:rPr>
          <w:rFonts w:asciiTheme="majorHAnsi" w:hAnsiTheme="majorHAnsi" w:cs="Arial"/>
          <w:b/>
          <w:sz w:val="44"/>
          <w:szCs w:val="44"/>
        </w:rPr>
      </w:pPr>
    </w:p>
    <w:p w14:paraId="74EE02BA" w14:textId="77777777" w:rsidR="004357DE" w:rsidRPr="002C48FF" w:rsidRDefault="004357DE" w:rsidP="00627C7D">
      <w:pPr>
        <w:spacing w:line="276" w:lineRule="auto"/>
        <w:jc w:val="center"/>
        <w:rPr>
          <w:rFonts w:asciiTheme="majorHAnsi" w:hAnsiTheme="majorHAnsi"/>
        </w:rPr>
      </w:pPr>
    </w:p>
    <w:p w14:paraId="69EB9799" w14:textId="77777777" w:rsidR="00C143BC" w:rsidRPr="002C48FF" w:rsidRDefault="00C143BC" w:rsidP="00627C7D">
      <w:pPr>
        <w:spacing w:line="276" w:lineRule="auto"/>
        <w:jc w:val="center"/>
        <w:rPr>
          <w:rFonts w:asciiTheme="majorHAnsi" w:hAnsiTheme="majorHAnsi"/>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2"/>
      </w:tblGrid>
      <w:tr w:rsidR="002C48FF" w:rsidRPr="002C48FF" w14:paraId="0B1D3840" w14:textId="77777777" w:rsidTr="008A3828">
        <w:tc>
          <w:tcPr>
            <w:tcW w:w="9072" w:type="dxa"/>
          </w:tcPr>
          <w:p w14:paraId="0E23B681" w14:textId="632FAF60" w:rsidR="00D9784D" w:rsidRPr="002C48FF" w:rsidRDefault="00D9784D" w:rsidP="00627C7D">
            <w:pPr>
              <w:spacing w:line="276" w:lineRule="auto"/>
              <w:jc w:val="center"/>
              <w:rPr>
                <w:rFonts w:asciiTheme="majorHAnsi" w:hAnsiTheme="majorHAnsi" w:cs="Arial"/>
                <w:b/>
                <w:sz w:val="44"/>
                <w:szCs w:val="44"/>
              </w:rPr>
            </w:pPr>
            <w:r w:rsidRPr="002C48FF">
              <w:rPr>
                <w:rFonts w:asciiTheme="majorHAnsi" w:hAnsiTheme="majorHAnsi" w:cs="Arial"/>
                <w:b/>
                <w:sz w:val="44"/>
                <w:szCs w:val="44"/>
              </w:rPr>
              <w:t>S</w:t>
            </w:r>
            <w:r w:rsidRPr="002C48FF">
              <w:rPr>
                <w:rFonts w:asciiTheme="majorHAnsi" w:hAnsiTheme="majorHAnsi" w:cs="Arial"/>
                <w:b/>
                <w:sz w:val="36"/>
                <w:szCs w:val="36"/>
              </w:rPr>
              <w:t>PECYFIKACJA</w:t>
            </w:r>
            <w:r w:rsidRPr="002C48FF">
              <w:rPr>
                <w:rFonts w:asciiTheme="majorHAnsi" w:hAnsiTheme="majorHAnsi" w:cs="Arial"/>
                <w:b/>
                <w:sz w:val="32"/>
                <w:szCs w:val="32"/>
              </w:rPr>
              <w:t xml:space="preserve"> </w:t>
            </w:r>
            <w:r w:rsidRPr="002C48FF">
              <w:rPr>
                <w:rFonts w:asciiTheme="majorHAnsi" w:hAnsiTheme="majorHAnsi" w:cs="Arial"/>
                <w:b/>
                <w:sz w:val="44"/>
                <w:szCs w:val="40"/>
              </w:rPr>
              <w:t>W</w:t>
            </w:r>
            <w:r w:rsidRPr="002C48FF">
              <w:rPr>
                <w:rFonts w:asciiTheme="majorHAnsi" w:hAnsiTheme="majorHAnsi" w:cs="Arial"/>
                <w:b/>
                <w:sz w:val="36"/>
                <w:szCs w:val="36"/>
              </w:rPr>
              <w:t>ARUNKÓW</w:t>
            </w:r>
            <w:r w:rsidRPr="002C48FF">
              <w:rPr>
                <w:rFonts w:asciiTheme="majorHAnsi" w:hAnsiTheme="majorHAnsi" w:cs="Arial"/>
                <w:b/>
                <w:sz w:val="32"/>
                <w:szCs w:val="32"/>
              </w:rPr>
              <w:t xml:space="preserve"> </w:t>
            </w:r>
            <w:r w:rsidRPr="002C48FF">
              <w:rPr>
                <w:rFonts w:asciiTheme="majorHAnsi" w:hAnsiTheme="majorHAnsi" w:cs="Arial"/>
                <w:b/>
                <w:sz w:val="44"/>
                <w:szCs w:val="44"/>
              </w:rPr>
              <w:t>Z</w:t>
            </w:r>
            <w:r w:rsidRPr="002C48FF">
              <w:rPr>
                <w:rFonts w:asciiTheme="majorHAnsi" w:hAnsiTheme="majorHAnsi" w:cs="Arial"/>
                <w:b/>
                <w:sz w:val="36"/>
                <w:szCs w:val="36"/>
              </w:rPr>
              <w:t>AMÓWIENIA</w:t>
            </w:r>
          </w:p>
        </w:tc>
      </w:tr>
    </w:tbl>
    <w:p w14:paraId="7B03AA5D" w14:textId="77777777" w:rsidR="00D9784D" w:rsidRPr="002C48FF" w:rsidRDefault="00D9784D" w:rsidP="00627C7D">
      <w:pPr>
        <w:spacing w:line="276" w:lineRule="auto"/>
        <w:jc w:val="center"/>
        <w:rPr>
          <w:rFonts w:asciiTheme="majorHAnsi" w:hAnsiTheme="majorHAnsi"/>
          <w:bCs/>
        </w:rPr>
      </w:pPr>
    </w:p>
    <w:p w14:paraId="56ABBE0D" w14:textId="39817232" w:rsidR="00D9784D" w:rsidRPr="002C48FF" w:rsidRDefault="00D9784D" w:rsidP="00627C7D">
      <w:pPr>
        <w:spacing w:line="276" w:lineRule="auto"/>
        <w:jc w:val="center"/>
        <w:rPr>
          <w:rFonts w:asciiTheme="majorHAnsi" w:hAnsiTheme="majorHAnsi"/>
          <w:bCs/>
        </w:rPr>
      </w:pPr>
      <w:r w:rsidRPr="002C48FF">
        <w:rPr>
          <w:rFonts w:asciiTheme="majorHAnsi" w:hAnsiTheme="majorHAnsi"/>
          <w:bCs/>
        </w:rPr>
        <w:t xml:space="preserve">w postępowaniu o udzielenie zamówienia publicznego </w:t>
      </w:r>
      <w:r w:rsidR="00CC1478" w:rsidRPr="002C48FF">
        <w:rPr>
          <w:rFonts w:asciiTheme="majorHAnsi" w:hAnsiTheme="majorHAnsi"/>
          <w:bCs/>
        </w:rPr>
        <w:t>pn.</w:t>
      </w:r>
      <w:r w:rsidRPr="002C48FF">
        <w:rPr>
          <w:rFonts w:asciiTheme="majorHAnsi" w:hAnsiTheme="majorHAnsi"/>
          <w:bCs/>
        </w:rPr>
        <w:t>:</w:t>
      </w:r>
    </w:p>
    <w:p w14:paraId="15A6D3C3" w14:textId="77777777" w:rsidR="00CD75B8" w:rsidRPr="002C48FF" w:rsidRDefault="00CD75B8" w:rsidP="00627C7D">
      <w:pPr>
        <w:spacing w:line="276" w:lineRule="auto"/>
        <w:jc w:val="center"/>
        <w:rPr>
          <w:rFonts w:asciiTheme="majorHAnsi" w:hAnsiTheme="majorHAnsi"/>
          <w:bCs/>
          <w:sz w:val="26"/>
          <w:szCs w:val="26"/>
        </w:rPr>
      </w:pPr>
    </w:p>
    <w:p w14:paraId="686EDC28" w14:textId="501D2F7F" w:rsidR="00E40E5B" w:rsidRPr="002C48FF" w:rsidRDefault="00A333FF" w:rsidP="00E40E5B">
      <w:pPr>
        <w:rPr>
          <w:b/>
        </w:rPr>
      </w:pPr>
      <w:bookmarkStart w:id="1" w:name="_Hlk153271531"/>
      <w:r w:rsidRPr="002C48FF">
        <w:rPr>
          <w:b/>
        </w:rPr>
        <w:t>Sukcesywny bezgotówkowy zakup paliw płynnych do samochodów służbowych oraz sprzętu będącego na wyposażeniu Powiatowego Zarządu Dróg w Sanoku ul. Witkiewicza 8 w ilościach:</w:t>
      </w:r>
      <w:r w:rsidR="002D5DA1" w:rsidRPr="002C48FF">
        <w:rPr>
          <w:b/>
        </w:rPr>
        <w:t xml:space="preserve"> </w:t>
      </w:r>
      <w:r w:rsidR="0046318B" w:rsidRPr="002C48FF">
        <w:rPr>
          <w:b/>
        </w:rPr>
        <w:t>b</w:t>
      </w:r>
      <w:r w:rsidR="00791204" w:rsidRPr="002C48FF">
        <w:rPr>
          <w:b/>
        </w:rPr>
        <w:t xml:space="preserve">enzyna bezołowiowa </w:t>
      </w:r>
      <w:r w:rsidR="00E40E5B" w:rsidRPr="002C48FF">
        <w:rPr>
          <w:b/>
        </w:rPr>
        <w:t>-4000 l</w:t>
      </w:r>
      <w:r w:rsidR="0046318B" w:rsidRPr="002C48FF">
        <w:rPr>
          <w:b/>
        </w:rPr>
        <w:t>,  olej napędowy - 32000 l</w:t>
      </w:r>
    </w:p>
    <w:p w14:paraId="0E45C435" w14:textId="0000E0EC" w:rsidR="00A333FF" w:rsidRPr="002C48FF" w:rsidRDefault="00A333FF" w:rsidP="00A333FF">
      <w:pPr>
        <w:spacing w:before="100" w:beforeAutospacing="1" w:after="100" w:afterAutospacing="1"/>
        <w:rPr>
          <w:b/>
        </w:rPr>
      </w:pPr>
    </w:p>
    <w:bookmarkEnd w:id="1"/>
    <w:p w14:paraId="3C16ADEA" w14:textId="77777777" w:rsidR="00BE0179" w:rsidRPr="002C48FF" w:rsidRDefault="00BE0179" w:rsidP="00627C7D">
      <w:pPr>
        <w:spacing w:line="276" w:lineRule="auto"/>
        <w:jc w:val="center"/>
        <w:rPr>
          <w:rFonts w:asciiTheme="majorHAnsi" w:hAnsiTheme="majorHAnsi"/>
          <w:bCs/>
          <w:sz w:val="26"/>
          <w:szCs w:val="26"/>
        </w:rPr>
      </w:pPr>
    </w:p>
    <w:p w14:paraId="1FB2D2D3" w14:textId="7DF00F3E" w:rsidR="00C143BC" w:rsidRPr="002C48FF" w:rsidRDefault="00C143BC" w:rsidP="00627C7D">
      <w:pPr>
        <w:tabs>
          <w:tab w:val="left" w:pos="567"/>
        </w:tabs>
        <w:spacing w:line="276" w:lineRule="auto"/>
        <w:contextualSpacing/>
        <w:jc w:val="center"/>
        <w:rPr>
          <w:rFonts w:asciiTheme="majorHAnsi" w:hAnsiTheme="majorHAnsi"/>
          <w:b/>
        </w:rPr>
      </w:pPr>
    </w:p>
    <w:p w14:paraId="2A4E9AEE" w14:textId="7CD741A8" w:rsidR="00C143BC" w:rsidRPr="002C48FF" w:rsidRDefault="00C143BC" w:rsidP="00627C7D">
      <w:pPr>
        <w:tabs>
          <w:tab w:val="left" w:pos="567"/>
        </w:tabs>
        <w:spacing w:line="276" w:lineRule="auto"/>
        <w:contextualSpacing/>
        <w:jc w:val="center"/>
        <w:rPr>
          <w:rFonts w:asciiTheme="majorHAnsi" w:hAnsiTheme="majorHAnsi"/>
          <w:b/>
        </w:rPr>
      </w:pPr>
      <w:r w:rsidRPr="002C48FF">
        <w:rPr>
          <w:rFonts w:asciiTheme="majorHAnsi" w:hAnsiTheme="majorHAnsi"/>
          <w:bCs/>
        </w:rPr>
        <w:t xml:space="preserve">(Znak sprawy: </w:t>
      </w:r>
      <w:r w:rsidR="009B05F4" w:rsidRPr="002C48FF">
        <w:rPr>
          <w:rFonts w:asciiTheme="majorHAnsi" w:hAnsiTheme="majorHAnsi"/>
          <w:b/>
          <w:bCs/>
        </w:rPr>
        <w:t xml:space="preserve"> ZP.2</w:t>
      </w:r>
      <w:r w:rsidR="005451E1" w:rsidRPr="002C48FF">
        <w:rPr>
          <w:rFonts w:asciiTheme="majorHAnsi" w:hAnsiTheme="majorHAnsi"/>
          <w:b/>
          <w:bCs/>
        </w:rPr>
        <w:t>61.2.</w:t>
      </w:r>
      <w:r w:rsidR="00E06328" w:rsidRPr="002C48FF">
        <w:rPr>
          <w:rFonts w:asciiTheme="majorHAnsi" w:hAnsiTheme="majorHAnsi"/>
          <w:b/>
          <w:bCs/>
        </w:rPr>
        <w:t>8</w:t>
      </w:r>
      <w:r w:rsidR="006E3DF5" w:rsidRPr="002C48FF">
        <w:rPr>
          <w:rFonts w:asciiTheme="majorHAnsi" w:hAnsiTheme="majorHAnsi"/>
          <w:b/>
          <w:bCs/>
        </w:rPr>
        <w:t>.202</w:t>
      </w:r>
      <w:r w:rsidR="00E06328" w:rsidRPr="002C48FF">
        <w:rPr>
          <w:rFonts w:asciiTheme="majorHAnsi" w:hAnsiTheme="majorHAnsi"/>
          <w:b/>
          <w:bCs/>
        </w:rPr>
        <w:t>5</w:t>
      </w:r>
      <w:r w:rsidRPr="002C48FF">
        <w:rPr>
          <w:rFonts w:asciiTheme="majorHAnsi" w:hAnsiTheme="majorHAnsi"/>
          <w:b/>
        </w:rPr>
        <w:t>)</w:t>
      </w:r>
    </w:p>
    <w:p w14:paraId="249A71BB" w14:textId="77777777" w:rsidR="00D9784D" w:rsidRPr="002C48FF" w:rsidRDefault="00D9784D" w:rsidP="00627C7D">
      <w:pPr>
        <w:tabs>
          <w:tab w:val="left" w:pos="567"/>
        </w:tabs>
        <w:spacing w:line="276" w:lineRule="auto"/>
        <w:contextualSpacing/>
        <w:jc w:val="center"/>
        <w:rPr>
          <w:rFonts w:asciiTheme="majorHAnsi" w:hAnsiTheme="majorHAnsi"/>
          <w:b/>
        </w:rPr>
      </w:pPr>
    </w:p>
    <w:p w14:paraId="30475A74" w14:textId="3C65E417" w:rsidR="00CC1478" w:rsidRPr="002C48FF" w:rsidRDefault="00CC1478" w:rsidP="00764ECE">
      <w:pPr>
        <w:tabs>
          <w:tab w:val="left" w:pos="567"/>
        </w:tabs>
        <w:spacing w:line="276" w:lineRule="auto"/>
        <w:contextualSpacing/>
        <w:rPr>
          <w:rFonts w:asciiTheme="majorHAnsi" w:hAnsiTheme="majorHAnsi"/>
          <w:b/>
          <w:iCs/>
          <w:sz w:val="20"/>
          <w:szCs w:val="20"/>
        </w:rPr>
      </w:pPr>
    </w:p>
    <w:p w14:paraId="3C8550CB" w14:textId="77777777" w:rsidR="00783508" w:rsidRPr="002C48FF" w:rsidRDefault="00783508" w:rsidP="00627C7D">
      <w:pPr>
        <w:tabs>
          <w:tab w:val="left" w:pos="567"/>
        </w:tabs>
        <w:spacing w:line="276" w:lineRule="auto"/>
        <w:contextualSpacing/>
        <w:jc w:val="center"/>
        <w:rPr>
          <w:rFonts w:asciiTheme="majorHAnsi" w:hAnsiTheme="majorHAnsi"/>
          <w:b/>
          <w:iCs/>
          <w:sz w:val="20"/>
          <w:szCs w:val="20"/>
        </w:rPr>
      </w:pPr>
    </w:p>
    <w:p w14:paraId="2BEC18EE" w14:textId="77777777" w:rsidR="00CC1478" w:rsidRPr="002C48FF" w:rsidRDefault="00CC1478" w:rsidP="00627C7D">
      <w:pPr>
        <w:tabs>
          <w:tab w:val="left" w:pos="567"/>
        </w:tabs>
        <w:spacing w:line="276" w:lineRule="auto"/>
        <w:contextualSpacing/>
        <w:jc w:val="center"/>
        <w:rPr>
          <w:rFonts w:asciiTheme="majorHAnsi" w:hAnsiTheme="majorHAnsi"/>
          <w:b/>
          <w:iCs/>
          <w:sz w:val="20"/>
          <w:szCs w:val="20"/>
        </w:rPr>
      </w:pPr>
    </w:p>
    <w:p w14:paraId="1A1E0D01" w14:textId="28B59F15" w:rsidR="008F579D" w:rsidRPr="002C48FF" w:rsidRDefault="008F579D" w:rsidP="00627C7D">
      <w:pPr>
        <w:spacing w:line="276" w:lineRule="auto"/>
        <w:jc w:val="center"/>
        <w:rPr>
          <w:rFonts w:asciiTheme="majorHAnsi" w:hAnsiTheme="majorHAnsi"/>
          <w:b/>
        </w:rPr>
      </w:pPr>
      <w:r w:rsidRPr="002C48FF">
        <w:rPr>
          <w:rFonts w:asciiTheme="majorHAnsi" w:hAnsiTheme="majorHAnsi"/>
          <w:b/>
        </w:rPr>
        <w:t>ZATWIER</w:t>
      </w:r>
      <w:r w:rsidR="00764ECE" w:rsidRPr="002C48FF">
        <w:rPr>
          <w:rFonts w:asciiTheme="majorHAnsi" w:hAnsiTheme="majorHAnsi"/>
          <w:b/>
        </w:rPr>
        <w:t>DZIŁ</w:t>
      </w:r>
    </w:p>
    <w:p w14:paraId="0DE596BD" w14:textId="77777777" w:rsidR="008F579D" w:rsidRPr="002C48FF" w:rsidRDefault="008F579D" w:rsidP="00627C7D">
      <w:pPr>
        <w:spacing w:line="276" w:lineRule="auto"/>
        <w:jc w:val="center"/>
        <w:rPr>
          <w:rFonts w:asciiTheme="majorHAnsi" w:hAnsiTheme="majorHAnsi"/>
          <w:b/>
        </w:rPr>
      </w:pPr>
    </w:p>
    <w:p w14:paraId="643414FF" w14:textId="77777777" w:rsidR="008F579D" w:rsidRPr="002C48FF" w:rsidRDefault="008F579D" w:rsidP="00627C7D">
      <w:pPr>
        <w:spacing w:line="276" w:lineRule="auto"/>
        <w:jc w:val="center"/>
        <w:rPr>
          <w:rFonts w:asciiTheme="majorHAnsi" w:hAnsiTheme="majorHAnsi"/>
        </w:rPr>
      </w:pPr>
    </w:p>
    <w:p w14:paraId="5A605E41" w14:textId="77777777" w:rsidR="00764ECE" w:rsidRPr="002C48FF" w:rsidRDefault="00764ECE" w:rsidP="00764ECE">
      <w:pPr>
        <w:jc w:val="center"/>
        <w:rPr>
          <w:b/>
        </w:rPr>
      </w:pPr>
      <w:r w:rsidRPr="002C48FF">
        <w:rPr>
          <w:b/>
        </w:rPr>
        <w:t xml:space="preserve">Dyrektor Powiatowego Zarządu Dróg w Sanoku </w:t>
      </w:r>
    </w:p>
    <w:p w14:paraId="3E0CCBFD" w14:textId="77777777" w:rsidR="00764ECE" w:rsidRPr="002C48FF" w:rsidRDefault="00764ECE" w:rsidP="00764ECE">
      <w:pPr>
        <w:jc w:val="center"/>
        <w:rPr>
          <w:b/>
        </w:rPr>
      </w:pPr>
      <w:r w:rsidRPr="002C48FF">
        <w:rPr>
          <w:b/>
        </w:rPr>
        <w:t xml:space="preserve"> Wojciech Naparła </w:t>
      </w:r>
    </w:p>
    <w:p w14:paraId="61794F11" w14:textId="77777777" w:rsidR="00783508" w:rsidRPr="002C48FF" w:rsidRDefault="00783508" w:rsidP="00627C7D">
      <w:pPr>
        <w:spacing w:line="276" w:lineRule="auto"/>
        <w:jc w:val="center"/>
        <w:rPr>
          <w:rFonts w:asciiTheme="majorHAnsi" w:hAnsiTheme="majorHAnsi"/>
        </w:rPr>
      </w:pPr>
    </w:p>
    <w:p w14:paraId="05DB186B" w14:textId="77777777" w:rsidR="00783508" w:rsidRPr="002C48FF" w:rsidRDefault="00783508" w:rsidP="00627C7D">
      <w:pPr>
        <w:spacing w:line="276" w:lineRule="auto"/>
        <w:jc w:val="center"/>
        <w:rPr>
          <w:rFonts w:asciiTheme="majorHAnsi" w:hAnsiTheme="majorHAnsi"/>
        </w:rPr>
      </w:pPr>
    </w:p>
    <w:p w14:paraId="3D165C58" w14:textId="77777777" w:rsidR="008F579D" w:rsidRPr="002C48FF" w:rsidRDefault="008F579D" w:rsidP="00627C7D">
      <w:pPr>
        <w:spacing w:line="276" w:lineRule="auto"/>
        <w:rPr>
          <w:rFonts w:asciiTheme="majorHAnsi" w:hAnsiTheme="majorHAnsi"/>
        </w:rPr>
      </w:pPr>
    </w:p>
    <w:p w14:paraId="1DE1706A" w14:textId="77777777" w:rsidR="0050059E" w:rsidRPr="002C48FF" w:rsidRDefault="0050059E" w:rsidP="00627C7D">
      <w:pPr>
        <w:spacing w:line="276" w:lineRule="auto"/>
        <w:rPr>
          <w:rFonts w:asciiTheme="majorHAnsi" w:hAnsiTheme="majorHAnsi"/>
        </w:rPr>
      </w:pPr>
    </w:p>
    <w:p w14:paraId="6CA2612E" w14:textId="77777777" w:rsidR="008F579D" w:rsidRPr="002C48FF" w:rsidRDefault="008F579D" w:rsidP="00627C7D">
      <w:pPr>
        <w:spacing w:line="276" w:lineRule="auto"/>
        <w:jc w:val="center"/>
        <w:rPr>
          <w:rFonts w:asciiTheme="majorHAnsi" w:hAnsiTheme="majorHAnsi"/>
        </w:rPr>
      </w:pPr>
      <w:r w:rsidRPr="002C48FF">
        <w:rPr>
          <w:rFonts w:asciiTheme="majorHAnsi" w:hAnsiTheme="majorHAnsi"/>
        </w:rPr>
        <w:t>……………………………….………….………..</w:t>
      </w:r>
    </w:p>
    <w:p w14:paraId="2C771746" w14:textId="77777777" w:rsidR="008F579D" w:rsidRPr="002C48FF" w:rsidRDefault="008F579D" w:rsidP="00627C7D">
      <w:pPr>
        <w:spacing w:line="276" w:lineRule="auto"/>
        <w:jc w:val="center"/>
        <w:rPr>
          <w:rFonts w:asciiTheme="majorHAnsi" w:hAnsiTheme="majorHAnsi"/>
          <w:i/>
          <w:sz w:val="18"/>
          <w:szCs w:val="18"/>
        </w:rPr>
      </w:pPr>
      <w:r w:rsidRPr="002C48FF">
        <w:rPr>
          <w:rFonts w:asciiTheme="majorHAnsi" w:hAnsiTheme="majorHAnsi"/>
          <w:i/>
          <w:sz w:val="18"/>
          <w:szCs w:val="18"/>
        </w:rPr>
        <w:t>(podpis Kierownika Zamawiającego)</w:t>
      </w:r>
    </w:p>
    <w:p w14:paraId="6FC4B21E" w14:textId="77777777" w:rsidR="00CB3496" w:rsidRPr="002C48FF" w:rsidRDefault="00CB3496" w:rsidP="00627C7D">
      <w:pPr>
        <w:pStyle w:val="Zwykytekst"/>
        <w:spacing w:line="276" w:lineRule="auto"/>
        <w:jc w:val="center"/>
        <w:rPr>
          <w:rFonts w:asciiTheme="majorHAnsi" w:hAnsiTheme="majorHAnsi"/>
          <w:i/>
        </w:rPr>
      </w:pPr>
    </w:p>
    <w:p w14:paraId="67F212FF" w14:textId="10200F4B" w:rsidR="00A07C58" w:rsidRPr="002C48FF" w:rsidRDefault="00A07C58" w:rsidP="00627C7D">
      <w:pPr>
        <w:pStyle w:val="Zwykytekst"/>
        <w:spacing w:line="276" w:lineRule="auto"/>
        <w:jc w:val="center"/>
        <w:rPr>
          <w:rFonts w:asciiTheme="majorHAnsi" w:hAnsiTheme="majorHAnsi"/>
          <w:i/>
        </w:rPr>
      </w:pPr>
    </w:p>
    <w:p w14:paraId="41448129" w14:textId="77777777" w:rsidR="00783508" w:rsidRPr="002C48FF" w:rsidRDefault="00783508" w:rsidP="00627C7D">
      <w:pPr>
        <w:pStyle w:val="Zwykytekst"/>
        <w:spacing w:line="276" w:lineRule="auto"/>
        <w:jc w:val="center"/>
        <w:rPr>
          <w:rFonts w:asciiTheme="majorHAnsi" w:hAnsiTheme="majorHAnsi"/>
          <w:i/>
        </w:rPr>
      </w:pPr>
    </w:p>
    <w:p w14:paraId="7C1BD5E3" w14:textId="77777777" w:rsidR="00783508" w:rsidRPr="002C48FF" w:rsidRDefault="00783508" w:rsidP="00627C7D">
      <w:pPr>
        <w:pStyle w:val="Zwykytekst"/>
        <w:spacing w:line="276" w:lineRule="auto"/>
        <w:jc w:val="center"/>
        <w:rPr>
          <w:rFonts w:asciiTheme="majorHAnsi" w:hAnsiTheme="majorHAnsi"/>
          <w:i/>
        </w:rPr>
      </w:pPr>
    </w:p>
    <w:p w14:paraId="38F75D0E" w14:textId="77777777" w:rsidR="00CC1478" w:rsidRPr="002C48FF" w:rsidRDefault="00CC1478" w:rsidP="00627C7D">
      <w:pPr>
        <w:pStyle w:val="Zwykytekst"/>
        <w:spacing w:line="276" w:lineRule="auto"/>
        <w:jc w:val="center"/>
        <w:rPr>
          <w:rFonts w:asciiTheme="majorHAnsi" w:hAnsiTheme="majorHAnsi"/>
          <w:i/>
        </w:rPr>
      </w:pPr>
    </w:p>
    <w:p w14:paraId="4CCFA245" w14:textId="63263B42" w:rsidR="008F579D" w:rsidRPr="002C48FF" w:rsidRDefault="00764ECE" w:rsidP="00627C7D">
      <w:pPr>
        <w:pStyle w:val="Zwykytekst"/>
        <w:spacing w:line="276" w:lineRule="auto"/>
        <w:jc w:val="center"/>
        <w:rPr>
          <w:rFonts w:asciiTheme="majorHAnsi" w:hAnsiTheme="majorHAnsi"/>
          <w:sz w:val="24"/>
          <w:szCs w:val="24"/>
        </w:rPr>
      </w:pPr>
      <w:r w:rsidRPr="002C48FF">
        <w:rPr>
          <w:rFonts w:asciiTheme="majorHAnsi" w:hAnsiTheme="majorHAnsi"/>
          <w:sz w:val="24"/>
          <w:szCs w:val="24"/>
        </w:rPr>
        <w:t>Sanok</w:t>
      </w:r>
      <w:r w:rsidR="00FB5F60" w:rsidRPr="002C48FF">
        <w:rPr>
          <w:rFonts w:asciiTheme="majorHAnsi" w:hAnsiTheme="majorHAnsi"/>
          <w:sz w:val="24"/>
          <w:szCs w:val="24"/>
        </w:rPr>
        <w:t xml:space="preserve"> dnia</w:t>
      </w:r>
      <w:r w:rsidRPr="002C48FF">
        <w:rPr>
          <w:rFonts w:asciiTheme="majorHAnsi" w:hAnsiTheme="majorHAnsi"/>
          <w:sz w:val="24"/>
          <w:szCs w:val="24"/>
        </w:rPr>
        <w:t xml:space="preserve"> </w:t>
      </w:r>
      <w:r w:rsidR="00B77141" w:rsidRPr="002C48FF">
        <w:rPr>
          <w:rFonts w:asciiTheme="majorHAnsi" w:hAnsiTheme="majorHAnsi"/>
          <w:sz w:val="24"/>
          <w:szCs w:val="24"/>
        </w:rPr>
        <w:t>26</w:t>
      </w:r>
      <w:r w:rsidR="00A333FF" w:rsidRPr="002C48FF">
        <w:rPr>
          <w:rFonts w:asciiTheme="majorHAnsi" w:hAnsiTheme="majorHAnsi"/>
          <w:sz w:val="24"/>
          <w:szCs w:val="24"/>
        </w:rPr>
        <w:t>.1</w:t>
      </w:r>
      <w:r w:rsidR="00B77141" w:rsidRPr="002C48FF">
        <w:rPr>
          <w:rFonts w:asciiTheme="majorHAnsi" w:hAnsiTheme="majorHAnsi"/>
          <w:sz w:val="24"/>
          <w:szCs w:val="24"/>
        </w:rPr>
        <w:t>1</w:t>
      </w:r>
      <w:r w:rsidR="00C536CC" w:rsidRPr="002C48FF">
        <w:rPr>
          <w:rFonts w:asciiTheme="majorHAnsi" w:hAnsiTheme="majorHAnsi"/>
          <w:sz w:val="24"/>
          <w:szCs w:val="24"/>
        </w:rPr>
        <w:t>.</w:t>
      </w:r>
      <w:r w:rsidRPr="002C48FF">
        <w:rPr>
          <w:rFonts w:asciiTheme="majorHAnsi" w:hAnsiTheme="majorHAnsi"/>
          <w:sz w:val="24"/>
          <w:szCs w:val="24"/>
        </w:rPr>
        <w:t>202</w:t>
      </w:r>
      <w:r w:rsidR="00B77141" w:rsidRPr="002C48FF">
        <w:rPr>
          <w:rFonts w:asciiTheme="majorHAnsi" w:hAnsiTheme="majorHAnsi"/>
          <w:sz w:val="24"/>
          <w:szCs w:val="24"/>
        </w:rPr>
        <w:t>5</w:t>
      </w:r>
      <w:r w:rsidRPr="002C48FF">
        <w:rPr>
          <w:rFonts w:asciiTheme="majorHAnsi" w:hAnsiTheme="majorHAnsi"/>
          <w:sz w:val="24"/>
          <w:szCs w:val="24"/>
        </w:rPr>
        <w:t>r.</w:t>
      </w:r>
    </w:p>
    <w:p w14:paraId="23131604" w14:textId="77777777" w:rsidR="00A435B8" w:rsidRPr="002C48FF" w:rsidRDefault="00A435B8" w:rsidP="00627C7D">
      <w:pPr>
        <w:pStyle w:val="Zwykytekst"/>
        <w:spacing w:line="276" w:lineRule="auto"/>
        <w:jc w:val="center"/>
        <w:rPr>
          <w:rFonts w:asciiTheme="majorHAnsi" w:hAnsiTheme="majorHAnsi"/>
          <w:sz w:val="24"/>
          <w:szCs w:val="24"/>
        </w:rPr>
      </w:pPr>
    </w:p>
    <w:p w14:paraId="2E404E3A" w14:textId="77777777" w:rsidR="00A435B8" w:rsidRPr="002C48FF" w:rsidRDefault="00A435B8" w:rsidP="00627C7D">
      <w:pPr>
        <w:pStyle w:val="Zwykytekst"/>
        <w:spacing w:line="276" w:lineRule="auto"/>
        <w:jc w:val="center"/>
        <w:rPr>
          <w:rFonts w:asciiTheme="majorHAnsi" w:hAnsiTheme="majorHAnsi"/>
          <w:sz w:val="24"/>
          <w:szCs w:val="24"/>
        </w:rPr>
      </w:pPr>
    </w:p>
    <w:tbl>
      <w:tblPr>
        <w:tblW w:w="0" w:type="auto"/>
        <w:jc w:val="center"/>
        <w:tblBorders>
          <w:bottom w:val="single" w:sz="4" w:space="0" w:color="auto"/>
        </w:tblBorders>
        <w:tblLook w:val="00A0" w:firstRow="1" w:lastRow="0" w:firstColumn="1" w:lastColumn="0" w:noHBand="0" w:noVBand="0"/>
      </w:tblPr>
      <w:tblGrid>
        <w:gridCol w:w="9054"/>
      </w:tblGrid>
      <w:tr w:rsidR="00A435B8" w:rsidRPr="002C48FF" w14:paraId="0354E9A7" w14:textId="77777777" w:rsidTr="001B764C">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14:paraId="1ACE761E" w14:textId="340D7765" w:rsidR="00A435B8" w:rsidRPr="002C48FF" w:rsidRDefault="00A435B8" w:rsidP="001B764C">
            <w:pPr>
              <w:spacing w:line="276" w:lineRule="auto"/>
              <w:jc w:val="center"/>
              <w:rPr>
                <w:rFonts w:asciiTheme="majorHAnsi" w:hAnsiTheme="majorHAnsi"/>
                <w:sz w:val="26"/>
                <w:szCs w:val="26"/>
              </w:rPr>
            </w:pPr>
            <w:r w:rsidRPr="002C48FF">
              <w:rPr>
                <w:rFonts w:asciiTheme="majorHAnsi" w:hAnsiTheme="majorHAnsi"/>
                <w:sz w:val="26"/>
                <w:szCs w:val="26"/>
              </w:rPr>
              <w:lastRenderedPageBreak/>
              <w:t>Rozdział 1</w:t>
            </w:r>
          </w:p>
          <w:p w14:paraId="7D961FF5" w14:textId="33B3F2FE" w:rsidR="00A435B8" w:rsidRPr="002C48FF" w:rsidRDefault="00A435B8" w:rsidP="001B764C">
            <w:pPr>
              <w:spacing w:line="276" w:lineRule="auto"/>
              <w:jc w:val="center"/>
              <w:rPr>
                <w:rFonts w:asciiTheme="majorHAnsi" w:hAnsiTheme="majorHAnsi"/>
                <w:b/>
                <w:bCs/>
              </w:rPr>
            </w:pPr>
            <w:r w:rsidRPr="002C48FF">
              <w:rPr>
                <w:rFonts w:asciiTheme="majorHAnsi" w:hAnsiTheme="majorHAnsi"/>
                <w:b/>
                <w:bCs/>
                <w:sz w:val="26"/>
                <w:szCs w:val="26"/>
              </w:rPr>
              <w:t>POSTANOWIENIA OGÓLNE</w:t>
            </w:r>
          </w:p>
        </w:tc>
      </w:tr>
    </w:tbl>
    <w:p w14:paraId="0A9000AE" w14:textId="77777777" w:rsidR="00E4259A" w:rsidRPr="002C48FF" w:rsidRDefault="00E4259A" w:rsidP="00627C7D">
      <w:pPr>
        <w:widowControl w:val="0"/>
        <w:spacing w:line="276" w:lineRule="auto"/>
        <w:ind w:left="567"/>
        <w:jc w:val="both"/>
        <w:outlineLvl w:val="3"/>
        <w:rPr>
          <w:rFonts w:asciiTheme="majorHAnsi" w:hAnsiTheme="majorHAnsi" w:cs="Arial"/>
          <w:b/>
          <w:bCs/>
        </w:rPr>
      </w:pPr>
    </w:p>
    <w:p w14:paraId="5176BE38" w14:textId="77777777" w:rsidR="00E4259A" w:rsidRPr="002C48FF" w:rsidRDefault="00E4259A" w:rsidP="00627C7D">
      <w:pPr>
        <w:widowControl w:val="0"/>
        <w:numPr>
          <w:ilvl w:val="1"/>
          <w:numId w:val="1"/>
        </w:numPr>
        <w:spacing w:line="276" w:lineRule="auto"/>
        <w:ind w:left="567" w:hanging="567"/>
        <w:jc w:val="both"/>
        <w:outlineLvl w:val="3"/>
        <w:rPr>
          <w:rFonts w:asciiTheme="majorHAnsi" w:hAnsiTheme="majorHAnsi" w:cs="Arial"/>
          <w:b/>
          <w:bCs/>
        </w:rPr>
      </w:pPr>
      <w:bookmarkStart w:id="2" w:name="_Hlk80955996"/>
      <w:r w:rsidRPr="002C48FF">
        <w:rPr>
          <w:rFonts w:asciiTheme="majorHAnsi" w:hAnsiTheme="majorHAnsi" w:cs="Arial"/>
          <w:b/>
          <w:bCs/>
        </w:rPr>
        <w:t>Nazwa oraz adres Zamawiającego.</w:t>
      </w:r>
      <w:r w:rsidRPr="002C48FF">
        <w:rPr>
          <w:rFonts w:asciiTheme="majorHAnsi" w:hAnsiTheme="majorHAnsi" w:cs="Arial"/>
          <w:b/>
          <w:bCs/>
        </w:rPr>
        <w:tab/>
      </w:r>
    </w:p>
    <w:p w14:paraId="57023E6A" w14:textId="1F0F4A8C" w:rsidR="00CC1478" w:rsidRPr="002C48FF" w:rsidRDefault="004D3201" w:rsidP="00627C7D">
      <w:pPr>
        <w:tabs>
          <w:tab w:val="left" w:pos="567"/>
        </w:tabs>
        <w:autoSpaceDE w:val="0"/>
        <w:autoSpaceDN w:val="0"/>
        <w:adjustRightInd w:val="0"/>
        <w:spacing w:line="276" w:lineRule="auto"/>
        <w:ind w:left="567"/>
        <w:rPr>
          <w:rFonts w:asciiTheme="majorHAnsi" w:hAnsiTheme="majorHAnsi" w:cs="Arial"/>
          <w:bCs/>
        </w:rPr>
      </w:pPr>
      <w:r w:rsidRPr="002C48FF">
        <w:rPr>
          <w:rFonts w:asciiTheme="majorHAnsi" w:hAnsiTheme="majorHAnsi" w:cs="Arial"/>
          <w:bCs/>
        </w:rPr>
        <w:t xml:space="preserve">Nazwa zamawiającego: </w:t>
      </w:r>
      <w:r w:rsidR="009B05F4" w:rsidRPr="002C48FF">
        <w:rPr>
          <w:rFonts w:asciiTheme="majorHAnsi" w:hAnsiTheme="majorHAnsi" w:cs="Arial"/>
          <w:bCs/>
        </w:rPr>
        <w:t xml:space="preserve">Powiatowy Zarząd Dróg w Sanoku </w:t>
      </w:r>
    </w:p>
    <w:p w14:paraId="7D01BF6A" w14:textId="2C2AFB04" w:rsidR="00E944F6" w:rsidRPr="002C48FF" w:rsidRDefault="00CC1478" w:rsidP="00627C7D">
      <w:pPr>
        <w:tabs>
          <w:tab w:val="left" w:pos="567"/>
        </w:tabs>
        <w:autoSpaceDE w:val="0"/>
        <w:autoSpaceDN w:val="0"/>
        <w:adjustRightInd w:val="0"/>
        <w:spacing w:line="276" w:lineRule="auto"/>
        <w:rPr>
          <w:rFonts w:asciiTheme="majorHAnsi" w:hAnsiTheme="majorHAnsi" w:cs="Arial"/>
          <w:bCs/>
        </w:rPr>
      </w:pPr>
      <w:r w:rsidRPr="002C48FF">
        <w:rPr>
          <w:rFonts w:asciiTheme="majorHAnsi" w:hAnsiTheme="majorHAnsi" w:cs="Arial"/>
          <w:bCs/>
        </w:rPr>
        <w:tab/>
      </w:r>
      <w:r w:rsidR="004D3201" w:rsidRPr="002C48FF">
        <w:rPr>
          <w:rFonts w:asciiTheme="majorHAnsi" w:hAnsiTheme="majorHAnsi" w:cs="Arial"/>
          <w:bCs/>
        </w:rPr>
        <w:t xml:space="preserve">Adres zamawiającego: </w:t>
      </w:r>
      <w:r w:rsidR="009B05F4" w:rsidRPr="002C48FF">
        <w:rPr>
          <w:rFonts w:asciiTheme="majorHAnsi" w:hAnsiTheme="majorHAnsi" w:cs="Arial"/>
          <w:bCs/>
        </w:rPr>
        <w:t xml:space="preserve">ul. Witkiewicza 8 </w:t>
      </w:r>
    </w:p>
    <w:p w14:paraId="18457DBD" w14:textId="43747897" w:rsidR="004D3201" w:rsidRPr="002C48FF" w:rsidRDefault="00E944F6" w:rsidP="00627C7D">
      <w:pPr>
        <w:tabs>
          <w:tab w:val="left" w:pos="567"/>
        </w:tabs>
        <w:autoSpaceDE w:val="0"/>
        <w:autoSpaceDN w:val="0"/>
        <w:adjustRightInd w:val="0"/>
        <w:spacing w:line="276" w:lineRule="auto"/>
        <w:rPr>
          <w:rFonts w:asciiTheme="majorHAnsi" w:hAnsiTheme="majorHAnsi" w:cs="Arial"/>
          <w:bCs/>
        </w:rPr>
      </w:pPr>
      <w:r w:rsidRPr="002C48FF">
        <w:rPr>
          <w:rFonts w:asciiTheme="majorHAnsi" w:hAnsiTheme="majorHAnsi" w:cs="Arial"/>
          <w:bCs/>
        </w:rPr>
        <w:tab/>
        <w:t>NIP:</w:t>
      </w:r>
      <w:r w:rsidR="009B05F4" w:rsidRPr="002C48FF">
        <w:rPr>
          <w:rFonts w:asciiTheme="majorHAnsi" w:hAnsiTheme="majorHAnsi" w:cs="Arial"/>
          <w:bCs/>
        </w:rPr>
        <w:t xml:space="preserve"> </w:t>
      </w:r>
      <w:r w:rsidR="0079233F" w:rsidRPr="002C48FF">
        <w:rPr>
          <w:rFonts w:asciiTheme="majorHAnsi" w:hAnsiTheme="majorHAnsi" w:cs="Arial"/>
          <w:bCs/>
        </w:rPr>
        <w:t>687-16-49-066</w:t>
      </w:r>
    </w:p>
    <w:p w14:paraId="1701CB8D" w14:textId="0BD516A7" w:rsidR="004D3201" w:rsidRPr="002C48FF" w:rsidRDefault="004D3201" w:rsidP="00627C7D">
      <w:pPr>
        <w:tabs>
          <w:tab w:val="left" w:pos="567"/>
        </w:tabs>
        <w:autoSpaceDE w:val="0"/>
        <w:autoSpaceDN w:val="0"/>
        <w:adjustRightInd w:val="0"/>
        <w:spacing w:line="276" w:lineRule="auto"/>
        <w:rPr>
          <w:rFonts w:asciiTheme="majorHAnsi" w:hAnsiTheme="majorHAnsi" w:cs="Arial"/>
          <w:bCs/>
        </w:rPr>
      </w:pPr>
      <w:r w:rsidRPr="002C48FF">
        <w:rPr>
          <w:rFonts w:asciiTheme="majorHAnsi" w:hAnsiTheme="majorHAnsi" w:cs="Arial"/>
          <w:bCs/>
        </w:rPr>
        <w:tab/>
      </w:r>
      <w:r w:rsidR="00E944F6" w:rsidRPr="002C48FF">
        <w:rPr>
          <w:rFonts w:asciiTheme="majorHAnsi" w:hAnsiTheme="majorHAnsi" w:cs="Arial"/>
          <w:bCs/>
        </w:rPr>
        <w:t xml:space="preserve">REGON: </w:t>
      </w:r>
      <w:r w:rsidR="0079233F" w:rsidRPr="002C48FF">
        <w:rPr>
          <w:rFonts w:asciiTheme="majorHAnsi" w:hAnsiTheme="majorHAnsi" w:cs="Arial"/>
          <w:bCs/>
        </w:rPr>
        <w:t>370448366</w:t>
      </w:r>
    </w:p>
    <w:p w14:paraId="2D3E43C4" w14:textId="3002E747" w:rsidR="00E944F6" w:rsidRPr="002C48FF" w:rsidRDefault="004D3201" w:rsidP="00627C7D">
      <w:pPr>
        <w:tabs>
          <w:tab w:val="left" w:pos="567"/>
        </w:tabs>
        <w:autoSpaceDE w:val="0"/>
        <w:autoSpaceDN w:val="0"/>
        <w:adjustRightInd w:val="0"/>
        <w:spacing w:line="276" w:lineRule="auto"/>
        <w:rPr>
          <w:rFonts w:asciiTheme="majorHAnsi" w:hAnsiTheme="majorHAnsi" w:cs="Arial"/>
          <w:bCs/>
        </w:rPr>
      </w:pPr>
      <w:r w:rsidRPr="002C48FF">
        <w:rPr>
          <w:rFonts w:asciiTheme="majorHAnsi" w:hAnsiTheme="majorHAnsi" w:cs="Arial"/>
          <w:bCs/>
        </w:rPr>
        <w:tab/>
      </w:r>
      <w:r w:rsidR="00CC1478" w:rsidRPr="002C48FF">
        <w:rPr>
          <w:rFonts w:asciiTheme="majorHAnsi" w:hAnsiTheme="majorHAnsi" w:cs="Arial"/>
          <w:bCs/>
        </w:rPr>
        <w:t xml:space="preserve">NR </w:t>
      </w:r>
      <w:r w:rsidRPr="002C48FF">
        <w:rPr>
          <w:rFonts w:asciiTheme="majorHAnsi" w:hAnsiTheme="majorHAnsi" w:cs="Arial"/>
          <w:bCs/>
        </w:rPr>
        <w:t>TELEFONU</w:t>
      </w:r>
      <w:r w:rsidR="009B05F4" w:rsidRPr="002C48FF">
        <w:rPr>
          <w:rFonts w:asciiTheme="majorHAnsi" w:hAnsiTheme="majorHAnsi" w:cs="Arial"/>
          <w:bCs/>
        </w:rPr>
        <w:t xml:space="preserve"> 134642445</w:t>
      </w:r>
    </w:p>
    <w:p w14:paraId="48BA7D63" w14:textId="32007C51" w:rsidR="00E944F6" w:rsidRPr="002C48FF" w:rsidRDefault="00E944F6" w:rsidP="00627C7D">
      <w:pPr>
        <w:tabs>
          <w:tab w:val="left" w:pos="567"/>
        </w:tabs>
        <w:autoSpaceDE w:val="0"/>
        <w:autoSpaceDN w:val="0"/>
        <w:adjustRightInd w:val="0"/>
        <w:spacing w:line="276" w:lineRule="auto"/>
        <w:rPr>
          <w:rFonts w:asciiTheme="majorHAnsi" w:hAnsiTheme="majorHAnsi" w:cs="Arial"/>
          <w:bCs/>
        </w:rPr>
      </w:pPr>
      <w:r w:rsidRPr="002C48FF">
        <w:rPr>
          <w:rFonts w:asciiTheme="majorHAnsi" w:hAnsiTheme="majorHAnsi" w:cs="Arial"/>
          <w:bCs/>
        </w:rPr>
        <w:tab/>
        <w:t xml:space="preserve">Poczta elektroniczna [e-mail]: </w:t>
      </w:r>
      <w:r w:rsidR="009B05F4" w:rsidRPr="002C48FF">
        <w:rPr>
          <w:rFonts w:asciiTheme="majorHAnsi" w:hAnsiTheme="majorHAnsi" w:cs="Arial"/>
          <w:bCs/>
        </w:rPr>
        <w:t>info@pzd.sanok.pl</w:t>
      </w:r>
    </w:p>
    <w:p w14:paraId="356907DF" w14:textId="5BCC8050" w:rsidR="00E944F6" w:rsidRPr="002C48FF" w:rsidRDefault="00E944F6" w:rsidP="00627C7D">
      <w:pPr>
        <w:tabs>
          <w:tab w:val="left" w:pos="567"/>
        </w:tabs>
        <w:autoSpaceDE w:val="0"/>
        <w:autoSpaceDN w:val="0"/>
        <w:adjustRightInd w:val="0"/>
        <w:spacing w:line="276" w:lineRule="auto"/>
        <w:rPr>
          <w:rFonts w:asciiTheme="majorHAnsi" w:hAnsiTheme="majorHAnsi" w:cs="Arial"/>
          <w:bCs/>
        </w:rPr>
      </w:pPr>
      <w:r w:rsidRPr="002C48FF">
        <w:rPr>
          <w:rFonts w:asciiTheme="majorHAnsi" w:hAnsiTheme="majorHAnsi" w:cs="Arial"/>
          <w:bCs/>
        </w:rPr>
        <w:tab/>
      </w:r>
      <w:r w:rsidR="00CC1478" w:rsidRPr="002C48FF">
        <w:rPr>
          <w:rFonts w:asciiTheme="majorHAnsi" w:hAnsiTheme="majorHAnsi" w:cs="Arial"/>
          <w:bCs/>
        </w:rPr>
        <w:t xml:space="preserve">Strona </w:t>
      </w:r>
      <w:r w:rsidRPr="002C48FF">
        <w:rPr>
          <w:rFonts w:asciiTheme="majorHAnsi" w:hAnsiTheme="majorHAnsi" w:cs="Arial"/>
          <w:bCs/>
        </w:rPr>
        <w:t>internetow</w:t>
      </w:r>
      <w:r w:rsidR="00CC1478" w:rsidRPr="002C48FF">
        <w:rPr>
          <w:rFonts w:asciiTheme="majorHAnsi" w:hAnsiTheme="majorHAnsi" w:cs="Arial"/>
          <w:bCs/>
        </w:rPr>
        <w:t>a</w:t>
      </w:r>
      <w:r w:rsidRPr="002C48FF">
        <w:rPr>
          <w:rFonts w:asciiTheme="majorHAnsi" w:hAnsiTheme="majorHAnsi" w:cs="Arial"/>
          <w:bCs/>
        </w:rPr>
        <w:t xml:space="preserve"> </w:t>
      </w:r>
      <w:r w:rsidR="00CC1478" w:rsidRPr="002C48FF">
        <w:rPr>
          <w:rFonts w:asciiTheme="majorHAnsi" w:hAnsiTheme="majorHAnsi" w:cs="Arial"/>
          <w:bCs/>
        </w:rPr>
        <w:t xml:space="preserve">zamawiającego </w:t>
      </w:r>
      <w:r w:rsidRPr="002C48FF">
        <w:rPr>
          <w:rFonts w:asciiTheme="majorHAnsi" w:hAnsiTheme="majorHAnsi" w:cs="Arial"/>
          <w:bCs/>
        </w:rPr>
        <w:t xml:space="preserve">[URL]:  </w:t>
      </w:r>
      <w:r w:rsidR="009B05F4" w:rsidRPr="002C48FF">
        <w:rPr>
          <w:rFonts w:asciiTheme="majorHAnsi" w:hAnsiTheme="majorHAnsi" w:cs="Arial"/>
          <w:bCs/>
        </w:rPr>
        <w:t>pzd.sanok.pl</w:t>
      </w:r>
    </w:p>
    <w:p w14:paraId="2D06D9CD" w14:textId="5CFDF3F8" w:rsidR="00E944F6" w:rsidRPr="002C48FF" w:rsidRDefault="00CC1478" w:rsidP="00A435B8">
      <w:pPr>
        <w:tabs>
          <w:tab w:val="left" w:pos="567"/>
        </w:tabs>
        <w:autoSpaceDE w:val="0"/>
        <w:autoSpaceDN w:val="0"/>
        <w:adjustRightInd w:val="0"/>
        <w:spacing w:line="276" w:lineRule="auto"/>
        <w:ind w:left="567"/>
        <w:rPr>
          <w:rFonts w:asciiTheme="majorHAnsi" w:hAnsiTheme="majorHAnsi"/>
        </w:rPr>
      </w:pPr>
      <w:bookmarkStart w:id="3" w:name="_Hlk80956142"/>
      <w:bookmarkEnd w:id="2"/>
      <w:r w:rsidRPr="002C48FF">
        <w:rPr>
          <w:rFonts w:asciiTheme="majorHAnsi" w:hAnsiTheme="majorHAnsi" w:cs="Arial"/>
          <w:bCs/>
        </w:rPr>
        <w:t xml:space="preserve">Strona internetowa prowadzonego postępowania </w:t>
      </w:r>
      <w:r w:rsidR="004D3201" w:rsidRPr="002C48FF">
        <w:rPr>
          <w:rFonts w:asciiTheme="majorHAnsi" w:hAnsiTheme="majorHAnsi" w:cs="Arial"/>
          <w:bCs/>
        </w:rPr>
        <w:t xml:space="preserve">na której udostępniane będą zmiany i wyjaśnienia treści SWZ oraz inne dokumenty zamówienia bezpośrednio związane z postępowaniem o udzielenie zamówienia </w:t>
      </w:r>
      <w:r w:rsidR="004F7800" w:rsidRPr="002C48FF">
        <w:rPr>
          <w:rFonts w:asciiTheme="majorHAnsi" w:hAnsiTheme="majorHAnsi" w:cs="Arial"/>
          <w:bCs/>
        </w:rPr>
        <w:t>[URL]:</w:t>
      </w:r>
      <w:r w:rsidR="004F7800" w:rsidRPr="002C48FF">
        <w:rPr>
          <w:rFonts w:asciiTheme="majorHAnsi" w:hAnsiTheme="majorHAnsi"/>
        </w:rPr>
        <w:t xml:space="preserve">  </w:t>
      </w:r>
      <w:bookmarkStart w:id="4" w:name="_Hlk153195998"/>
    </w:p>
    <w:p w14:paraId="30EA7976" w14:textId="77777777" w:rsidR="00D6058D" w:rsidRPr="002C48FF" w:rsidRDefault="000A4681" w:rsidP="00D6058D">
      <w:pPr>
        <w:tabs>
          <w:tab w:val="left" w:pos="567"/>
        </w:tabs>
        <w:autoSpaceDE w:val="0"/>
        <w:autoSpaceDN w:val="0"/>
        <w:adjustRightInd w:val="0"/>
        <w:spacing w:line="276" w:lineRule="auto"/>
        <w:ind w:left="567"/>
        <w:rPr>
          <w:b/>
          <w:bCs/>
        </w:rPr>
      </w:pPr>
      <w:r w:rsidRPr="002C48FF">
        <w:rPr>
          <w:rFonts w:asciiTheme="majorHAnsi" w:hAnsiTheme="majorHAnsi"/>
        </w:rPr>
        <w:t xml:space="preserve">Identyfikator postępowania : </w:t>
      </w:r>
      <w:r w:rsidR="00D6058D" w:rsidRPr="002C48FF">
        <w:rPr>
          <w:b/>
          <w:bCs/>
        </w:rPr>
        <w:t>ocds-148610-dad37f40-24e5-472e-b30d-31f13bde57e8</w:t>
      </w:r>
    </w:p>
    <w:p w14:paraId="23116F25" w14:textId="7932F87A" w:rsidR="000A4681" w:rsidRPr="002C48FF" w:rsidRDefault="000A4681" w:rsidP="00A435B8">
      <w:pPr>
        <w:tabs>
          <w:tab w:val="left" w:pos="567"/>
        </w:tabs>
        <w:autoSpaceDE w:val="0"/>
        <w:autoSpaceDN w:val="0"/>
        <w:adjustRightInd w:val="0"/>
        <w:spacing w:line="276" w:lineRule="auto"/>
        <w:ind w:left="567"/>
        <w:rPr>
          <w:rFonts w:asciiTheme="majorHAnsi" w:hAnsiTheme="majorHAnsi"/>
        </w:rPr>
      </w:pPr>
    </w:p>
    <w:bookmarkEnd w:id="3"/>
    <w:bookmarkEnd w:id="4"/>
    <w:p w14:paraId="173C9DC0" w14:textId="5A0BCC7E" w:rsidR="00885158" w:rsidRPr="002C48FF" w:rsidRDefault="00885158" w:rsidP="00A435B8">
      <w:pPr>
        <w:tabs>
          <w:tab w:val="left" w:pos="567"/>
        </w:tabs>
        <w:autoSpaceDE w:val="0"/>
        <w:autoSpaceDN w:val="0"/>
        <w:adjustRightInd w:val="0"/>
        <w:spacing w:line="276" w:lineRule="auto"/>
        <w:ind w:left="567"/>
        <w:rPr>
          <w:rFonts w:asciiTheme="majorHAnsi" w:hAnsiTheme="majorHAnsi" w:cs="Arial"/>
          <w:bCs/>
        </w:rPr>
      </w:pPr>
      <w:r w:rsidRPr="002C48FF">
        <w:rPr>
          <w:rFonts w:asciiTheme="majorHAnsi" w:hAnsiTheme="majorHAnsi"/>
        </w:rPr>
        <w:t xml:space="preserve">Do komunikowania się z Wykonawcami uprawniona jest: </w:t>
      </w:r>
      <w:r w:rsidR="00E06328" w:rsidRPr="002C48FF">
        <w:rPr>
          <w:rFonts w:asciiTheme="majorHAnsi" w:hAnsiTheme="majorHAnsi"/>
        </w:rPr>
        <w:t>Katarzyna Baran</w:t>
      </w:r>
      <w:r w:rsidR="00143CE5" w:rsidRPr="002C48FF">
        <w:rPr>
          <w:rFonts w:asciiTheme="majorHAnsi" w:hAnsiTheme="majorHAnsi"/>
        </w:rPr>
        <w:t xml:space="preserve"> </w:t>
      </w:r>
    </w:p>
    <w:p w14:paraId="7ADE4F7B" w14:textId="0FF910DA" w:rsidR="00E4259A" w:rsidRPr="002C48FF" w:rsidRDefault="004D3201" w:rsidP="00627C7D">
      <w:pPr>
        <w:widowControl w:val="0"/>
        <w:numPr>
          <w:ilvl w:val="1"/>
          <w:numId w:val="1"/>
        </w:numPr>
        <w:spacing w:line="276" w:lineRule="auto"/>
        <w:ind w:left="567" w:hanging="567"/>
        <w:jc w:val="both"/>
        <w:outlineLvl w:val="3"/>
        <w:rPr>
          <w:rFonts w:asciiTheme="majorHAnsi" w:hAnsiTheme="majorHAnsi" w:cs="Arial"/>
          <w:b/>
          <w:bCs/>
        </w:rPr>
      </w:pPr>
      <w:r w:rsidRPr="002C48FF">
        <w:rPr>
          <w:rFonts w:asciiTheme="majorHAnsi" w:hAnsiTheme="majorHAnsi" w:cs="Arial"/>
          <w:b/>
          <w:bCs/>
        </w:rPr>
        <w:t>Tryb udzielenia zamówienia</w:t>
      </w:r>
      <w:r w:rsidR="00E4259A" w:rsidRPr="002C48FF">
        <w:rPr>
          <w:rFonts w:asciiTheme="majorHAnsi" w:hAnsiTheme="majorHAnsi" w:cs="Arial"/>
          <w:b/>
          <w:bCs/>
        </w:rPr>
        <w:t>.</w:t>
      </w:r>
    </w:p>
    <w:p w14:paraId="359CEB7D" w14:textId="708409A3" w:rsidR="004D3201" w:rsidRPr="002C48FF" w:rsidRDefault="00AE469E" w:rsidP="00A435B8">
      <w:pPr>
        <w:widowControl w:val="0"/>
        <w:spacing w:line="276" w:lineRule="auto"/>
        <w:ind w:left="567"/>
        <w:jc w:val="both"/>
        <w:outlineLvl w:val="3"/>
        <w:rPr>
          <w:rFonts w:asciiTheme="majorHAnsi" w:hAnsiTheme="majorHAnsi" w:cs="Arial"/>
          <w:bCs/>
        </w:rPr>
      </w:pPr>
      <w:r w:rsidRPr="002C48FF">
        <w:rPr>
          <w:rFonts w:asciiTheme="majorHAnsi" w:hAnsiTheme="majorHAnsi" w:cs="Arial"/>
          <w:bCs/>
        </w:rPr>
        <w:t>Niniejsze p</w:t>
      </w:r>
      <w:r w:rsidR="00E4259A" w:rsidRPr="002C48FF">
        <w:rPr>
          <w:rFonts w:asciiTheme="majorHAnsi" w:hAnsiTheme="majorHAnsi" w:cs="Arial"/>
          <w:bCs/>
        </w:rPr>
        <w:t xml:space="preserve">ostępowanie o udzielenie zamówienia publicznego prowadzone jest </w:t>
      </w:r>
      <w:r w:rsidRPr="002C48FF">
        <w:rPr>
          <w:rFonts w:asciiTheme="majorHAnsi" w:hAnsiTheme="majorHAnsi" w:cs="Arial"/>
          <w:bCs/>
        </w:rPr>
        <w:t xml:space="preserve">na podstawie przepisów ustawy </w:t>
      </w:r>
      <w:r w:rsidR="00E4259A" w:rsidRPr="002C48FF">
        <w:rPr>
          <w:rFonts w:asciiTheme="majorHAnsi" w:hAnsiTheme="majorHAnsi" w:cs="Arial"/>
          <w:bCs/>
        </w:rPr>
        <w:t xml:space="preserve">w trybie </w:t>
      </w:r>
      <w:r w:rsidR="004D3201" w:rsidRPr="002C48FF">
        <w:rPr>
          <w:rFonts w:asciiTheme="majorHAnsi" w:hAnsiTheme="majorHAnsi" w:cs="Arial"/>
          <w:bCs/>
        </w:rPr>
        <w:t xml:space="preserve">podstawowym w </w:t>
      </w:r>
      <w:r w:rsidR="004D3201" w:rsidRPr="002C48FF">
        <w:rPr>
          <w:rFonts w:asciiTheme="majorHAnsi" w:hAnsiTheme="majorHAnsi"/>
        </w:rPr>
        <w:t>którym w odpowiedzi na ogłoszenie o zamówieniu oferty mogą składać wszyscy zainteresowani wykonawcy, a następnie zamawiający wybiera najkorzystniejszą ofertę bez przeprowadzenia negocjacji (art. 275 pkt 1 ustawy</w:t>
      </w:r>
      <w:r w:rsidR="00A435B8" w:rsidRPr="002C48FF">
        <w:rPr>
          <w:rFonts w:asciiTheme="majorHAnsi" w:hAnsiTheme="majorHAnsi"/>
        </w:rPr>
        <w:t xml:space="preserve"> </w:t>
      </w:r>
      <w:proofErr w:type="spellStart"/>
      <w:r w:rsidR="00A435B8" w:rsidRPr="002C48FF">
        <w:rPr>
          <w:rFonts w:asciiTheme="majorHAnsi" w:hAnsiTheme="majorHAnsi"/>
        </w:rPr>
        <w:t>Pzp</w:t>
      </w:r>
      <w:proofErr w:type="spellEnd"/>
      <w:r w:rsidR="004D3201" w:rsidRPr="002C48FF">
        <w:rPr>
          <w:rFonts w:asciiTheme="majorHAnsi" w:hAnsiTheme="majorHAnsi"/>
        </w:rPr>
        <w:t>).</w:t>
      </w:r>
      <w:r w:rsidR="008C5504" w:rsidRPr="002C48FF">
        <w:rPr>
          <w:rFonts w:asciiTheme="majorHAnsi" w:hAnsiTheme="majorHAnsi"/>
        </w:rPr>
        <w:t xml:space="preserve"> Zamawiający nie przewiduje możliwości wyboru najkorzystniejszej oferty z możliwością prowadz</w:t>
      </w:r>
      <w:r w:rsidR="00A435B8" w:rsidRPr="002C48FF">
        <w:rPr>
          <w:rFonts w:asciiTheme="majorHAnsi" w:hAnsiTheme="majorHAnsi"/>
        </w:rPr>
        <w:t>enia negocjacji (art. 275 pkt 2</w:t>
      </w:r>
      <w:r w:rsidR="008C5504" w:rsidRPr="002C48FF">
        <w:rPr>
          <w:rFonts w:asciiTheme="majorHAnsi" w:hAnsiTheme="majorHAnsi"/>
        </w:rPr>
        <w:t xml:space="preserve"> ustawy</w:t>
      </w:r>
      <w:r w:rsidR="00A435B8" w:rsidRPr="002C48FF">
        <w:rPr>
          <w:rFonts w:asciiTheme="majorHAnsi" w:hAnsiTheme="majorHAnsi"/>
        </w:rPr>
        <w:t xml:space="preserve"> </w:t>
      </w:r>
      <w:proofErr w:type="spellStart"/>
      <w:r w:rsidR="00A435B8" w:rsidRPr="002C48FF">
        <w:rPr>
          <w:rFonts w:asciiTheme="majorHAnsi" w:hAnsiTheme="majorHAnsi"/>
        </w:rPr>
        <w:t>Pzp</w:t>
      </w:r>
      <w:proofErr w:type="spellEnd"/>
      <w:r w:rsidR="008C5504" w:rsidRPr="002C48FF">
        <w:rPr>
          <w:rFonts w:asciiTheme="majorHAnsi" w:hAnsiTheme="majorHAnsi"/>
        </w:rPr>
        <w:t>).</w:t>
      </w:r>
    </w:p>
    <w:p w14:paraId="29F23175" w14:textId="77777777" w:rsidR="00E4259A" w:rsidRPr="002C48FF" w:rsidRDefault="00E4259A" w:rsidP="00627C7D">
      <w:pPr>
        <w:widowControl w:val="0"/>
        <w:numPr>
          <w:ilvl w:val="1"/>
          <w:numId w:val="1"/>
        </w:numPr>
        <w:spacing w:line="276" w:lineRule="auto"/>
        <w:ind w:left="567" w:hanging="567"/>
        <w:jc w:val="both"/>
        <w:outlineLvl w:val="3"/>
        <w:rPr>
          <w:rFonts w:asciiTheme="majorHAnsi" w:eastAsia="MS Mincho" w:hAnsiTheme="majorHAnsi" w:cs="MS Mincho"/>
          <w:b/>
          <w:bCs/>
        </w:rPr>
      </w:pPr>
      <w:bookmarkStart w:id="5" w:name="_Hlk60813568"/>
      <w:r w:rsidRPr="002C48FF">
        <w:rPr>
          <w:rFonts w:asciiTheme="majorHAnsi" w:eastAsia="MS Mincho" w:hAnsiTheme="majorHAnsi" w:cs="MS Mincho"/>
          <w:b/>
          <w:bCs/>
        </w:rPr>
        <w:t>Wartość zamówienia.</w:t>
      </w:r>
    </w:p>
    <w:p w14:paraId="4B601FAF" w14:textId="004C9CF9" w:rsidR="00E4259A" w:rsidRPr="002C48FF" w:rsidRDefault="00AE469E" w:rsidP="00627C7D">
      <w:pPr>
        <w:widowControl w:val="0"/>
        <w:spacing w:line="276" w:lineRule="auto"/>
        <w:ind w:left="567"/>
        <w:jc w:val="both"/>
        <w:outlineLvl w:val="3"/>
        <w:rPr>
          <w:rFonts w:asciiTheme="majorHAnsi" w:eastAsia="MS Mincho" w:hAnsiTheme="majorHAnsi" w:cs="MS Mincho"/>
          <w:bCs/>
        </w:rPr>
      </w:pPr>
      <w:r w:rsidRPr="002C48FF">
        <w:rPr>
          <w:rFonts w:asciiTheme="majorHAnsi" w:eastAsia="MS Mincho" w:hAnsiTheme="majorHAnsi" w:cs="MS Mincho"/>
          <w:bCs/>
        </w:rPr>
        <w:t>Niniejsze zamówienie jest zamówieniem klasycznym w rozumieniu art. 7 pkt 33) ustawy</w:t>
      </w:r>
      <w:r w:rsidR="00A435B8" w:rsidRPr="002C48FF">
        <w:rPr>
          <w:rFonts w:asciiTheme="majorHAnsi" w:eastAsia="MS Mincho" w:hAnsiTheme="majorHAnsi" w:cs="MS Mincho"/>
          <w:bCs/>
        </w:rPr>
        <w:t xml:space="preserve"> </w:t>
      </w:r>
      <w:proofErr w:type="spellStart"/>
      <w:r w:rsidR="00A435B8" w:rsidRPr="002C48FF">
        <w:rPr>
          <w:rFonts w:asciiTheme="majorHAnsi" w:hAnsiTheme="majorHAnsi"/>
        </w:rPr>
        <w:t>Pzp</w:t>
      </w:r>
      <w:proofErr w:type="spellEnd"/>
      <w:r w:rsidRPr="002C48FF">
        <w:rPr>
          <w:rFonts w:asciiTheme="majorHAnsi" w:eastAsia="MS Mincho" w:hAnsiTheme="majorHAnsi" w:cs="MS Mincho"/>
          <w:bCs/>
        </w:rPr>
        <w:t xml:space="preserve">. </w:t>
      </w:r>
      <w:r w:rsidR="00E4259A" w:rsidRPr="002C48FF">
        <w:rPr>
          <w:rFonts w:asciiTheme="majorHAnsi" w:eastAsia="MS Mincho" w:hAnsiTheme="majorHAnsi" w:cs="MS Mincho"/>
          <w:bCs/>
        </w:rPr>
        <w:t xml:space="preserve">Wartość zamówienia </w:t>
      </w:r>
      <w:r w:rsidRPr="002C48FF">
        <w:rPr>
          <w:rFonts w:asciiTheme="majorHAnsi" w:eastAsia="MS Mincho" w:hAnsiTheme="majorHAnsi" w:cs="MS Mincho"/>
          <w:bCs/>
        </w:rPr>
        <w:t>nie przekracza progów unijnych w rozumieniu art. 3 ustawy</w:t>
      </w:r>
      <w:r w:rsidR="00A435B8" w:rsidRPr="002C48FF">
        <w:rPr>
          <w:rFonts w:asciiTheme="majorHAnsi" w:eastAsia="MS Mincho" w:hAnsiTheme="majorHAnsi" w:cs="MS Mincho"/>
          <w:bCs/>
        </w:rPr>
        <w:t xml:space="preserve"> </w:t>
      </w:r>
      <w:proofErr w:type="spellStart"/>
      <w:r w:rsidR="00A435B8" w:rsidRPr="002C48FF">
        <w:rPr>
          <w:rFonts w:asciiTheme="majorHAnsi" w:eastAsia="MS Mincho" w:hAnsiTheme="majorHAnsi" w:cs="MS Mincho"/>
          <w:bCs/>
        </w:rPr>
        <w:t>Pzp</w:t>
      </w:r>
      <w:proofErr w:type="spellEnd"/>
      <w:r w:rsidR="00E4259A" w:rsidRPr="002C48FF">
        <w:rPr>
          <w:rFonts w:asciiTheme="majorHAnsi" w:eastAsia="MS Mincho" w:hAnsiTheme="majorHAnsi" w:cs="MS Mincho"/>
          <w:bCs/>
        </w:rPr>
        <w:t>.</w:t>
      </w:r>
    </w:p>
    <w:bookmarkEnd w:id="5"/>
    <w:p w14:paraId="41AC4FAB" w14:textId="77777777" w:rsidR="00E4259A" w:rsidRPr="002C48FF" w:rsidRDefault="00E4259A" w:rsidP="00627C7D">
      <w:pPr>
        <w:widowControl w:val="0"/>
        <w:numPr>
          <w:ilvl w:val="1"/>
          <w:numId w:val="1"/>
        </w:numPr>
        <w:spacing w:line="276" w:lineRule="auto"/>
        <w:ind w:left="567" w:hanging="567"/>
        <w:jc w:val="both"/>
        <w:outlineLvl w:val="3"/>
        <w:rPr>
          <w:rFonts w:asciiTheme="majorHAnsi" w:eastAsia="MS Mincho" w:hAnsiTheme="majorHAnsi" w:cs="MS Mincho"/>
          <w:b/>
          <w:bCs/>
        </w:rPr>
      </w:pPr>
      <w:r w:rsidRPr="002C48FF">
        <w:rPr>
          <w:rFonts w:asciiTheme="majorHAnsi" w:eastAsia="MS Mincho" w:hAnsiTheme="majorHAnsi" w:cs="MS Mincho"/>
          <w:b/>
          <w:bCs/>
        </w:rPr>
        <w:t>Słownik.</w:t>
      </w:r>
    </w:p>
    <w:p w14:paraId="0A793DD3" w14:textId="660DAB64" w:rsidR="00E4259A" w:rsidRPr="002C48FF" w:rsidRDefault="00E4259A" w:rsidP="00627C7D">
      <w:pPr>
        <w:widowControl w:val="0"/>
        <w:spacing w:line="276" w:lineRule="auto"/>
        <w:ind w:left="567"/>
        <w:jc w:val="both"/>
        <w:outlineLvl w:val="3"/>
        <w:rPr>
          <w:rFonts w:asciiTheme="majorHAnsi" w:eastAsia="MS Mincho" w:hAnsiTheme="majorHAnsi" w:cs="MS Mincho"/>
          <w:bCs/>
        </w:rPr>
      </w:pPr>
      <w:r w:rsidRPr="002C48FF">
        <w:rPr>
          <w:rFonts w:asciiTheme="majorHAnsi" w:eastAsia="MS Mincho" w:hAnsiTheme="majorHAnsi" w:cs="MS Mincho"/>
          <w:bCs/>
        </w:rPr>
        <w:t xml:space="preserve">Użyte w niniejszej </w:t>
      </w:r>
      <w:r w:rsidR="00A435B8" w:rsidRPr="002C48FF">
        <w:rPr>
          <w:rFonts w:asciiTheme="majorHAnsi" w:eastAsia="MS Mincho" w:hAnsiTheme="majorHAnsi" w:cs="MS Mincho"/>
          <w:bCs/>
        </w:rPr>
        <w:t>SWZ</w:t>
      </w:r>
      <w:r w:rsidRPr="002C48FF">
        <w:rPr>
          <w:rFonts w:asciiTheme="majorHAnsi" w:eastAsia="MS Mincho" w:hAnsiTheme="majorHAnsi" w:cs="MS Mincho"/>
          <w:bCs/>
        </w:rPr>
        <w:t xml:space="preserve"> (oraz w załącznikach) terminy mają następujące znaczenie:</w:t>
      </w:r>
    </w:p>
    <w:p w14:paraId="68456DF0" w14:textId="6B82DF3D" w:rsidR="00E4259A" w:rsidRPr="002C48FF" w:rsidRDefault="00E4259A" w:rsidP="000F0B7E">
      <w:pPr>
        <w:pStyle w:val="Kolorowalistaakcent11"/>
        <w:widowControl w:val="0"/>
        <w:numPr>
          <w:ilvl w:val="0"/>
          <w:numId w:val="6"/>
        </w:numPr>
        <w:spacing w:before="0" w:after="0" w:line="276" w:lineRule="auto"/>
        <w:ind w:left="993" w:hanging="426"/>
        <w:outlineLvl w:val="3"/>
        <w:rPr>
          <w:rFonts w:asciiTheme="majorHAnsi" w:eastAsia="MS Mincho" w:hAnsiTheme="majorHAnsi" w:cs="MS Mincho"/>
          <w:bCs/>
          <w:sz w:val="24"/>
          <w:szCs w:val="24"/>
        </w:rPr>
      </w:pPr>
      <w:r w:rsidRPr="002C48FF">
        <w:rPr>
          <w:rFonts w:asciiTheme="majorHAnsi" w:eastAsia="MS Mincho" w:hAnsiTheme="majorHAnsi" w:cs="MS Mincho"/>
          <w:b/>
          <w:bCs/>
          <w:sz w:val="24"/>
          <w:szCs w:val="24"/>
        </w:rPr>
        <w:t>„ustawa”</w:t>
      </w:r>
      <w:r w:rsidRPr="002C48FF">
        <w:rPr>
          <w:rFonts w:asciiTheme="majorHAnsi" w:eastAsia="MS Mincho" w:hAnsiTheme="majorHAnsi" w:cs="MS Mincho"/>
          <w:bCs/>
          <w:sz w:val="24"/>
          <w:szCs w:val="24"/>
        </w:rPr>
        <w:t xml:space="preserve"> – ustawa z dnia </w:t>
      </w:r>
      <w:r w:rsidR="00AE469E" w:rsidRPr="002C48FF">
        <w:rPr>
          <w:rFonts w:asciiTheme="majorHAnsi" w:eastAsia="MS Mincho" w:hAnsiTheme="majorHAnsi" w:cs="MS Mincho"/>
          <w:bCs/>
          <w:sz w:val="24"/>
          <w:szCs w:val="24"/>
        </w:rPr>
        <w:t xml:space="preserve">11 września </w:t>
      </w:r>
      <w:r w:rsidRPr="002C48FF">
        <w:rPr>
          <w:rFonts w:asciiTheme="majorHAnsi" w:eastAsia="MS Mincho" w:hAnsiTheme="majorHAnsi" w:cs="MS Mincho"/>
          <w:bCs/>
          <w:sz w:val="24"/>
          <w:szCs w:val="24"/>
        </w:rPr>
        <w:t>20</w:t>
      </w:r>
      <w:r w:rsidR="00AE469E" w:rsidRPr="002C48FF">
        <w:rPr>
          <w:rFonts w:asciiTheme="majorHAnsi" w:eastAsia="MS Mincho" w:hAnsiTheme="majorHAnsi" w:cs="MS Mincho"/>
          <w:bCs/>
          <w:sz w:val="24"/>
          <w:szCs w:val="24"/>
        </w:rPr>
        <w:t>19</w:t>
      </w:r>
      <w:r w:rsidRPr="002C48FF">
        <w:rPr>
          <w:rFonts w:asciiTheme="majorHAnsi" w:eastAsia="MS Mincho" w:hAnsiTheme="majorHAnsi" w:cs="MS Mincho"/>
          <w:bCs/>
          <w:sz w:val="24"/>
          <w:szCs w:val="24"/>
        </w:rPr>
        <w:t xml:space="preserve"> r. Prawo zamówień publicznych </w:t>
      </w:r>
      <w:r w:rsidRPr="002C48FF">
        <w:rPr>
          <w:rFonts w:asciiTheme="majorHAnsi" w:eastAsia="MS Mincho" w:hAnsiTheme="majorHAnsi" w:cs="MS Mincho"/>
          <w:bCs/>
          <w:sz w:val="24"/>
          <w:szCs w:val="24"/>
        </w:rPr>
        <w:br/>
      </w:r>
      <w:r w:rsidR="00B77141" w:rsidRPr="002C48FF">
        <w:rPr>
          <w:rFonts w:asciiTheme="majorHAnsi" w:eastAsia="MS Mincho" w:hAnsiTheme="majorHAnsi" w:cs="MS Mincho"/>
          <w:bCs/>
          <w:sz w:val="24"/>
          <w:szCs w:val="24"/>
        </w:rPr>
        <w:t>(t. j.</w:t>
      </w:r>
      <w:r w:rsidR="00B77141" w:rsidRPr="002C48FF">
        <w:rPr>
          <w:rFonts w:ascii="Times New Roman" w:eastAsia="Times New Roman" w:hAnsi="Times New Roman"/>
          <w:bCs/>
          <w:sz w:val="24"/>
          <w:szCs w:val="24"/>
          <w:lang w:eastAsia="pl-PL"/>
        </w:rPr>
        <w:t>2024 r. poz. 1320 ze zm.),</w:t>
      </w:r>
    </w:p>
    <w:p w14:paraId="4A97896C" w14:textId="51AD7143" w:rsidR="00E4259A" w:rsidRPr="002C48FF" w:rsidRDefault="00E4259A" w:rsidP="000F0B7E">
      <w:pPr>
        <w:pStyle w:val="Kolorowalistaakcent11"/>
        <w:widowControl w:val="0"/>
        <w:numPr>
          <w:ilvl w:val="0"/>
          <w:numId w:val="6"/>
        </w:numPr>
        <w:spacing w:before="0" w:after="0" w:line="276" w:lineRule="auto"/>
        <w:ind w:left="993" w:hanging="426"/>
        <w:outlineLvl w:val="3"/>
        <w:rPr>
          <w:rFonts w:asciiTheme="majorHAnsi" w:eastAsia="MS Mincho" w:hAnsiTheme="majorHAnsi" w:cs="MS Mincho"/>
          <w:bCs/>
          <w:sz w:val="24"/>
          <w:szCs w:val="24"/>
        </w:rPr>
      </w:pPr>
      <w:r w:rsidRPr="002C48FF">
        <w:rPr>
          <w:rFonts w:asciiTheme="majorHAnsi" w:eastAsia="MS Mincho" w:hAnsiTheme="majorHAnsi" w:cs="MS Mincho"/>
          <w:b/>
          <w:bCs/>
          <w:sz w:val="24"/>
          <w:szCs w:val="24"/>
        </w:rPr>
        <w:t>„SWZ”</w:t>
      </w:r>
      <w:r w:rsidRPr="002C48FF">
        <w:rPr>
          <w:rFonts w:asciiTheme="majorHAnsi" w:eastAsia="MS Mincho" w:hAnsiTheme="majorHAnsi" w:cs="MS Mincho"/>
          <w:bCs/>
          <w:sz w:val="24"/>
          <w:szCs w:val="24"/>
        </w:rPr>
        <w:t xml:space="preserve"> – niniejsza Specyfikacja Warunków Zamówienia,</w:t>
      </w:r>
    </w:p>
    <w:p w14:paraId="327FCA07" w14:textId="047C3183" w:rsidR="00E4259A" w:rsidRPr="002C48FF" w:rsidRDefault="00E4259A" w:rsidP="000F0B7E">
      <w:pPr>
        <w:pStyle w:val="Kolorowalistaakcent11"/>
        <w:widowControl w:val="0"/>
        <w:numPr>
          <w:ilvl w:val="0"/>
          <w:numId w:val="6"/>
        </w:numPr>
        <w:spacing w:before="0" w:after="0" w:line="276" w:lineRule="auto"/>
        <w:ind w:left="993" w:hanging="426"/>
        <w:outlineLvl w:val="3"/>
        <w:rPr>
          <w:rFonts w:asciiTheme="majorHAnsi" w:eastAsia="MS Mincho" w:hAnsiTheme="majorHAnsi" w:cs="MS Mincho"/>
          <w:bCs/>
          <w:sz w:val="24"/>
          <w:szCs w:val="24"/>
        </w:rPr>
      </w:pPr>
      <w:r w:rsidRPr="002C48FF">
        <w:rPr>
          <w:rFonts w:asciiTheme="majorHAnsi" w:eastAsia="MS Mincho" w:hAnsiTheme="majorHAnsi" w:cs="MS Mincho"/>
          <w:bCs/>
          <w:sz w:val="24"/>
          <w:szCs w:val="24"/>
        </w:rPr>
        <w:t xml:space="preserve"> </w:t>
      </w:r>
      <w:r w:rsidRPr="002C48FF">
        <w:rPr>
          <w:rFonts w:asciiTheme="majorHAnsi" w:eastAsia="MS Mincho" w:hAnsiTheme="majorHAnsi" w:cs="MS Mincho"/>
          <w:b/>
          <w:bCs/>
          <w:sz w:val="24"/>
          <w:szCs w:val="24"/>
        </w:rPr>
        <w:t>„zamówienie”</w:t>
      </w:r>
      <w:r w:rsidRPr="002C48FF">
        <w:rPr>
          <w:rFonts w:asciiTheme="majorHAnsi" w:eastAsia="MS Mincho" w:hAnsiTheme="majorHAnsi" w:cs="MS Mincho"/>
          <w:bCs/>
          <w:sz w:val="24"/>
          <w:szCs w:val="24"/>
        </w:rPr>
        <w:t xml:space="preserve"> – zamówienie publiczne</w:t>
      </w:r>
      <w:r w:rsidR="00041710" w:rsidRPr="002C48FF">
        <w:rPr>
          <w:rFonts w:asciiTheme="majorHAnsi" w:eastAsia="MS Mincho" w:hAnsiTheme="majorHAnsi" w:cs="MS Mincho"/>
          <w:bCs/>
          <w:sz w:val="24"/>
          <w:szCs w:val="24"/>
        </w:rPr>
        <w:t xml:space="preserve"> będące przedmiotem niniejszego postępowania</w:t>
      </w:r>
      <w:r w:rsidRPr="002C48FF">
        <w:rPr>
          <w:rFonts w:asciiTheme="majorHAnsi" w:eastAsia="MS Mincho" w:hAnsiTheme="majorHAnsi" w:cs="MS Mincho"/>
          <w:bCs/>
          <w:sz w:val="24"/>
          <w:szCs w:val="24"/>
        </w:rPr>
        <w:t>,</w:t>
      </w:r>
    </w:p>
    <w:p w14:paraId="6B76478E" w14:textId="2B842464" w:rsidR="00E4259A" w:rsidRPr="002C48FF" w:rsidRDefault="00E4259A" w:rsidP="000F0B7E">
      <w:pPr>
        <w:pStyle w:val="Kolorowalistaakcent11"/>
        <w:widowControl w:val="0"/>
        <w:numPr>
          <w:ilvl w:val="0"/>
          <w:numId w:val="6"/>
        </w:numPr>
        <w:spacing w:before="0" w:after="0" w:line="276" w:lineRule="auto"/>
        <w:ind w:left="993" w:hanging="426"/>
        <w:outlineLvl w:val="3"/>
        <w:rPr>
          <w:rFonts w:asciiTheme="majorHAnsi" w:eastAsia="MS Mincho" w:hAnsiTheme="majorHAnsi" w:cs="MS Mincho"/>
          <w:bCs/>
          <w:sz w:val="24"/>
          <w:szCs w:val="24"/>
        </w:rPr>
      </w:pPr>
      <w:r w:rsidRPr="002C48FF">
        <w:rPr>
          <w:rFonts w:asciiTheme="majorHAnsi" w:eastAsia="MS Mincho" w:hAnsiTheme="majorHAnsi" w:cs="MS Mincho"/>
          <w:b/>
          <w:bCs/>
          <w:sz w:val="24"/>
          <w:szCs w:val="24"/>
        </w:rPr>
        <w:t>„postępowanie”</w:t>
      </w:r>
      <w:r w:rsidRPr="002C48FF">
        <w:rPr>
          <w:rFonts w:asciiTheme="majorHAnsi" w:eastAsia="MS Mincho" w:hAnsiTheme="majorHAnsi" w:cs="MS Mincho"/>
          <w:bCs/>
          <w:sz w:val="24"/>
          <w:szCs w:val="24"/>
        </w:rPr>
        <w:t xml:space="preserve"> – postępowanie o udzielenie zamówienia publicznego, którego dotyczy niniejsza SWZ,</w:t>
      </w:r>
    </w:p>
    <w:p w14:paraId="33A40AB2" w14:textId="596E5ACF" w:rsidR="00E4259A" w:rsidRPr="002C48FF" w:rsidRDefault="00E4259A" w:rsidP="000F0B7E">
      <w:pPr>
        <w:pStyle w:val="Kolorowalistaakcent11"/>
        <w:widowControl w:val="0"/>
        <w:numPr>
          <w:ilvl w:val="0"/>
          <w:numId w:val="6"/>
        </w:numPr>
        <w:spacing w:before="0" w:after="0" w:line="276" w:lineRule="auto"/>
        <w:ind w:left="993" w:hanging="426"/>
        <w:outlineLvl w:val="3"/>
        <w:rPr>
          <w:rFonts w:asciiTheme="majorHAnsi" w:eastAsia="MS Mincho" w:hAnsiTheme="majorHAnsi" w:cs="MS Mincho"/>
          <w:bCs/>
          <w:sz w:val="24"/>
          <w:szCs w:val="24"/>
        </w:rPr>
      </w:pPr>
      <w:r w:rsidRPr="002C48FF">
        <w:rPr>
          <w:rFonts w:asciiTheme="majorHAnsi" w:eastAsia="MS Mincho" w:hAnsiTheme="majorHAnsi" w:cs="MS Mincho"/>
          <w:b/>
          <w:bCs/>
          <w:sz w:val="24"/>
          <w:szCs w:val="24"/>
        </w:rPr>
        <w:t>„Zamawiający”</w:t>
      </w:r>
      <w:r w:rsidR="00131C95" w:rsidRPr="002C48FF">
        <w:rPr>
          <w:rFonts w:asciiTheme="majorHAnsi" w:eastAsia="MS Mincho" w:hAnsiTheme="majorHAnsi" w:cs="MS Mincho"/>
          <w:bCs/>
          <w:sz w:val="24"/>
          <w:szCs w:val="24"/>
        </w:rPr>
        <w:t xml:space="preserve"> –</w:t>
      </w:r>
      <w:r w:rsidR="009B05F4" w:rsidRPr="002C48FF">
        <w:rPr>
          <w:rFonts w:asciiTheme="majorHAnsi" w:eastAsia="MS Mincho" w:hAnsiTheme="majorHAnsi" w:cs="MS Mincho"/>
          <w:bCs/>
          <w:sz w:val="24"/>
          <w:szCs w:val="24"/>
        </w:rPr>
        <w:t xml:space="preserve"> Powiatowy Zarząd Dróg w Sanoku </w:t>
      </w:r>
    </w:p>
    <w:p w14:paraId="373B2F19" w14:textId="64F24C71" w:rsidR="00433CA9" w:rsidRPr="002C48FF" w:rsidRDefault="00433CA9" w:rsidP="000F0B7E">
      <w:pPr>
        <w:pStyle w:val="Akapitzlist"/>
        <w:widowControl w:val="0"/>
        <w:numPr>
          <w:ilvl w:val="0"/>
          <w:numId w:val="6"/>
        </w:numPr>
        <w:spacing w:before="0" w:after="0" w:line="276" w:lineRule="auto"/>
        <w:ind w:left="993" w:hanging="426"/>
        <w:outlineLvl w:val="3"/>
        <w:rPr>
          <w:rFonts w:asciiTheme="majorHAnsi" w:eastAsia="MS Mincho" w:hAnsiTheme="majorHAnsi" w:cs="MS Mincho"/>
          <w:bCs/>
          <w:sz w:val="24"/>
          <w:szCs w:val="24"/>
        </w:rPr>
      </w:pPr>
      <w:r w:rsidRPr="002C48FF">
        <w:rPr>
          <w:rFonts w:asciiTheme="majorHAnsi" w:eastAsia="MS Mincho" w:hAnsiTheme="majorHAnsi" w:cs="MS Mincho"/>
          <w:b/>
          <w:bCs/>
          <w:sz w:val="24"/>
          <w:szCs w:val="24"/>
        </w:rPr>
        <w:t>„Wykonawca”</w:t>
      </w:r>
      <w:r w:rsidRPr="002C48FF">
        <w:rPr>
          <w:rFonts w:asciiTheme="majorHAnsi" w:eastAsia="MS Mincho" w:hAnsiTheme="majorHAnsi" w:cs="MS Mincho"/>
          <w:bCs/>
          <w:sz w:val="24"/>
          <w:szCs w:val="24"/>
        </w:rPr>
        <w:t xml:space="preserve"> – </w:t>
      </w:r>
      <w:r w:rsidR="00041710" w:rsidRPr="002C48FF">
        <w:rPr>
          <w:rFonts w:asciiTheme="majorHAnsi" w:hAnsiTheme="majorHAnsi"/>
          <w:sz w:val="24"/>
          <w:szCs w:val="24"/>
          <w:shd w:val="clear" w:color="auto" w:fill="FFFFFF"/>
        </w:rPr>
        <w:t xml:space="preserve">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w:t>
      </w:r>
      <w:r w:rsidR="00041710" w:rsidRPr="002C48FF">
        <w:rPr>
          <w:rFonts w:asciiTheme="majorHAnsi" w:hAnsiTheme="majorHAnsi"/>
          <w:sz w:val="24"/>
          <w:szCs w:val="24"/>
          <w:shd w:val="clear" w:color="auto" w:fill="FFFFFF"/>
        </w:rPr>
        <w:lastRenderedPageBreak/>
        <w:t>złożyła ofertę lub zawarła umowę w sprawie zamówienia publicznego</w:t>
      </w:r>
      <w:r w:rsidRPr="002C48FF">
        <w:rPr>
          <w:rFonts w:asciiTheme="majorHAnsi" w:eastAsia="MS Mincho" w:hAnsiTheme="majorHAnsi" w:cs="MS Mincho"/>
          <w:bCs/>
          <w:sz w:val="24"/>
          <w:szCs w:val="24"/>
        </w:rPr>
        <w:t>,</w:t>
      </w:r>
    </w:p>
    <w:p w14:paraId="05A1FD8B" w14:textId="0198F976" w:rsidR="00FB3C1F" w:rsidRPr="002C48FF" w:rsidRDefault="00FB3C1F" w:rsidP="000F0B7E">
      <w:pPr>
        <w:pStyle w:val="Kolorowalistaakcent11"/>
        <w:widowControl w:val="0"/>
        <w:numPr>
          <w:ilvl w:val="0"/>
          <w:numId w:val="6"/>
        </w:numPr>
        <w:spacing w:before="0" w:after="0" w:line="276" w:lineRule="auto"/>
        <w:ind w:left="993" w:hanging="426"/>
        <w:outlineLvl w:val="3"/>
        <w:rPr>
          <w:rFonts w:asciiTheme="majorHAnsi" w:eastAsia="MS Mincho" w:hAnsiTheme="majorHAnsi" w:cs="MS Mincho"/>
          <w:bCs/>
          <w:sz w:val="24"/>
          <w:szCs w:val="24"/>
        </w:rPr>
      </w:pPr>
      <w:r w:rsidRPr="002C48FF">
        <w:rPr>
          <w:rFonts w:asciiTheme="majorHAnsi" w:eastAsia="MS Mincho" w:hAnsiTheme="majorHAnsi" w:cs="MS Mincho"/>
          <w:b/>
          <w:bCs/>
          <w:sz w:val="24"/>
          <w:szCs w:val="24"/>
        </w:rPr>
        <w:t>„RODO”</w:t>
      </w:r>
      <w:r w:rsidRPr="002C48FF">
        <w:rPr>
          <w:rFonts w:asciiTheme="majorHAnsi" w:eastAsia="MS Mincho" w:hAnsiTheme="majorHAnsi" w:cs="MS Mincho"/>
          <w:bCs/>
          <w:sz w:val="24"/>
          <w:szCs w:val="24"/>
        </w:rPr>
        <w:t xml:space="preserve"> - </w:t>
      </w:r>
      <w:r w:rsidR="00041710" w:rsidRPr="002C48FF">
        <w:rPr>
          <w:rFonts w:asciiTheme="majorHAnsi" w:eastAsia="MS Mincho" w:hAnsiTheme="majorHAnsi" w:cs="MS Mincho"/>
          <w:bCs/>
          <w:sz w:val="24"/>
          <w:szCs w:val="24"/>
        </w:rPr>
        <w:t>rozporządzenie Parlamentu Europejskiego</w:t>
      </w:r>
      <w:r w:rsidRPr="002C48FF">
        <w:rPr>
          <w:rFonts w:asciiTheme="majorHAnsi" w:eastAsia="MS Mincho" w:hAnsiTheme="majorHAnsi" w:cs="MS Mincho"/>
          <w:bCs/>
          <w:sz w:val="24"/>
          <w:szCs w:val="24"/>
        </w:rPr>
        <w:t xml:space="preserve"> i Rady (UE) 2016/679 z dnia 27 kwietnia2016 r.  </w:t>
      </w:r>
      <w:r w:rsidR="00041710" w:rsidRPr="002C48FF">
        <w:rPr>
          <w:rFonts w:asciiTheme="majorHAnsi" w:eastAsia="MS Mincho" w:hAnsiTheme="majorHAnsi" w:cs="MS Mincho"/>
          <w:bCs/>
          <w:sz w:val="24"/>
          <w:szCs w:val="24"/>
        </w:rPr>
        <w:t>w sprawie ochrony</w:t>
      </w:r>
      <w:r w:rsidRPr="002C48FF">
        <w:rPr>
          <w:rFonts w:asciiTheme="majorHAnsi" w:eastAsia="MS Mincho" w:hAnsiTheme="majorHAnsi" w:cs="MS Mincho"/>
          <w:bCs/>
          <w:sz w:val="24"/>
          <w:szCs w:val="24"/>
        </w:rPr>
        <w:t xml:space="preserve"> osób fizycznych w związku z przetwarzaniem danych osobowych i w sprawie swobodnego przepływu takich danych oraz uchylenia dyrektywy 95/46/WE (ogólne rozporządzenie o ochronie danych) (Dz. Urz. UE L 119 z 04.05.2016, str. 1),</w:t>
      </w:r>
    </w:p>
    <w:p w14:paraId="73A656DF" w14:textId="77777777" w:rsidR="000A4681" w:rsidRPr="002C48FF" w:rsidRDefault="000A4681" w:rsidP="000A4681">
      <w:pPr>
        <w:pStyle w:val="Kolorowalistaakcent11"/>
        <w:widowControl w:val="0"/>
        <w:numPr>
          <w:ilvl w:val="0"/>
          <w:numId w:val="6"/>
        </w:numPr>
        <w:spacing w:line="276" w:lineRule="auto"/>
        <w:ind w:left="993" w:hanging="426"/>
        <w:outlineLvl w:val="3"/>
        <w:rPr>
          <w:rFonts w:asciiTheme="majorHAnsi" w:eastAsia="MS Mincho" w:hAnsiTheme="majorHAnsi" w:cs="MS Mincho"/>
          <w:bCs/>
          <w:sz w:val="24"/>
          <w:szCs w:val="24"/>
        </w:rPr>
      </w:pPr>
      <w:bookmarkStart w:id="6" w:name="_Hlk142568100"/>
      <w:r w:rsidRPr="002C48FF">
        <w:rPr>
          <w:rFonts w:asciiTheme="majorHAnsi" w:eastAsia="MS Mincho" w:hAnsiTheme="majorHAnsi" w:cs="MS Mincho"/>
          <w:b/>
          <w:bCs/>
          <w:sz w:val="24"/>
          <w:szCs w:val="24"/>
        </w:rPr>
        <w:t>„E-zamówienia ”</w:t>
      </w:r>
      <w:r w:rsidRPr="002C48FF">
        <w:rPr>
          <w:rFonts w:asciiTheme="majorHAnsi" w:eastAsia="MS Mincho" w:hAnsiTheme="majorHAnsi" w:cs="MS Mincho"/>
          <w:bCs/>
          <w:sz w:val="24"/>
          <w:szCs w:val="24"/>
        </w:rPr>
        <w:t xml:space="preserve">– platforma  e-zamówienia środek komunikacji elektronicznej służący do komunikacji elektronicznej między  Zamawiającym i   Wykonawcami </w:t>
      </w:r>
    </w:p>
    <w:p w14:paraId="4F5FA41E" w14:textId="77777777" w:rsidR="000A4681" w:rsidRPr="002C48FF" w:rsidRDefault="000A4681" w:rsidP="000A4681">
      <w:pPr>
        <w:pStyle w:val="Kolorowalistaakcent11"/>
        <w:widowControl w:val="0"/>
        <w:numPr>
          <w:ilvl w:val="0"/>
          <w:numId w:val="6"/>
        </w:numPr>
        <w:spacing w:before="0" w:after="0" w:line="276" w:lineRule="auto"/>
        <w:ind w:left="567" w:hanging="426"/>
        <w:outlineLvl w:val="3"/>
        <w:rPr>
          <w:rFonts w:asciiTheme="majorHAnsi" w:hAnsiTheme="majorHAnsi" w:cs="Arial"/>
          <w:bCs/>
          <w:sz w:val="10"/>
          <w:szCs w:val="10"/>
        </w:rPr>
      </w:pPr>
      <w:r w:rsidRPr="002C48FF">
        <w:rPr>
          <w:rFonts w:asciiTheme="majorHAnsi" w:eastAsia="MS Mincho" w:hAnsiTheme="majorHAnsi" w:cs="MS Mincho"/>
          <w:b/>
          <w:bCs/>
          <w:sz w:val="24"/>
          <w:szCs w:val="24"/>
        </w:rPr>
        <w:t xml:space="preserve"> 9)  Instrukcja interaktywna – Instrukcja składania ofert na stronie „</w:t>
      </w:r>
    </w:p>
    <w:p w14:paraId="2327FD86" w14:textId="525FDE9C" w:rsidR="000A4681" w:rsidRPr="002C48FF" w:rsidRDefault="000A4681" w:rsidP="000A4681">
      <w:pPr>
        <w:pStyle w:val="Kolorowalistaakcent11"/>
        <w:widowControl w:val="0"/>
        <w:spacing w:before="0" w:after="0" w:line="276" w:lineRule="auto"/>
        <w:ind w:left="993" w:hanging="1210"/>
        <w:outlineLvl w:val="3"/>
        <w:rPr>
          <w:rFonts w:ascii="Times New Roman" w:eastAsia="MS Mincho" w:hAnsi="Times New Roman"/>
          <w:bCs/>
          <w:sz w:val="24"/>
          <w:szCs w:val="24"/>
        </w:rPr>
      </w:pPr>
      <w:r w:rsidRPr="002C48FF">
        <w:rPr>
          <w:rFonts w:ascii="Times New Roman" w:eastAsia="MS Mincho" w:hAnsi="Times New Roman"/>
          <w:bCs/>
          <w:sz w:val="22"/>
          <w:szCs w:val="22"/>
        </w:rPr>
        <w:t xml:space="preserve">                       </w:t>
      </w:r>
      <w:hyperlink r:id="rId8" w:history="1">
        <w:r w:rsidRPr="002C48FF">
          <w:rPr>
            <w:rStyle w:val="Hipercze"/>
            <w:rFonts w:ascii="Times New Roman" w:eastAsia="MS Mincho" w:hAnsi="Times New Roman"/>
            <w:bCs/>
            <w:color w:val="auto"/>
            <w:sz w:val="22"/>
            <w:szCs w:val="22"/>
            <w:u w:val="none"/>
          </w:rPr>
          <w:t>https://media.ezamowienia.gov.pl/pod/2021/10/Oferty-5.2.pdf</w:t>
        </w:r>
      </w:hyperlink>
      <w:r w:rsidRPr="002C48FF">
        <w:rPr>
          <w:rStyle w:val="Hipercze"/>
          <w:rFonts w:ascii="Times New Roman" w:eastAsia="MS Mincho" w:hAnsi="Times New Roman"/>
          <w:bCs/>
          <w:color w:val="auto"/>
          <w:sz w:val="22"/>
          <w:szCs w:val="22"/>
          <w:u w:val="none"/>
        </w:rPr>
        <w:t xml:space="preserve"> zaw</w:t>
      </w:r>
      <w:r w:rsidR="004B4BC3" w:rsidRPr="002C48FF">
        <w:rPr>
          <w:rStyle w:val="Hipercze"/>
          <w:rFonts w:ascii="Times New Roman" w:eastAsia="MS Mincho" w:hAnsi="Times New Roman"/>
          <w:bCs/>
          <w:color w:val="auto"/>
          <w:sz w:val="22"/>
          <w:szCs w:val="22"/>
          <w:u w:val="none"/>
        </w:rPr>
        <w:t>i</w:t>
      </w:r>
      <w:r w:rsidRPr="002C48FF">
        <w:rPr>
          <w:rFonts w:ascii="Times New Roman" w:eastAsia="MS Mincho" w:hAnsi="Times New Roman"/>
          <w:bCs/>
          <w:sz w:val="24"/>
          <w:szCs w:val="24"/>
        </w:rPr>
        <w:t xml:space="preserve">erająca wiążące wykonawcę informacje związane z korzystaniem z platformy E-zamówienia. </w:t>
      </w:r>
      <w:r w:rsidRPr="002C48FF">
        <w:rPr>
          <w:rFonts w:ascii="Times New Roman" w:hAnsi="Times New Roman"/>
          <w:sz w:val="24"/>
          <w:szCs w:val="24"/>
        </w:rPr>
        <w:t>Wykonawca zobowiązany jest zapoznać się z ww. Instrukcją i postępować wg zasad w niej wskazanych dedykowanych dla wykonawcy.</w:t>
      </w:r>
    </w:p>
    <w:bookmarkEnd w:id="6"/>
    <w:p w14:paraId="766B96C1" w14:textId="77777777" w:rsidR="000A4681" w:rsidRPr="002C48FF" w:rsidRDefault="000A4681" w:rsidP="00B77141">
      <w:pPr>
        <w:pStyle w:val="Kolorowalistaakcent11"/>
        <w:widowControl w:val="0"/>
        <w:spacing w:before="0" w:after="0" w:line="276" w:lineRule="auto"/>
        <w:ind w:left="993"/>
        <w:outlineLvl w:val="3"/>
        <w:rPr>
          <w:rFonts w:asciiTheme="majorHAnsi" w:eastAsia="MS Mincho" w:hAnsiTheme="majorHAnsi" w:cs="MS Mincho"/>
          <w:bCs/>
          <w:sz w:val="24"/>
          <w:szCs w:val="24"/>
        </w:rPr>
      </w:pPr>
    </w:p>
    <w:p w14:paraId="4AF62AA3" w14:textId="687484AA" w:rsidR="00E4259A" w:rsidRPr="002C48FF" w:rsidRDefault="00E4259A" w:rsidP="00627C7D">
      <w:pPr>
        <w:widowControl w:val="0"/>
        <w:numPr>
          <w:ilvl w:val="1"/>
          <w:numId w:val="1"/>
        </w:numPr>
        <w:spacing w:line="276" w:lineRule="auto"/>
        <w:ind w:left="567" w:hanging="567"/>
        <w:jc w:val="both"/>
        <w:outlineLvl w:val="3"/>
        <w:rPr>
          <w:rFonts w:asciiTheme="majorHAnsi" w:hAnsiTheme="majorHAnsi" w:cs="Arial"/>
          <w:bCs/>
        </w:rPr>
      </w:pPr>
      <w:r w:rsidRPr="002C48FF">
        <w:rPr>
          <w:rFonts w:asciiTheme="majorHAnsi" w:hAnsiTheme="majorHAnsi" w:cs="Arial"/>
          <w:bCs/>
        </w:rPr>
        <w:t xml:space="preserve">Wykonawca powinien dokładnie zapoznać się z niniejszą </w:t>
      </w:r>
      <w:r w:rsidR="00A435B8" w:rsidRPr="002C48FF">
        <w:rPr>
          <w:rFonts w:asciiTheme="majorHAnsi" w:hAnsiTheme="majorHAnsi" w:cs="Arial"/>
          <w:bCs/>
        </w:rPr>
        <w:t>SWZ</w:t>
      </w:r>
      <w:r w:rsidRPr="002C48FF">
        <w:rPr>
          <w:rFonts w:asciiTheme="majorHAnsi" w:hAnsiTheme="majorHAnsi" w:cs="Arial"/>
          <w:bCs/>
        </w:rPr>
        <w:t xml:space="preserve"> i złożyć ofertę zgodnie z jej wymaganiami.</w:t>
      </w:r>
    </w:p>
    <w:p w14:paraId="60CE9797" w14:textId="77777777" w:rsidR="00BD2BBC" w:rsidRPr="002C48FF" w:rsidRDefault="00BD2BBC" w:rsidP="00627C7D">
      <w:pPr>
        <w:widowControl w:val="0"/>
        <w:spacing w:line="276" w:lineRule="auto"/>
        <w:ind w:left="567"/>
        <w:jc w:val="both"/>
        <w:outlineLvl w:val="3"/>
        <w:rPr>
          <w:rFonts w:asciiTheme="majorHAnsi" w:hAnsiTheme="majorHAnsi" w:cs="Arial"/>
          <w:bCs/>
          <w:sz w:val="10"/>
          <w:szCs w:val="10"/>
        </w:rPr>
      </w:pPr>
    </w:p>
    <w:p w14:paraId="31AF8102" w14:textId="77777777" w:rsidR="008C5504" w:rsidRPr="002C48FF" w:rsidRDefault="008C5504" w:rsidP="00627C7D">
      <w:pPr>
        <w:widowControl w:val="0"/>
        <w:spacing w:line="276" w:lineRule="auto"/>
        <w:jc w:val="both"/>
        <w:outlineLvl w:val="3"/>
        <w:rPr>
          <w:rFonts w:asciiTheme="majorHAnsi" w:hAnsiTheme="majorHAnsi" w:cs="Arial"/>
          <w:bCs/>
        </w:rPr>
      </w:pPr>
    </w:p>
    <w:tbl>
      <w:tblPr>
        <w:tblW w:w="0" w:type="auto"/>
        <w:jc w:val="center"/>
        <w:tblBorders>
          <w:bottom w:val="single" w:sz="4" w:space="0" w:color="auto"/>
        </w:tblBorders>
        <w:tblLook w:val="00A0" w:firstRow="1" w:lastRow="0" w:firstColumn="1" w:lastColumn="0" w:noHBand="0" w:noVBand="0"/>
      </w:tblPr>
      <w:tblGrid>
        <w:gridCol w:w="9054"/>
      </w:tblGrid>
      <w:tr w:rsidR="008C5504" w:rsidRPr="002C48FF" w14:paraId="01706344" w14:textId="77777777" w:rsidTr="00A435B8">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14:paraId="53BD2503" w14:textId="5136311D" w:rsidR="00C6306E" w:rsidRPr="002C48FF" w:rsidRDefault="00C6306E" w:rsidP="00627C7D">
            <w:pPr>
              <w:spacing w:line="276" w:lineRule="auto"/>
              <w:jc w:val="center"/>
              <w:rPr>
                <w:rFonts w:asciiTheme="majorHAnsi" w:hAnsiTheme="majorHAnsi"/>
                <w:sz w:val="26"/>
                <w:szCs w:val="26"/>
              </w:rPr>
            </w:pPr>
            <w:r w:rsidRPr="002C48FF">
              <w:rPr>
                <w:rFonts w:asciiTheme="majorHAnsi" w:hAnsiTheme="majorHAnsi"/>
                <w:sz w:val="26"/>
                <w:szCs w:val="26"/>
              </w:rPr>
              <w:t>Rozdział 2</w:t>
            </w:r>
          </w:p>
          <w:p w14:paraId="3518548D" w14:textId="0021F8EE" w:rsidR="008C5504" w:rsidRPr="002C48FF" w:rsidRDefault="00C6306E" w:rsidP="00627C7D">
            <w:pPr>
              <w:spacing w:line="276" w:lineRule="auto"/>
              <w:jc w:val="center"/>
              <w:rPr>
                <w:rFonts w:asciiTheme="majorHAnsi" w:hAnsiTheme="majorHAnsi"/>
                <w:b/>
                <w:bCs/>
              </w:rPr>
            </w:pPr>
            <w:r w:rsidRPr="002C48FF">
              <w:rPr>
                <w:rFonts w:asciiTheme="majorHAnsi" w:hAnsiTheme="majorHAnsi"/>
                <w:b/>
                <w:bCs/>
                <w:sz w:val="26"/>
                <w:szCs w:val="26"/>
              </w:rPr>
              <w:t xml:space="preserve">INFORMACJA, CZY ZAMAWIAJĄCY PRZEWIDUJE </w:t>
            </w:r>
            <w:r w:rsidR="00A435B8" w:rsidRPr="002C48FF">
              <w:rPr>
                <w:rFonts w:asciiTheme="majorHAnsi" w:hAnsiTheme="majorHAnsi"/>
                <w:b/>
                <w:bCs/>
                <w:sz w:val="26"/>
                <w:szCs w:val="26"/>
              </w:rPr>
              <w:br/>
            </w:r>
            <w:r w:rsidRPr="002C48FF">
              <w:rPr>
                <w:rFonts w:asciiTheme="majorHAnsi" w:hAnsiTheme="majorHAnsi"/>
                <w:b/>
                <w:bCs/>
                <w:sz w:val="26"/>
                <w:szCs w:val="26"/>
              </w:rPr>
              <w:t xml:space="preserve">WYBÓR NAJKORZYSTNIEJSZEJ OFERTY Z MOZLIWOŚCIĄ </w:t>
            </w:r>
            <w:r w:rsidR="00A435B8" w:rsidRPr="002C48FF">
              <w:rPr>
                <w:rFonts w:asciiTheme="majorHAnsi" w:hAnsiTheme="majorHAnsi"/>
                <w:b/>
                <w:bCs/>
                <w:sz w:val="26"/>
                <w:szCs w:val="26"/>
              </w:rPr>
              <w:br/>
            </w:r>
            <w:r w:rsidRPr="002C48FF">
              <w:rPr>
                <w:rFonts w:asciiTheme="majorHAnsi" w:hAnsiTheme="majorHAnsi"/>
                <w:b/>
                <w:bCs/>
                <w:sz w:val="26"/>
                <w:szCs w:val="26"/>
              </w:rPr>
              <w:t>PROWADZENIA NEGOCJACJI</w:t>
            </w:r>
          </w:p>
        </w:tc>
      </w:tr>
    </w:tbl>
    <w:p w14:paraId="4F9CEA77" w14:textId="77777777" w:rsidR="008C5504" w:rsidRPr="002C48FF" w:rsidRDefault="008C5504" w:rsidP="00627C7D">
      <w:pPr>
        <w:pStyle w:val="Akapitzlist"/>
        <w:autoSpaceDE w:val="0"/>
        <w:autoSpaceDN w:val="0"/>
        <w:adjustRightInd w:val="0"/>
        <w:spacing w:line="276" w:lineRule="auto"/>
        <w:ind w:left="0"/>
        <w:rPr>
          <w:rFonts w:asciiTheme="majorHAnsi" w:hAnsiTheme="majorHAnsi" w:cs="Helvetica"/>
          <w:b/>
          <w:bCs/>
        </w:rPr>
      </w:pPr>
    </w:p>
    <w:p w14:paraId="51DBAB00" w14:textId="77777777" w:rsidR="008C5504" w:rsidRPr="002C48FF" w:rsidRDefault="008C5504" w:rsidP="00627C7D">
      <w:pPr>
        <w:autoSpaceDE w:val="0"/>
        <w:autoSpaceDN w:val="0"/>
        <w:adjustRightInd w:val="0"/>
        <w:spacing w:line="276" w:lineRule="auto"/>
        <w:jc w:val="both"/>
        <w:rPr>
          <w:rFonts w:asciiTheme="majorHAnsi" w:hAnsiTheme="majorHAnsi" w:cs="Helvetica"/>
          <w:bCs/>
        </w:rPr>
      </w:pPr>
      <w:r w:rsidRPr="002C48FF">
        <w:rPr>
          <w:rFonts w:asciiTheme="majorHAnsi" w:hAnsiTheme="majorHAnsi" w:cs="Helvetica"/>
          <w:bCs/>
        </w:rPr>
        <w:t xml:space="preserve">Zamawiający </w:t>
      </w:r>
      <w:r w:rsidRPr="002C48FF">
        <w:rPr>
          <w:rFonts w:asciiTheme="majorHAnsi" w:hAnsiTheme="majorHAnsi" w:cs="Helvetica"/>
          <w:b/>
          <w:bCs/>
          <w:u w:val="single"/>
        </w:rPr>
        <w:t>nie przewiduje</w:t>
      </w:r>
      <w:r w:rsidRPr="002C48FF">
        <w:rPr>
          <w:rFonts w:asciiTheme="majorHAnsi" w:hAnsiTheme="majorHAnsi" w:cs="Helvetica"/>
          <w:b/>
          <w:bCs/>
        </w:rPr>
        <w:t xml:space="preserve"> </w:t>
      </w:r>
      <w:r w:rsidRPr="002C48FF">
        <w:rPr>
          <w:rFonts w:asciiTheme="majorHAnsi" w:hAnsiTheme="majorHAnsi" w:cs="Helvetica"/>
          <w:bCs/>
        </w:rPr>
        <w:t>wyboru najkorzystniejszej oferty z możliwością prowadzenia negocjacji.</w:t>
      </w:r>
    </w:p>
    <w:p w14:paraId="30DE0549" w14:textId="1C32E001" w:rsidR="00807E56" w:rsidRPr="002C48FF" w:rsidRDefault="00807E56" w:rsidP="00627C7D">
      <w:pPr>
        <w:widowControl w:val="0"/>
        <w:spacing w:line="276" w:lineRule="auto"/>
        <w:ind w:left="567"/>
        <w:jc w:val="both"/>
        <w:outlineLvl w:val="3"/>
        <w:rPr>
          <w:rFonts w:asciiTheme="majorHAnsi" w:hAnsiTheme="majorHAnsi" w:cs="Arial"/>
          <w:bCs/>
        </w:rPr>
      </w:pPr>
    </w:p>
    <w:tbl>
      <w:tblPr>
        <w:tblW w:w="0" w:type="auto"/>
        <w:jc w:val="center"/>
        <w:tblBorders>
          <w:bottom w:val="single" w:sz="4" w:space="0" w:color="auto"/>
        </w:tblBorders>
        <w:tblLook w:val="00A0" w:firstRow="1" w:lastRow="0" w:firstColumn="1" w:lastColumn="0" w:noHBand="0" w:noVBand="0"/>
      </w:tblPr>
      <w:tblGrid>
        <w:gridCol w:w="9054"/>
      </w:tblGrid>
      <w:tr w:rsidR="00FB3C1F" w:rsidRPr="002C48FF" w14:paraId="7E8B8DCC" w14:textId="77777777" w:rsidTr="00A435B8">
        <w:trPr>
          <w:jc w:val="center"/>
        </w:trPr>
        <w:tc>
          <w:tcPr>
            <w:tcW w:w="9054" w:type="dxa"/>
            <w:tcBorders>
              <w:bottom w:val="single" w:sz="4" w:space="0" w:color="auto"/>
            </w:tcBorders>
            <w:shd w:val="clear" w:color="auto" w:fill="D9D9D9" w:themeFill="background1" w:themeFillShade="D9"/>
          </w:tcPr>
          <w:p w14:paraId="7E422424" w14:textId="77777777" w:rsidR="00FB3C1F" w:rsidRPr="002C48FF" w:rsidRDefault="00FB3C1F" w:rsidP="00627C7D">
            <w:pPr>
              <w:spacing w:line="276" w:lineRule="auto"/>
              <w:jc w:val="center"/>
              <w:rPr>
                <w:rFonts w:asciiTheme="majorHAnsi" w:hAnsiTheme="majorHAnsi"/>
                <w:sz w:val="26"/>
                <w:szCs w:val="26"/>
              </w:rPr>
            </w:pPr>
            <w:r w:rsidRPr="002C48FF">
              <w:rPr>
                <w:rFonts w:asciiTheme="majorHAnsi" w:hAnsiTheme="majorHAnsi"/>
                <w:sz w:val="26"/>
                <w:szCs w:val="26"/>
              </w:rPr>
              <w:t>Rozdział 3</w:t>
            </w:r>
          </w:p>
          <w:p w14:paraId="4A717B14" w14:textId="77777777" w:rsidR="00FB3C1F" w:rsidRPr="002C48FF" w:rsidRDefault="00FB3C1F" w:rsidP="00627C7D">
            <w:pPr>
              <w:spacing w:line="276" w:lineRule="auto"/>
              <w:jc w:val="center"/>
              <w:rPr>
                <w:rFonts w:asciiTheme="majorHAnsi" w:hAnsiTheme="majorHAnsi"/>
              </w:rPr>
            </w:pPr>
            <w:r w:rsidRPr="002C48FF">
              <w:rPr>
                <w:rFonts w:asciiTheme="majorHAnsi" w:hAnsiTheme="majorHAnsi"/>
                <w:b/>
                <w:sz w:val="26"/>
                <w:szCs w:val="26"/>
              </w:rPr>
              <w:t>ŹRÓDŁA FINANSOWANIA</w:t>
            </w:r>
          </w:p>
        </w:tc>
      </w:tr>
    </w:tbl>
    <w:p w14:paraId="4ACBBBA7" w14:textId="77777777" w:rsidR="00FB3C1F" w:rsidRPr="002C48FF" w:rsidRDefault="00FB3C1F" w:rsidP="00627C7D">
      <w:pPr>
        <w:pStyle w:val="Akapitzlist"/>
        <w:widowControl w:val="0"/>
        <w:spacing w:line="276" w:lineRule="auto"/>
        <w:ind w:left="567"/>
        <w:outlineLvl w:val="3"/>
        <w:rPr>
          <w:rFonts w:asciiTheme="majorHAnsi" w:hAnsiTheme="majorHAnsi" w:cs="Arial"/>
          <w:bCs/>
        </w:rPr>
      </w:pPr>
    </w:p>
    <w:p w14:paraId="20FF826F" w14:textId="22A04684" w:rsidR="00FB2D32" w:rsidRPr="002C48FF" w:rsidRDefault="00E6320B" w:rsidP="00627C7D">
      <w:pPr>
        <w:pStyle w:val="Kolorowalistaakcent11"/>
        <w:autoSpaceDE w:val="0"/>
        <w:autoSpaceDN w:val="0"/>
        <w:adjustRightInd w:val="0"/>
        <w:spacing w:line="276" w:lineRule="auto"/>
        <w:ind w:left="0"/>
        <w:rPr>
          <w:rFonts w:asciiTheme="majorHAnsi" w:hAnsiTheme="majorHAnsi" w:cs="Helvetica"/>
          <w:b/>
          <w:bCs/>
          <w:sz w:val="24"/>
          <w:szCs w:val="24"/>
        </w:rPr>
      </w:pPr>
      <w:r w:rsidRPr="002C48FF">
        <w:rPr>
          <w:rFonts w:asciiTheme="majorHAnsi" w:hAnsiTheme="majorHAnsi" w:cs="Helvetica"/>
          <w:b/>
          <w:bCs/>
          <w:sz w:val="24"/>
          <w:szCs w:val="24"/>
        </w:rPr>
        <w:t xml:space="preserve">Zamawiający informuje, iż zamówienie </w:t>
      </w:r>
      <w:r w:rsidR="00A8573C" w:rsidRPr="002C48FF">
        <w:rPr>
          <w:rFonts w:asciiTheme="majorHAnsi" w:hAnsiTheme="majorHAnsi" w:cs="Helvetica"/>
          <w:b/>
          <w:bCs/>
          <w:sz w:val="24"/>
          <w:szCs w:val="24"/>
        </w:rPr>
        <w:t>jest finansowane z</w:t>
      </w:r>
      <w:r w:rsidR="000B222D" w:rsidRPr="002C48FF">
        <w:rPr>
          <w:rFonts w:asciiTheme="majorHAnsi" w:hAnsiTheme="majorHAnsi" w:cs="Helvetica"/>
          <w:b/>
          <w:bCs/>
          <w:sz w:val="24"/>
          <w:szCs w:val="24"/>
        </w:rPr>
        <w:t xml:space="preserve">e środków </w:t>
      </w:r>
      <w:r w:rsidR="00A333FF" w:rsidRPr="002C48FF">
        <w:rPr>
          <w:rFonts w:asciiTheme="majorHAnsi" w:hAnsiTheme="majorHAnsi" w:cs="Helvetica"/>
          <w:b/>
          <w:bCs/>
          <w:sz w:val="24"/>
          <w:szCs w:val="24"/>
        </w:rPr>
        <w:t xml:space="preserve">Powiatowego </w:t>
      </w:r>
      <w:r w:rsidR="00F851F9" w:rsidRPr="002C48FF">
        <w:rPr>
          <w:rFonts w:asciiTheme="majorHAnsi" w:hAnsiTheme="majorHAnsi" w:cs="Helvetica"/>
          <w:b/>
          <w:bCs/>
          <w:sz w:val="24"/>
          <w:szCs w:val="24"/>
        </w:rPr>
        <w:t>Z</w:t>
      </w:r>
      <w:r w:rsidR="00A333FF" w:rsidRPr="002C48FF">
        <w:rPr>
          <w:rFonts w:asciiTheme="majorHAnsi" w:hAnsiTheme="majorHAnsi" w:cs="Helvetica"/>
          <w:b/>
          <w:bCs/>
          <w:sz w:val="24"/>
          <w:szCs w:val="24"/>
        </w:rPr>
        <w:t xml:space="preserve">arządu Dróg w Sanoku </w:t>
      </w:r>
    </w:p>
    <w:p w14:paraId="3A98936A" w14:textId="77777777" w:rsidR="00D42771" w:rsidRPr="002C48FF" w:rsidRDefault="00D42771" w:rsidP="00627C7D">
      <w:pPr>
        <w:pStyle w:val="Kolorowalistaakcent11"/>
        <w:autoSpaceDE w:val="0"/>
        <w:autoSpaceDN w:val="0"/>
        <w:adjustRightInd w:val="0"/>
        <w:spacing w:line="276" w:lineRule="auto"/>
        <w:ind w:left="0"/>
        <w:rPr>
          <w:rFonts w:asciiTheme="majorHAnsi" w:hAnsiTheme="majorHAnsi" w:cs="Helvetica"/>
          <w:b/>
          <w:bCs/>
          <w:sz w:val="24"/>
          <w:szCs w:val="24"/>
        </w:rPr>
      </w:pPr>
    </w:p>
    <w:p w14:paraId="3E2A8B48" w14:textId="538F236A" w:rsidR="00FB3C1F" w:rsidRPr="002C48FF" w:rsidRDefault="00FB3C1F" w:rsidP="00627C7D">
      <w:pPr>
        <w:widowControl w:val="0"/>
        <w:spacing w:line="276" w:lineRule="auto"/>
        <w:ind w:left="567"/>
        <w:jc w:val="both"/>
        <w:outlineLvl w:val="3"/>
        <w:rPr>
          <w:rFonts w:asciiTheme="majorHAnsi" w:hAnsiTheme="majorHAnsi" w:cs="Arial"/>
          <w:bCs/>
        </w:rPr>
      </w:pPr>
    </w:p>
    <w:p w14:paraId="681599BF" w14:textId="77777777" w:rsidR="00A435B8" w:rsidRPr="002C48FF" w:rsidRDefault="00A435B8" w:rsidP="00627C7D">
      <w:pPr>
        <w:widowControl w:val="0"/>
        <w:spacing w:line="276" w:lineRule="auto"/>
        <w:jc w:val="both"/>
        <w:outlineLvl w:val="3"/>
        <w:rPr>
          <w:rFonts w:asciiTheme="majorHAnsi" w:hAnsiTheme="majorHAnsi"/>
          <w:i/>
          <w:iCs/>
          <w:shd w:val="clear" w:color="auto" w:fill="FFFFFF"/>
        </w:rPr>
      </w:pPr>
    </w:p>
    <w:tbl>
      <w:tblPr>
        <w:tblW w:w="0" w:type="auto"/>
        <w:jc w:val="center"/>
        <w:tblBorders>
          <w:bottom w:val="single" w:sz="4" w:space="0" w:color="auto"/>
        </w:tblBorders>
        <w:tblLook w:val="00A0" w:firstRow="1" w:lastRow="0" w:firstColumn="1" w:lastColumn="0" w:noHBand="0" w:noVBand="0"/>
      </w:tblPr>
      <w:tblGrid>
        <w:gridCol w:w="9054"/>
      </w:tblGrid>
      <w:tr w:rsidR="00FB3C1F" w:rsidRPr="002C48FF" w14:paraId="2D7A3ADB" w14:textId="77777777" w:rsidTr="00A435B8">
        <w:trPr>
          <w:jc w:val="center"/>
        </w:trPr>
        <w:tc>
          <w:tcPr>
            <w:tcW w:w="9054" w:type="dxa"/>
            <w:tcBorders>
              <w:bottom w:val="single" w:sz="4" w:space="0" w:color="auto"/>
            </w:tcBorders>
            <w:shd w:val="clear" w:color="auto" w:fill="D9D9D9" w:themeFill="background1" w:themeFillShade="D9"/>
          </w:tcPr>
          <w:p w14:paraId="20A344C6" w14:textId="77777777" w:rsidR="00FB3C1F" w:rsidRPr="002C48FF" w:rsidRDefault="00FB3C1F" w:rsidP="00627C7D">
            <w:pPr>
              <w:spacing w:line="276" w:lineRule="auto"/>
              <w:jc w:val="center"/>
              <w:rPr>
                <w:rFonts w:asciiTheme="majorHAnsi" w:hAnsiTheme="majorHAnsi"/>
                <w:sz w:val="26"/>
                <w:szCs w:val="26"/>
              </w:rPr>
            </w:pPr>
            <w:r w:rsidRPr="002C48FF">
              <w:rPr>
                <w:rFonts w:asciiTheme="majorHAnsi" w:hAnsiTheme="majorHAnsi"/>
                <w:sz w:val="26"/>
                <w:szCs w:val="26"/>
              </w:rPr>
              <w:t>Rozdział 4</w:t>
            </w:r>
          </w:p>
          <w:p w14:paraId="3292314E" w14:textId="77777777" w:rsidR="00FB3C1F" w:rsidRPr="002C48FF" w:rsidRDefault="00FB3C1F" w:rsidP="00627C7D">
            <w:pPr>
              <w:spacing w:line="276" w:lineRule="auto"/>
              <w:jc w:val="center"/>
              <w:rPr>
                <w:rFonts w:asciiTheme="majorHAnsi" w:hAnsiTheme="majorHAnsi"/>
              </w:rPr>
            </w:pPr>
            <w:r w:rsidRPr="002C48FF">
              <w:rPr>
                <w:rFonts w:asciiTheme="majorHAnsi" w:hAnsiTheme="majorHAnsi"/>
                <w:b/>
                <w:sz w:val="26"/>
                <w:szCs w:val="26"/>
              </w:rPr>
              <w:t>OPIS PRZEDMIOTU ZAMÓWIENIA</w:t>
            </w:r>
          </w:p>
        </w:tc>
      </w:tr>
    </w:tbl>
    <w:p w14:paraId="45309BE8" w14:textId="77777777" w:rsidR="00EC3044" w:rsidRPr="002C48FF" w:rsidRDefault="00EC3044" w:rsidP="00627C7D">
      <w:pPr>
        <w:pStyle w:val="Kolorowalistaakcent11"/>
        <w:tabs>
          <w:tab w:val="left" w:pos="567"/>
        </w:tabs>
        <w:suppressAutoHyphens/>
        <w:spacing w:before="0" w:after="0" w:line="276" w:lineRule="auto"/>
        <w:ind w:left="0"/>
        <w:rPr>
          <w:rFonts w:asciiTheme="majorHAnsi" w:hAnsiTheme="majorHAnsi" w:cs="Arial"/>
          <w:bCs/>
          <w:vanish/>
          <w:sz w:val="24"/>
          <w:szCs w:val="24"/>
        </w:rPr>
      </w:pPr>
    </w:p>
    <w:p w14:paraId="74D9DD88" w14:textId="77777777" w:rsidR="00BF015F" w:rsidRPr="002C48FF" w:rsidRDefault="00BF015F" w:rsidP="00627C7D">
      <w:pPr>
        <w:pStyle w:val="Kolorowalistaakcent11"/>
        <w:tabs>
          <w:tab w:val="left" w:pos="567"/>
        </w:tabs>
        <w:suppressAutoHyphens/>
        <w:spacing w:line="276" w:lineRule="auto"/>
        <w:ind w:left="567"/>
        <w:rPr>
          <w:rFonts w:asciiTheme="majorHAnsi" w:hAnsiTheme="majorHAnsi" w:cs="Arial"/>
          <w:b/>
          <w:bCs/>
          <w:sz w:val="24"/>
          <w:szCs w:val="24"/>
        </w:rPr>
      </w:pPr>
    </w:p>
    <w:p w14:paraId="1A0A1F8E" w14:textId="2584E4F2" w:rsidR="00C008C2" w:rsidRPr="002C48FF" w:rsidRDefault="00A8573C" w:rsidP="00C008C2">
      <w:pPr>
        <w:spacing w:line="276" w:lineRule="auto"/>
        <w:jc w:val="center"/>
        <w:rPr>
          <w:rFonts w:asciiTheme="majorHAnsi" w:hAnsiTheme="majorHAnsi"/>
          <w:b/>
          <w:bCs/>
          <w:lang w:eastAsia="ar-SA"/>
        </w:rPr>
      </w:pPr>
      <w:r w:rsidRPr="002C48FF">
        <w:rPr>
          <w:rFonts w:asciiTheme="majorHAnsi" w:hAnsiTheme="majorHAnsi"/>
        </w:rPr>
        <w:t>Przedmiot zamówienia obejmuje:</w:t>
      </w:r>
      <w:r w:rsidR="009B05F4" w:rsidRPr="002C48FF">
        <w:rPr>
          <w:rFonts w:asciiTheme="majorHAnsi" w:hAnsiTheme="majorHAnsi"/>
          <w:b/>
          <w:bCs/>
          <w:lang w:eastAsia="ar-SA"/>
        </w:rPr>
        <w:t xml:space="preserve"> </w:t>
      </w:r>
      <w:bookmarkStart w:id="7" w:name="_Hlk72151617"/>
    </w:p>
    <w:p w14:paraId="0B7F146B" w14:textId="0B0A4C29" w:rsidR="00A333FF" w:rsidRPr="002C48FF" w:rsidRDefault="00A333FF" w:rsidP="00A333FF">
      <w:pPr>
        <w:spacing w:before="100" w:beforeAutospacing="1" w:after="100" w:afterAutospacing="1"/>
        <w:rPr>
          <w:b/>
        </w:rPr>
      </w:pPr>
      <w:bookmarkStart w:id="8" w:name="_Hlk89073956"/>
      <w:r w:rsidRPr="002C48FF">
        <w:rPr>
          <w:b/>
        </w:rPr>
        <w:t xml:space="preserve">Sukcesywny bezgotówkowy zakup paliw płynnych do samochodów służbowych oraz sprzętu będącego na wyposażeniu Powiatowego Zarządu Dróg w Sanoku ul. Witkiewicza 8 w ilościach : </w:t>
      </w:r>
    </w:p>
    <w:p w14:paraId="38DB93AA" w14:textId="1338A950" w:rsidR="00791204" w:rsidRPr="002C48FF" w:rsidRDefault="00791204" w:rsidP="00791204">
      <w:pPr>
        <w:rPr>
          <w:b/>
        </w:rPr>
      </w:pPr>
      <w:bookmarkStart w:id="9" w:name="_Hlk89676024"/>
      <w:r w:rsidRPr="002C48FF">
        <w:rPr>
          <w:b/>
        </w:rPr>
        <w:t>benzyna bezołowiowa -4000 l</w:t>
      </w:r>
    </w:p>
    <w:p w14:paraId="6F72F287" w14:textId="77777777" w:rsidR="0046318B" w:rsidRPr="002C48FF" w:rsidRDefault="0046318B" w:rsidP="0046318B">
      <w:pPr>
        <w:rPr>
          <w:b/>
        </w:rPr>
      </w:pPr>
      <w:r w:rsidRPr="002C48FF">
        <w:rPr>
          <w:b/>
        </w:rPr>
        <w:lastRenderedPageBreak/>
        <w:t xml:space="preserve">olej napędowy - 32000 l </w:t>
      </w:r>
    </w:p>
    <w:bookmarkEnd w:id="7"/>
    <w:bookmarkEnd w:id="8"/>
    <w:bookmarkEnd w:id="9"/>
    <w:p w14:paraId="13928D33" w14:textId="16C24BA7" w:rsidR="00C6306E" w:rsidRPr="002C48FF" w:rsidRDefault="00C6306E" w:rsidP="002B726E">
      <w:pPr>
        <w:widowControl w:val="0"/>
        <w:numPr>
          <w:ilvl w:val="1"/>
          <w:numId w:val="35"/>
        </w:numPr>
        <w:tabs>
          <w:tab w:val="left" w:pos="7513"/>
        </w:tabs>
        <w:spacing w:line="276" w:lineRule="auto"/>
        <w:ind w:left="567" w:hanging="567"/>
        <w:jc w:val="both"/>
        <w:outlineLvl w:val="3"/>
        <w:rPr>
          <w:rFonts w:asciiTheme="majorHAnsi" w:hAnsiTheme="majorHAnsi" w:cs="Arial"/>
        </w:rPr>
      </w:pPr>
      <w:r w:rsidRPr="002C48FF">
        <w:rPr>
          <w:rFonts w:asciiTheme="majorHAnsi" w:hAnsiTheme="majorHAnsi" w:cs="Arial"/>
        </w:rPr>
        <w:t>Nazwa/y i kod/y Wspólnego Słownika Zamówień: (CPV):</w:t>
      </w:r>
    </w:p>
    <w:p w14:paraId="36DCF626" w14:textId="1A1090EB" w:rsidR="00791204" w:rsidRPr="002C48FF" w:rsidRDefault="0046318B" w:rsidP="002B726E">
      <w:pPr>
        <w:widowControl w:val="0"/>
        <w:tabs>
          <w:tab w:val="left" w:pos="7513"/>
        </w:tabs>
        <w:spacing w:line="276" w:lineRule="auto"/>
        <w:ind w:left="567"/>
        <w:jc w:val="both"/>
        <w:outlineLvl w:val="3"/>
        <w:rPr>
          <w:rFonts w:asciiTheme="majorHAnsi" w:hAnsiTheme="majorHAnsi" w:cs="Arial"/>
        </w:rPr>
      </w:pPr>
      <w:bookmarkStart w:id="10" w:name="_Hlk121379527"/>
      <w:r w:rsidRPr="002C48FF">
        <w:rPr>
          <w:rFonts w:asciiTheme="majorHAnsi" w:hAnsiTheme="majorHAnsi" w:cs="Arial"/>
        </w:rPr>
        <w:t xml:space="preserve">09100000-0 -Paliwa </w:t>
      </w:r>
    </w:p>
    <w:p w14:paraId="299BBE22" w14:textId="77777777" w:rsidR="003D7430" w:rsidRPr="002C48FF" w:rsidRDefault="00A333FF" w:rsidP="002B726E">
      <w:pPr>
        <w:widowControl w:val="0"/>
        <w:tabs>
          <w:tab w:val="left" w:pos="7513"/>
        </w:tabs>
        <w:spacing w:line="276" w:lineRule="auto"/>
        <w:ind w:left="567"/>
        <w:jc w:val="both"/>
        <w:outlineLvl w:val="3"/>
        <w:rPr>
          <w:rFonts w:asciiTheme="majorHAnsi" w:hAnsiTheme="majorHAnsi" w:cs="Arial"/>
          <w:b/>
          <w:bCs/>
        </w:rPr>
      </w:pPr>
      <w:r w:rsidRPr="002C48FF">
        <w:rPr>
          <w:rFonts w:asciiTheme="majorHAnsi" w:hAnsiTheme="majorHAnsi" w:cs="Arial"/>
          <w:b/>
          <w:bCs/>
        </w:rPr>
        <w:t>09132</w:t>
      </w:r>
      <w:r w:rsidR="00791204" w:rsidRPr="002C48FF">
        <w:rPr>
          <w:rFonts w:asciiTheme="majorHAnsi" w:hAnsiTheme="majorHAnsi" w:cs="Arial"/>
          <w:b/>
          <w:bCs/>
        </w:rPr>
        <w:t>1</w:t>
      </w:r>
      <w:r w:rsidRPr="002C48FF">
        <w:rPr>
          <w:rFonts w:asciiTheme="majorHAnsi" w:hAnsiTheme="majorHAnsi" w:cs="Arial"/>
          <w:b/>
          <w:bCs/>
        </w:rPr>
        <w:t>00-</w:t>
      </w:r>
      <w:r w:rsidR="00791204" w:rsidRPr="002C48FF">
        <w:rPr>
          <w:rFonts w:asciiTheme="majorHAnsi" w:hAnsiTheme="majorHAnsi" w:cs="Arial"/>
          <w:b/>
          <w:bCs/>
        </w:rPr>
        <w:t>4</w:t>
      </w:r>
      <w:r w:rsidR="00E40E5B" w:rsidRPr="002C48FF">
        <w:rPr>
          <w:rFonts w:asciiTheme="majorHAnsi" w:hAnsiTheme="majorHAnsi" w:cs="Arial"/>
          <w:b/>
          <w:bCs/>
        </w:rPr>
        <w:t xml:space="preserve"> </w:t>
      </w:r>
      <w:r w:rsidRPr="002C48FF">
        <w:rPr>
          <w:rFonts w:asciiTheme="majorHAnsi" w:hAnsiTheme="majorHAnsi" w:cs="Arial"/>
          <w:b/>
          <w:bCs/>
        </w:rPr>
        <w:t xml:space="preserve">benzyna </w:t>
      </w:r>
      <w:r w:rsidR="00791204" w:rsidRPr="002C48FF">
        <w:rPr>
          <w:rFonts w:asciiTheme="majorHAnsi" w:hAnsiTheme="majorHAnsi" w:cs="Arial"/>
          <w:b/>
          <w:bCs/>
        </w:rPr>
        <w:t>bezołowiowa</w:t>
      </w:r>
    </w:p>
    <w:p w14:paraId="625F5CF2" w14:textId="1105E12A" w:rsidR="003D7430" w:rsidRPr="002C48FF" w:rsidRDefault="00791204" w:rsidP="002B726E">
      <w:pPr>
        <w:widowControl w:val="0"/>
        <w:tabs>
          <w:tab w:val="left" w:pos="7513"/>
        </w:tabs>
        <w:spacing w:line="276" w:lineRule="auto"/>
        <w:ind w:left="567"/>
        <w:jc w:val="both"/>
        <w:outlineLvl w:val="3"/>
        <w:rPr>
          <w:rFonts w:asciiTheme="majorHAnsi" w:hAnsiTheme="majorHAnsi" w:cs="Arial"/>
          <w:b/>
          <w:bCs/>
        </w:rPr>
      </w:pPr>
      <w:r w:rsidRPr="002C48FF">
        <w:rPr>
          <w:rFonts w:asciiTheme="majorHAnsi" w:hAnsiTheme="majorHAnsi" w:cs="Arial"/>
          <w:b/>
          <w:bCs/>
        </w:rPr>
        <w:t xml:space="preserve"> </w:t>
      </w:r>
      <w:r w:rsidR="003D7430" w:rsidRPr="002C48FF">
        <w:rPr>
          <w:rFonts w:asciiTheme="majorHAnsi" w:hAnsiTheme="majorHAnsi" w:cs="Arial"/>
          <w:b/>
          <w:bCs/>
        </w:rPr>
        <w:t xml:space="preserve">09134100-8 olej napędowy </w:t>
      </w:r>
    </w:p>
    <w:p w14:paraId="537A2426" w14:textId="7F7D9D3B" w:rsidR="00A333FF" w:rsidRPr="002C48FF" w:rsidRDefault="00A333FF" w:rsidP="00A333FF">
      <w:pPr>
        <w:widowControl w:val="0"/>
        <w:spacing w:line="276" w:lineRule="auto"/>
        <w:ind w:left="567"/>
        <w:jc w:val="both"/>
        <w:outlineLvl w:val="3"/>
        <w:rPr>
          <w:rFonts w:asciiTheme="majorHAnsi" w:hAnsiTheme="majorHAnsi" w:cs="Arial"/>
          <w:b/>
          <w:bCs/>
        </w:rPr>
      </w:pPr>
    </w:p>
    <w:p w14:paraId="32F19B90" w14:textId="43417B7B" w:rsidR="001D7F82" w:rsidRPr="002C48FF" w:rsidRDefault="001D7F82" w:rsidP="001D7F82">
      <w:pPr>
        <w:pStyle w:val="Akapitzlist"/>
        <w:numPr>
          <w:ilvl w:val="1"/>
          <w:numId w:val="35"/>
        </w:numPr>
        <w:rPr>
          <w:rFonts w:ascii="Cambria" w:hAnsi="Cambria"/>
          <w:sz w:val="24"/>
          <w:szCs w:val="24"/>
        </w:rPr>
      </w:pPr>
      <w:bookmarkStart w:id="11" w:name="_Hlk121379461"/>
      <w:bookmarkStart w:id="12" w:name="_Hlk153267915"/>
      <w:bookmarkEnd w:id="10"/>
      <w:r w:rsidRPr="002C48FF">
        <w:rPr>
          <w:rFonts w:ascii="Cambria" w:hAnsi="Cambria"/>
          <w:sz w:val="24"/>
          <w:szCs w:val="24"/>
        </w:rPr>
        <w:t xml:space="preserve">Wykonawca zapewni możliwość bezgotówkowego dokonywania zakupów paliwa </w:t>
      </w:r>
      <w:r w:rsidRPr="002C48FF">
        <w:rPr>
          <w:rFonts w:ascii="Cambria" w:hAnsi="Cambria"/>
          <w:sz w:val="24"/>
          <w:szCs w:val="24"/>
        </w:rPr>
        <w:br/>
        <w:t>w ogólnodostępnej sieci stacji paliw Wykonawcy. Stacja paliw</w:t>
      </w:r>
      <w:r w:rsidRPr="002C48FF">
        <w:rPr>
          <w:rFonts w:ascii="Cambria" w:hAnsi="Cambria"/>
          <w:strike/>
          <w:sz w:val="24"/>
          <w:szCs w:val="24"/>
        </w:rPr>
        <w:t>a</w:t>
      </w:r>
      <w:r w:rsidRPr="002C48FF">
        <w:rPr>
          <w:rFonts w:ascii="Cambria" w:hAnsi="Cambria"/>
          <w:sz w:val="24"/>
          <w:szCs w:val="24"/>
        </w:rPr>
        <w:t xml:space="preserve"> nie może być oddalona od siedziby Zamawiającego </w:t>
      </w:r>
      <w:r w:rsidRPr="002C48FF">
        <w:rPr>
          <w:rFonts w:ascii="Cambria" w:hAnsi="Cambria"/>
          <w:b/>
          <w:bCs/>
          <w:sz w:val="24"/>
          <w:szCs w:val="24"/>
          <w:u w:val="single"/>
        </w:rPr>
        <w:t xml:space="preserve">w odległości przekraczającej </w:t>
      </w:r>
      <w:smartTag w:uri="urn:schemas-microsoft-com:office:smarttags" w:element="metricconverter">
        <w:smartTagPr>
          <w:attr w:name="ProductID" w:val="7 km"/>
        </w:smartTagPr>
        <w:r w:rsidRPr="002C48FF">
          <w:rPr>
            <w:rFonts w:ascii="Cambria" w:hAnsi="Cambria"/>
            <w:b/>
            <w:bCs/>
            <w:sz w:val="24"/>
            <w:szCs w:val="24"/>
            <w:u w:val="single"/>
          </w:rPr>
          <w:t>7 km</w:t>
        </w:r>
      </w:smartTag>
      <w:r w:rsidRPr="002C48FF">
        <w:rPr>
          <w:rFonts w:ascii="Cambria" w:hAnsi="Cambria"/>
          <w:b/>
          <w:bCs/>
          <w:sz w:val="24"/>
          <w:szCs w:val="24"/>
          <w:u w:val="single"/>
        </w:rPr>
        <w:t xml:space="preserve"> .</w:t>
      </w:r>
    </w:p>
    <w:p w14:paraId="439909B0" w14:textId="23DF382C" w:rsidR="001D7F82" w:rsidRPr="002C48FF" w:rsidRDefault="001D7F82" w:rsidP="001D7F82">
      <w:pPr>
        <w:pStyle w:val="Akapitzlist"/>
        <w:numPr>
          <w:ilvl w:val="1"/>
          <w:numId w:val="35"/>
        </w:numPr>
        <w:rPr>
          <w:rFonts w:ascii="Cambria" w:hAnsi="Cambria"/>
          <w:sz w:val="24"/>
          <w:szCs w:val="24"/>
        </w:rPr>
      </w:pPr>
      <w:r w:rsidRPr="002C48FF">
        <w:rPr>
          <w:rFonts w:ascii="Cambria" w:hAnsi="Cambria"/>
          <w:sz w:val="24"/>
          <w:szCs w:val="24"/>
        </w:rPr>
        <w:t>Podstaw</w:t>
      </w:r>
      <w:r w:rsidR="00B77141" w:rsidRPr="002C48FF">
        <w:rPr>
          <w:rFonts w:ascii="Cambria" w:hAnsi="Cambria"/>
          <w:sz w:val="24"/>
          <w:szCs w:val="24"/>
        </w:rPr>
        <w:t>ą</w:t>
      </w:r>
      <w:r w:rsidRPr="002C48FF">
        <w:rPr>
          <w:rFonts w:ascii="Cambria" w:hAnsi="Cambria"/>
          <w:sz w:val="24"/>
          <w:szCs w:val="24"/>
        </w:rPr>
        <w:t xml:space="preserve"> rozliczenia za przedmiot  zamówienia będą faktyczne ilości zakupionego paliwa w cenie obowiązującej na stacji Wykonawcy w chwili zakupu z uwzględnieniem </w:t>
      </w:r>
      <w:r w:rsidR="00B8453A" w:rsidRPr="002C48FF">
        <w:rPr>
          <w:rFonts w:ascii="Cambria" w:hAnsi="Cambria"/>
          <w:sz w:val="24"/>
          <w:szCs w:val="24"/>
        </w:rPr>
        <w:t xml:space="preserve">zaoferowanego </w:t>
      </w:r>
      <w:r w:rsidRPr="002C48FF">
        <w:rPr>
          <w:rFonts w:ascii="Cambria" w:hAnsi="Cambria"/>
          <w:sz w:val="24"/>
          <w:szCs w:val="24"/>
        </w:rPr>
        <w:t>stałego upustu</w:t>
      </w:r>
      <w:r w:rsidR="00EA4789" w:rsidRPr="002C48FF">
        <w:rPr>
          <w:rFonts w:ascii="Cambria" w:hAnsi="Cambria"/>
          <w:sz w:val="24"/>
          <w:szCs w:val="24"/>
        </w:rPr>
        <w:t>.</w:t>
      </w:r>
      <w:r w:rsidR="00346435" w:rsidRPr="002C48FF">
        <w:rPr>
          <w:rFonts w:ascii="Cambria" w:hAnsi="Cambria"/>
          <w:sz w:val="24"/>
          <w:szCs w:val="24"/>
        </w:rPr>
        <w:t xml:space="preserve"> Do obliczenia ceny ofertowej  należy przyjąć cenę  paliw  obowiązującą </w:t>
      </w:r>
      <w:r w:rsidR="00346435" w:rsidRPr="002C48FF">
        <w:rPr>
          <w:rFonts w:ascii="Cambria" w:hAnsi="Cambria"/>
          <w:b/>
          <w:sz w:val="24"/>
          <w:szCs w:val="24"/>
          <w:u w:val="single"/>
        </w:rPr>
        <w:t xml:space="preserve">w dn. </w:t>
      </w:r>
      <w:r w:rsidR="00847B1A" w:rsidRPr="002C48FF">
        <w:rPr>
          <w:rFonts w:ascii="Cambria" w:hAnsi="Cambria"/>
          <w:b/>
          <w:sz w:val="24"/>
          <w:szCs w:val="24"/>
          <w:u w:val="single"/>
        </w:rPr>
        <w:t>0</w:t>
      </w:r>
      <w:r w:rsidR="00E93117" w:rsidRPr="002C48FF">
        <w:rPr>
          <w:rFonts w:ascii="Cambria" w:hAnsi="Cambria"/>
          <w:b/>
          <w:sz w:val="24"/>
          <w:szCs w:val="24"/>
          <w:u w:val="single"/>
        </w:rPr>
        <w:t>3</w:t>
      </w:r>
      <w:r w:rsidR="00346435" w:rsidRPr="002C48FF">
        <w:rPr>
          <w:rFonts w:ascii="Cambria" w:hAnsi="Cambria"/>
          <w:b/>
          <w:sz w:val="24"/>
          <w:szCs w:val="24"/>
          <w:u w:val="single"/>
        </w:rPr>
        <w:t>.12.202</w:t>
      </w:r>
      <w:r w:rsidR="00847B1A" w:rsidRPr="002C48FF">
        <w:rPr>
          <w:rFonts w:ascii="Cambria" w:hAnsi="Cambria"/>
          <w:b/>
          <w:sz w:val="24"/>
          <w:szCs w:val="24"/>
          <w:u w:val="single"/>
        </w:rPr>
        <w:t>5</w:t>
      </w:r>
      <w:r w:rsidR="00346435" w:rsidRPr="002C48FF">
        <w:rPr>
          <w:rFonts w:ascii="Cambria" w:hAnsi="Cambria"/>
          <w:b/>
          <w:sz w:val="24"/>
          <w:szCs w:val="24"/>
          <w:u w:val="single"/>
        </w:rPr>
        <w:t>r.</w:t>
      </w:r>
    </w:p>
    <w:p w14:paraId="148589E3" w14:textId="77777777" w:rsidR="00346435" w:rsidRPr="002C48FF" w:rsidRDefault="00346435" w:rsidP="00346435">
      <w:pPr>
        <w:pStyle w:val="Akapitzlist"/>
        <w:rPr>
          <w:rFonts w:ascii="Cambria" w:hAnsi="Cambria"/>
          <w:sz w:val="24"/>
          <w:szCs w:val="24"/>
        </w:rPr>
      </w:pPr>
    </w:p>
    <w:p w14:paraId="08E5ECF1" w14:textId="457AC39B" w:rsidR="00EA4789" w:rsidRPr="002C48FF" w:rsidRDefault="00EA4789" w:rsidP="00EA4789">
      <w:pPr>
        <w:pStyle w:val="Akapitzlist"/>
        <w:numPr>
          <w:ilvl w:val="1"/>
          <w:numId w:val="35"/>
        </w:numPr>
        <w:rPr>
          <w:rFonts w:asciiTheme="majorHAnsi" w:hAnsiTheme="majorHAnsi"/>
          <w:sz w:val="24"/>
          <w:szCs w:val="24"/>
        </w:rPr>
      </w:pPr>
      <w:r w:rsidRPr="002C48FF">
        <w:rPr>
          <w:rFonts w:asciiTheme="majorHAnsi" w:hAnsiTheme="majorHAnsi"/>
          <w:sz w:val="24"/>
          <w:szCs w:val="24"/>
        </w:rPr>
        <w:t xml:space="preserve">Zamawiający wymaga aby paliwa ciekłe spełniały wymagania określone </w:t>
      </w:r>
      <w:r w:rsidRPr="002C48FF">
        <w:rPr>
          <w:rFonts w:asciiTheme="majorHAnsi" w:hAnsiTheme="majorHAnsi"/>
          <w:sz w:val="24"/>
          <w:szCs w:val="24"/>
        </w:rPr>
        <w:br/>
      </w:r>
      <w:r w:rsidRPr="002C48FF">
        <w:rPr>
          <w:rFonts w:ascii="Cambria" w:hAnsi="Cambria"/>
          <w:sz w:val="24"/>
          <w:szCs w:val="24"/>
        </w:rPr>
        <w:t xml:space="preserve"> w </w:t>
      </w:r>
      <w:r w:rsidR="00B77141" w:rsidRPr="002C48FF">
        <w:rPr>
          <w:rFonts w:ascii="Cambria" w:hAnsi="Cambria"/>
          <w:sz w:val="24"/>
          <w:szCs w:val="24"/>
        </w:rPr>
        <w:t xml:space="preserve">Rozporządzeniu Ministra Klimatu i Środowiska z dnia 26 czerwca 2024 r. w sprawie wymagań jakościowych dla paliw ciekłych (Dz. U. z 2024 r., poz. 1018 z </w:t>
      </w:r>
      <w:proofErr w:type="spellStart"/>
      <w:r w:rsidR="00B77141" w:rsidRPr="002C48FF">
        <w:rPr>
          <w:rFonts w:ascii="Cambria" w:hAnsi="Cambria"/>
          <w:sz w:val="24"/>
          <w:szCs w:val="24"/>
        </w:rPr>
        <w:t>późn</w:t>
      </w:r>
      <w:proofErr w:type="spellEnd"/>
      <w:r w:rsidR="00B77141" w:rsidRPr="002C48FF">
        <w:rPr>
          <w:rFonts w:ascii="Cambria" w:hAnsi="Cambria"/>
          <w:sz w:val="24"/>
          <w:szCs w:val="24"/>
        </w:rPr>
        <w:t xml:space="preserve">. zm.) </w:t>
      </w:r>
      <w:r w:rsidRPr="002C48FF">
        <w:rPr>
          <w:rFonts w:ascii="Cambria" w:hAnsi="Cambria"/>
          <w:sz w:val="24"/>
          <w:szCs w:val="24"/>
        </w:rPr>
        <w:t xml:space="preserve">oraz </w:t>
      </w:r>
      <w:r w:rsidR="00A35183" w:rsidRPr="002C48FF">
        <w:rPr>
          <w:rFonts w:ascii="Cambria" w:hAnsi="Cambria"/>
          <w:sz w:val="24"/>
          <w:szCs w:val="24"/>
        </w:rPr>
        <w:t xml:space="preserve"> spełniać polskie normy</w:t>
      </w:r>
      <w:r w:rsidR="0077128A" w:rsidRPr="002C48FF">
        <w:rPr>
          <w:rFonts w:ascii="Cambria" w:hAnsi="Cambria"/>
          <w:sz w:val="24"/>
          <w:szCs w:val="24"/>
        </w:rPr>
        <w:t>.</w:t>
      </w:r>
    </w:p>
    <w:bookmarkEnd w:id="11"/>
    <w:p w14:paraId="77BF9D35" w14:textId="77777777" w:rsidR="00EA4789" w:rsidRPr="002C48FF" w:rsidRDefault="00EA4789" w:rsidP="00EA4789">
      <w:pPr>
        <w:pStyle w:val="Akapitzlist"/>
        <w:ind w:left="360"/>
        <w:rPr>
          <w:rFonts w:ascii="Cambria" w:hAnsi="Cambria"/>
          <w:sz w:val="24"/>
          <w:szCs w:val="24"/>
        </w:rPr>
      </w:pPr>
    </w:p>
    <w:bookmarkEnd w:id="12"/>
    <w:p w14:paraId="6107630C" w14:textId="79E9B01C" w:rsidR="00D91BF0" w:rsidRPr="002C48FF" w:rsidRDefault="00D91BF0" w:rsidP="00897328">
      <w:pPr>
        <w:pStyle w:val="Kolorowalistaakcent11"/>
        <w:tabs>
          <w:tab w:val="left" w:pos="567"/>
        </w:tabs>
        <w:autoSpaceDE w:val="0"/>
        <w:autoSpaceDN w:val="0"/>
        <w:adjustRightInd w:val="0"/>
        <w:spacing w:before="0" w:after="0" w:line="276" w:lineRule="auto"/>
        <w:ind w:left="0"/>
        <w:rPr>
          <w:rFonts w:asciiTheme="majorHAnsi" w:hAnsiTheme="majorHAnsi" w:cs="Arial"/>
          <w:sz w:val="24"/>
          <w:szCs w:val="24"/>
        </w:rPr>
      </w:pPr>
    </w:p>
    <w:p w14:paraId="736FBCF7" w14:textId="25071E7B" w:rsidR="00D91BF0" w:rsidRPr="002C48FF" w:rsidRDefault="00D91BF0" w:rsidP="00D91BF0">
      <w:pPr>
        <w:pStyle w:val="Kolorowalistaakcent11"/>
        <w:tabs>
          <w:tab w:val="left" w:pos="567"/>
        </w:tabs>
        <w:autoSpaceDE w:val="0"/>
        <w:autoSpaceDN w:val="0"/>
        <w:adjustRightInd w:val="0"/>
        <w:spacing w:before="0" w:after="0" w:line="276" w:lineRule="auto"/>
        <w:ind w:left="567"/>
        <w:rPr>
          <w:rFonts w:asciiTheme="majorHAnsi" w:hAnsiTheme="majorHAnsi" w:cs="Arial"/>
          <w:sz w:val="24"/>
          <w:szCs w:val="24"/>
        </w:rPr>
      </w:pPr>
      <w:r w:rsidRPr="002C48FF">
        <w:rPr>
          <w:rFonts w:asciiTheme="majorHAnsi" w:hAnsiTheme="majorHAnsi" w:cs="Arial"/>
          <w:sz w:val="24"/>
          <w:szCs w:val="24"/>
        </w:rPr>
        <w:t>Zamawiający nie wymaga w niniejszym postępowaniu przedmiotowych środków dowodowych</w:t>
      </w:r>
      <w:r w:rsidRPr="002C48FF">
        <w:rPr>
          <w:rFonts w:asciiTheme="majorHAnsi" w:hAnsiTheme="majorHAnsi" w:cs="Arial"/>
          <w:bCs/>
          <w:sz w:val="24"/>
          <w:szCs w:val="24"/>
        </w:rPr>
        <w:t>.</w:t>
      </w:r>
    </w:p>
    <w:p w14:paraId="682C38CD" w14:textId="77777777" w:rsidR="00D91BF0" w:rsidRPr="002C48FF" w:rsidRDefault="00D91BF0" w:rsidP="00C9395F">
      <w:pPr>
        <w:widowControl w:val="0"/>
        <w:spacing w:line="276" w:lineRule="auto"/>
        <w:ind w:left="567"/>
        <w:jc w:val="both"/>
        <w:outlineLvl w:val="3"/>
        <w:rPr>
          <w:rFonts w:asciiTheme="majorHAnsi" w:hAnsiTheme="majorHAnsi" w:cs="Arial"/>
        </w:rPr>
      </w:pPr>
    </w:p>
    <w:p w14:paraId="49DD09FE" w14:textId="77A95BE9" w:rsidR="004B4BC3" w:rsidRPr="002C48FF" w:rsidRDefault="002E4DBC" w:rsidP="004B4BC3">
      <w:pPr>
        <w:widowControl w:val="0"/>
        <w:numPr>
          <w:ilvl w:val="1"/>
          <w:numId w:val="35"/>
        </w:numPr>
        <w:spacing w:line="276" w:lineRule="auto"/>
        <w:ind w:left="567" w:hanging="567"/>
        <w:jc w:val="both"/>
        <w:outlineLvl w:val="3"/>
        <w:rPr>
          <w:rFonts w:asciiTheme="majorHAnsi" w:hAnsiTheme="majorHAnsi" w:cs="Arial"/>
        </w:rPr>
      </w:pPr>
      <w:r w:rsidRPr="002C48FF">
        <w:rPr>
          <w:rFonts w:asciiTheme="majorHAnsi" w:hAnsiTheme="majorHAnsi" w:cs="Helvetica"/>
          <w:bCs/>
        </w:rPr>
        <w:t>Zamawiający nie dokonuje podziału zamówienia na części z następujących względów:</w:t>
      </w:r>
      <w:r w:rsidR="004B4BC3" w:rsidRPr="002C48FF">
        <w:rPr>
          <w:rFonts w:asciiTheme="majorHAnsi" w:hAnsiTheme="majorHAnsi" w:cs="Helvetica"/>
          <w:bCs/>
        </w:rPr>
        <w:t xml:space="preserve"> </w:t>
      </w:r>
      <w:r w:rsidR="004B4BC3" w:rsidRPr="002C48FF">
        <w:rPr>
          <w:rFonts w:asciiTheme="majorHAnsi" w:hAnsiTheme="majorHAnsi"/>
        </w:rPr>
        <w:t>Zamówienie dotyczy zakresu o zasięgu, który sprawia, iż wykonanie go w ramach jednej części i przez jednego wykonawcę będzie stanowić najbardziej efektywny sposób realizacji dostawy paliw płynnych z punktu widzenia logistycznego, technicznego i formalnego. Zamówienie będzie realizowane do jednej lokalizacji</w:t>
      </w:r>
      <w:r w:rsidR="0077128A" w:rsidRPr="002C48FF">
        <w:rPr>
          <w:rFonts w:asciiTheme="majorHAnsi" w:hAnsiTheme="majorHAnsi"/>
        </w:rPr>
        <w:t>.</w:t>
      </w:r>
    </w:p>
    <w:p w14:paraId="35D42144" w14:textId="77777777" w:rsidR="00A435B8" w:rsidRPr="002C48FF" w:rsidRDefault="00A435B8" w:rsidP="00C9395F">
      <w:pPr>
        <w:widowControl w:val="0"/>
        <w:spacing w:line="276" w:lineRule="auto"/>
        <w:ind w:left="567"/>
        <w:jc w:val="both"/>
        <w:outlineLvl w:val="3"/>
        <w:rPr>
          <w:rFonts w:asciiTheme="majorHAnsi" w:hAnsiTheme="majorHAnsi"/>
          <w:i/>
          <w:iCs/>
          <w:shd w:val="clear" w:color="auto" w:fill="FFFFFF"/>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2C48FF" w14:paraId="05AEC589" w14:textId="77777777" w:rsidTr="001B764C">
        <w:trPr>
          <w:jc w:val="center"/>
        </w:trPr>
        <w:tc>
          <w:tcPr>
            <w:tcW w:w="9068" w:type="dxa"/>
            <w:tcBorders>
              <w:bottom w:val="single" w:sz="4" w:space="0" w:color="auto"/>
            </w:tcBorders>
            <w:shd w:val="clear" w:color="auto" w:fill="D9D9D9" w:themeFill="background1" w:themeFillShade="D9"/>
          </w:tcPr>
          <w:p w14:paraId="75A9EDB2" w14:textId="77777777" w:rsidR="00D9784D" w:rsidRPr="002C48FF" w:rsidRDefault="00D9784D" w:rsidP="00627C7D">
            <w:pPr>
              <w:suppressAutoHyphens/>
              <w:spacing w:line="276" w:lineRule="auto"/>
              <w:contextualSpacing/>
              <w:jc w:val="center"/>
              <w:textAlignment w:val="baseline"/>
              <w:rPr>
                <w:rFonts w:asciiTheme="majorHAnsi" w:hAnsiTheme="majorHAnsi"/>
                <w:sz w:val="26"/>
                <w:szCs w:val="26"/>
              </w:rPr>
            </w:pPr>
            <w:r w:rsidRPr="002C48FF">
              <w:rPr>
                <w:rFonts w:asciiTheme="majorHAnsi" w:hAnsiTheme="majorHAnsi"/>
                <w:sz w:val="26"/>
                <w:szCs w:val="26"/>
              </w:rPr>
              <w:t>Rozdział 5</w:t>
            </w:r>
          </w:p>
          <w:p w14:paraId="1310C6FE" w14:textId="77777777" w:rsidR="00D9784D" w:rsidRPr="002C48FF" w:rsidRDefault="00D9784D" w:rsidP="00627C7D">
            <w:pPr>
              <w:suppressAutoHyphens/>
              <w:spacing w:line="276" w:lineRule="auto"/>
              <w:contextualSpacing/>
              <w:jc w:val="center"/>
              <w:textAlignment w:val="baseline"/>
              <w:rPr>
                <w:rFonts w:asciiTheme="majorHAnsi" w:hAnsiTheme="majorHAnsi"/>
              </w:rPr>
            </w:pPr>
            <w:r w:rsidRPr="002C48FF">
              <w:rPr>
                <w:rFonts w:asciiTheme="majorHAnsi" w:hAnsiTheme="majorHAnsi"/>
                <w:b/>
                <w:sz w:val="26"/>
                <w:szCs w:val="26"/>
              </w:rPr>
              <w:t>TERMIN WYKONANIA ZAMÓWIENIA</w:t>
            </w:r>
          </w:p>
        </w:tc>
      </w:tr>
    </w:tbl>
    <w:p w14:paraId="1CDCC248" w14:textId="77777777" w:rsidR="00A6509B" w:rsidRPr="002C48FF" w:rsidRDefault="00A6509B" w:rsidP="00627C7D">
      <w:pPr>
        <w:pStyle w:val="Akapitzlist"/>
        <w:widowControl w:val="0"/>
        <w:spacing w:line="276" w:lineRule="auto"/>
        <w:ind w:left="567"/>
        <w:outlineLvl w:val="3"/>
        <w:rPr>
          <w:rFonts w:asciiTheme="majorHAnsi" w:hAnsiTheme="majorHAnsi" w:cs="Arial"/>
          <w:bCs/>
        </w:rPr>
      </w:pPr>
    </w:p>
    <w:p w14:paraId="42DF80DB" w14:textId="4A6B03E4" w:rsidR="00B8453A" w:rsidRPr="002C48FF" w:rsidRDefault="00222B08" w:rsidP="0077128A">
      <w:pPr>
        <w:numPr>
          <w:ilvl w:val="0"/>
          <w:numId w:val="62"/>
        </w:numPr>
        <w:contextualSpacing/>
        <w:jc w:val="both"/>
      </w:pPr>
      <w:r w:rsidRPr="002C48FF">
        <w:rPr>
          <w:rFonts w:asciiTheme="majorHAnsi" w:hAnsiTheme="majorHAnsi" w:cs="Arial"/>
          <w:bCs/>
        </w:rPr>
        <w:t xml:space="preserve">Wykonawca </w:t>
      </w:r>
      <w:r w:rsidR="00193B5D" w:rsidRPr="002C48FF">
        <w:rPr>
          <w:rFonts w:asciiTheme="majorHAnsi" w:hAnsiTheme="majorHAnsi" w:cs="Arial"/>
          <w:bCs/>
        </w:rPr>
        <w:t>jest zobowiązany wykonać zamówienie</w:t>
      </w:r>
      <w:r w:rsidR="003C2342" w:rsidRPr="002C48FF">
        <w:rPr>
          <w:rFonts w:asciiTheme="majorHAnsi" w:hAnsiTheme="majorHAnsi" w:cs="Arial"/>
          <w:bCs/>
        </w:rPr>
        <w:t xml:space="preserve"> </w:t>
      </w:r>
      <w:r w:rsidR="00837DC8" w:rsidRPr="002C48FF">
        <w:rPr>
          <w:rFonts w:asciiTheme="majorHAnsi" w:hAnsiTheme="majorHAnsi" w:cs="Arial"/>
          <w:bCs/>
        </w:rPr>
        <w:t xml:space="preserve"> od </w:t>
      </w:r>
      <w:r w:rsidR="00897328" w:rsidRPr="002C48FF">
        <w:rPr>
          <w:rFonts w:asciiTheme="majorHAnsi" w:hAnsiTheme="majorHAnsi" w:cs="Arial"/>
          <w:bCs/>
        </w:rPr>
        <w:t xml:space="preserve"> </w:t>
      </w:r>
      <w:r w:rsidR="0077128A" w:rsidRPr="002C48FF">
        <w:rPr>
          <w:rFonts w:asciiTheme="majorHAnsi" w:hAnsiTheme="majorHAnsi" w:cs="Arial"/>
          <w:bCs/>
        </w:rPr>
        <w:t xml:space="preserve">dnia </w:t>
      </w:r>
      <w:r w:rsidR="00897328" w:rsidRPr="002C48FF">
        <w:rPr>
          <w:rFonts w:asciiTheme="majorHAnsi" w:hAnsiTheme="majorHAnsi" w:cs="Arial"/>
          <w:bCs/>
        </w:rPr>
        <w:t xml:space="preserve">podpisania umowy </w:t>
      </w:r>
      <w:r w:rsidR="000345CB" w:rsidRPr="002C48FF">
        <w:rPr>
          <w:rFonts w:asciiTheme="majorHAnsi" w:hAnsiTheme="majorHAnsi" w:cs="Arial"/>
          <w:bCs/>
        </w:rPr>
        <w:t xml:space="preserve"> do </w:t>
      </w:r>
      <w:r w:rsidR="0077128A" w:rsidRPr="002C48FF">
        <w:rPr>
          <w:rFonts w:asciiTheme="majorHAnsi" w:hAnsiTheme="majorHAnsi" w:cs="Arial"/>
          <w:bCs/>
        </w:rPr>
        <w:t xml:space="preserve">dnia </w:t>
      </w:r>
      <w:r w:rsidR="000345CB" w:rsidRPr="002C48FF">
        <w:rPr>
          <w:rFonts w:asciiTheme="majorHAnsi" w:hAnsiTheme="majorHAnsi" w:cs="Arial"/>
          <w:bCs/>
        </w:rPr>
        <w:t>31.12.202</w:t>
      </w:r>
      <w:r w:rsidR="00E06328" w:rsidRPr="002C48FF">
        <w:rPr>
          <w:rFonts w:asciiTheme="majorHAnsi" w:hAnsiTheme="majorHAnsi" w:cs="Arial"/>
          <w:bCs/>
        </w:rPr>
        <w:t>6</w:t>
      </w:r>
      <w:r w:rsidR="000345CB" w:rsidRPr="002C48FF">
        <w:rPr>
          <w:rFonts w:asciiTheme="majorHAnsi" w:hAnsiTheme="majorHAnsi" w:cs="Arial"/>
          <w:bCs/>
        </w:rPr>
        <w:t xml:space="preserve"> </w:t>
      </w:r>
      <w:r w:rsidR="0077128A" w:rsidRPr="002C48FF">
        <w:rPr>
          <w:rFonts w:asciiTheme="majorHAnsi" w:hAnsiTheme="majorHAnsi" w:cs="Arial"/>
          <w:bCs/>
        </w:rPr>
        <w:t xml:space="preserve">r., </w:t>
      </w:r>
      <w:r w:rsidR="00B8453A" w:rsidRPr="002C48FF">
        <w:t xml:space="preserve">bądź do wyczerpania ilości przedmiotu umowy określonego w rozdziale </w:t>
      </w:r>
      <w:r w:rsidR="0077128A" w:rsidRPr="002C48FF">
        <w:t xml:space="preserve">4 </w:t>
      </w:r>
      <w:r w:rsidR="00B8453A" w:rsidRPr="002C48FF">
        <w:t>SWZ</w:t>
      </w:r>
    </w:p>
    <w:p w14:paraId="70748CEB" w14:textId="135F2DA6" w:rsidR="00222B08" w:rsidRPr="002C48FF" w:rsidRDefault="00222B08" w:rsidP="00627C7D">
      <w:pPr>
        <w:widowControl w:val="0"/>
        <w:spacing w:line="276" w:lineRule="auto"/>
        <w:jc w:val="both"/>
        <w:outlineLvl w:val="3"/>
        <w:rPr>
          <w:rFonts w:asciiTheme="majorHAnsi" w:hAnsiTheme="majorHAnsi" w:cs="Arial"/>
          <w:bCs/>
        </w:rPr>
      </w:pPr>
    </w:p>
    <w:p w14:paraId="1F28E3AB" w14:textId="7EB2DFA6" w:rsidR="003C2342" w:rsidRPr="002C48FF" w:rsidRDefault="003C2342" w:rsidP="00627C7D">
      <w:pPr>
        <w:widowControl w:val="0"/>
        <w:spacing w:line="276" w:lineRule="auto"/>
        <w:jc w:val="both"/>
        <w:outlineLvl w:val="3"/>
        <w:rPr>
          <w:rFonts w:asciiTheme="majorHAnsi" w:hAnsiTheme="majorHAnsi" w:cs="Arial"/>
          <w:bCs/>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2C48FF" w14:paraId="627E5D14" w14:textId="77777777" w:rsidTr="001B764C">
        <w:trPr>
          <w:jc w:val="center"/>
        </w:trPr>
        <w:tc>
          <w:tcPr>
            <w:tcW w:w="9068" w:type="dxa"/>
            <w:tcBorders>
              <w:bottom w:val="single" w:sz="4" w:space="0" w:color="auto"/>
            </w:tcBorders>
            <w:shd w:val="clear" w:color="auto" w:fill="D9D9D9" w:themeFill="background1" w:themeFillShade="D9"/>
          </w:tcPr>
          <w:p w14:paraId="424F1599" w14:textId="77777777" w:rsidR="00D9784D" w:rsidRPr="002C48FF" w:rsidRDefault="00D9784D" w:rsidP="00627C7D">
            <w:pPr>
              <w:suppressAutoHyphens/>
              <w:spacing w:line="276" w:lineRule="auto"/>
              <w:contextualSpacing/>
              <w:jc w:val="center"/>
              <w:textAlignment w:val="baseline"/>
              <w:rPr>
                <w:rFonts w:asciiTheme="majorHAnsi" w:hAnsiTheme="majorHAnsi"/>
                <w:sz w:val="26"/>
                <w:szCs w:val="26"/>
              </w:rPr>
            </w:pPr>
            <w:r w:rsidRPr="002C48FF">
              <w:rPr>
                <w:rFonts w:asciiTheme="majorHAnsi" w:hAnsiTheme="majorHAnsi"/>
                <w:sz w:val="26"/>
                <w:szCs w:val="26"/>
              </w:rPr>
              <w:t>Rozdział 6</w:t>
            </w:r>
          </w:p>
          <w:p w14:paraId="6EFC5CBB" w14:textId="1F974288" w:rsidR="00983244" w:rsidRPr="002C48FF" w:rsidRDefault="00983244" w:rsidP="00627C7D">
            <w:pPr>
              <w:suppressAutoHyphens/>
              <w:spacing w:line="276" w:lineRule="auto"/>
              <w:contextualSpacing/>
              <w:jc w:val="center"/>
              <w:textAlignment w:val="baseline"/>
              <w:rPr>
                <w:rFonts w:asciiTheme="majorHAnsi" w:hAnsiTheme="majorHAnsi"/>
              </w:rPr>
            </w:pPr>
            <w:r w:rsidRPr="002C48FF">
              <w:rPr>
                <w:rFonts w:ascii="Cambria" w:hAnsi="Cambria"/>
                <w:b/>
                <w:sz w:val="26"/>
                <w:szCs w:val="26"/>
              </w:rPr>
              <w:t>INFORMACJE O WARUNKACH UDZIAŁU W POSTĘPOWANIU</w:t>
            </w:r>
          </w:p>
        </w:tc>
      </w:tr>
    </w:tbl>
    <w:p w14:paraId="24C5BEE1" w14:textId="77777777" w:rsidR="00D9784D" w:rsidRPr="002C48FF" w:rsidRDefault="00D9784D" w:rsidP="00627C7D">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14:paraId="513885D2" w14:textId="77777777" w:rsidR="00420E02" w:rsidRPr="002C48FF" w:rsidRDefault="00420E02" w:rsidP="00627C7D">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p w14:paraId="4767CBFD" w14:textId="2B3C1A8E" w:rsidR="00D9784D" w:rsidRPr="002C48FF" w:rsidRDefault="00D9784D" w:rsidP="00E750E7">
      <w:pPr>
        <w:pStyle w:val="Kolorowalistaakcent11"/>
        <w:numPr>
          <w:ilvl w:val="1"/>
          <w:numId w:val="12"/>
        </w:numPr>
        <w:autoSpaceDE w:val="0"/>
        <w:autoSpaceDN w:val="0"/>
        <w:adjustRightInd w:val="0"/>
        <w:spacing w:before="0" w:after="0" w:line="276" w:lineRule="auto"/>
        <w:ind w:left="567" w:hanging="567"/>
        <w:rPr>
          <w:rFonts w:asciiTheme="majorHAnsi" w:hAnsiTheme="majorHAnsi" w:cs="Arial"/>
          <w:bCs/>
          <w:sz w:val="24"/>
          <w:szCs w:val="24"/>
        </w:rPr>
      </w:pPr>
      <w:r w:rsidRPr="002C48FF">
        <w:rPr>
          <w:rFonts w:asciiTheme="majorHAnsi" w:hAnsiTheme="majorHAnsi" w:cs="Arial"/>
          <w:bCs/>
          <w:sz w:val="24"/>
          <w:szCs w:val="24"/>
        </w:rPr>
        <w:t xml:space="preserve">O udzielenie zamówienia mogą ubiegać się Wykonawcy, którzy spełniają warunki </w:t>
      </w:r>
      <w:r w:rsidR="001E65B9" w:rsidRPr="002C48FF">
        <w:rPr>
          <w:rFonts w:asciiTheme="majorHAnsi" w:hAnsiTheme="majorHAnsi" w:cs="Arial"/>
          <w:bCs/>
          <w:sz w:val="24"/>
          <w:szCs w:val="24"/>
        </w:rPr>
        <w:t>udziału w</w:t>
      </w:r>
      <w:r w:rsidR="00A435B8" w:rsidRPr="002C48FF">
        <w:rPr>
          <w:rFonts w:asciiTheme="majorHAnsi" w:hAnsiTheme="majorHAnsi" w:cs="Arial"/>
          <w:bCs/>
          <w:sz w:val="24"/>
          <w:szCs w:val="24"/>
        </w:rPr>
        <w:t xml:space="preserve"> postępowaniu dotyczące:</w:t>
      </w:r>
      <w:r w:rsidR="001E65B9" w:rsidRPr="002C48FF">
        <w:rPr>
          <w:rFonts w:asciiTheme="majorHAnsi" w:hAnsiTheme="majorHAnsi" w:cs="Arial"/>
          <w:bCs/>
          <w:sz w:val="24"/>
          <w:szCs w:val="24"/>
        </w:rPr>
        <w:t xml:space="preserve"> </w:t>
      </w:r>
    </w:p>
    <w:p w14:paraId="7409916F" w14:textId="77777777" w:rsidR="00E60071" w:rsidRPr="002C48FF" w:rsidRDefault="00E60071" w:rsidP="00627C7D">
      <w:pPr>
        <w:pStyle w:val="Kolorowalistaakcent11"/>
        <w:autoSpaceDE w:val="0"/>
        <w:autoSpaceDN w:val="0"/>
        <w:adjustRightInd w:val="0"/>
        <w:spacing w:before="0" w:after="0" w:line="276" w:lineRule="auto"/>
        <w:ind w:left="567"/>
        <w:rPr>
          <w:rFonts w:asciiTheme="majorHAnsi" w:hAnsiTheme="majorHAnsi" w:cs="Arial"/>
          <w:bCs/>
          <w:sz w:val="10"/>
          <w:szCs w:val="10"/>
        </w:rPr>
      </w:pPr>
    </w:p>
    <w:p w14:paraId="3182BFD1" w14:textId="66944BCF" w:rsidR="001E65B9" w:rsidRPr="002C48FF" w:rsidRDefault="001E65B9" w:rsidP="00E750E7">
      <w:pPr>
        <w:pStyle w:val="Akapitzlist"/>
        <w:numPr>
          <w:ilvl w:val="2"/>
          <w:numId w:val="39"/>
        </w:numPr>
        <w:autoSpaceDE w:val="0"/>
        <w:autoSpaceDN w:val="0"/>
        <w:adjustRightInd w:val="0"/>
        <w:spacing w:before="0" w:after="0" w:line="276" w:lineRule="auto"/>
        <w:ind w:left="1276" w:hanging="709"/>
        <w:rPr>
          <w:rFonts w:asciiTheme="majorHAnsi" w:hAnsiTheme="majorHAnsi" w:cs="Arial"/>
          <w:b/>
          <w:sz w:val="24"/>
          <w:szCs w:val="24"/>
        </w:rPr>
      </w:pPr>
      <w:r w:rsidRPr="002C48FF">
        <w:rPr>
          <w:rFonts w:asciiTheme="majorHAnsi" w:hAnsiTheme="majorHAnsi" w:cs="Arial"/>
          <w:b/>
          <w:sz w:val="24"/>
          <w:szCs w:val="24"/>
        </w:rPr>
        <w:t>zdolności do występowania w obrocie gospodarczym;</w:t>
      </w:r>
    </w:p>
    <w:p w14:paraId="788CEFCD" w14:textId="0141264B" w:rsidR="003D21AF" w:rsidRPr="002C48FF" w:rsidRDefault="003D21AF" w:rsidP="003D21AF">
      <w:pPr>
        <w:spacing w:line="276" w:lineRule="auto"/>
        <w:rPr>
          <w:rFonts w:asciiTheme="majorHAnsi" w:hAnsiTheme="majorHAnsi"/>
          <w:bCs/>
          <w:i/>
        </w:rPr>
      </w:pPr>
      <w:r w:rsidRPr="002C48FF">
        <w:rPr>
          <w:rFonts w:asciiTheme="majorHAnsi" w:hAnsiTheme="majorHAnsi"/>
          <w:i/>
        </w:rPr>
        <w:lastRenderedPageBreak/>
        <w:t xml:space="preserve">                    Zamawiający nie określa warunku w ww. zakresie</w:t>
      </w:r>
    </w:p>
    <w:p w14:paraId="622D2262" w14:textId="77777777" w:rsidR="003D21AF" w:rsidRPr="002C48FF" w:rsidRDefault="003D21AF" w:rsidP="003D21AF">
      <w:pPr>
        <w:pStyle w:val="Akapitzlist"/>
        <w:autoSpaceDE w:val="0"/>
        <w:autoSpaceDN w:val="0"/>
        <w:adjustRightInd w:val="0"/>
        <w:spacing w:before="0" w:after="0" w:line="276" w:lineRule="auto"/>
        <w:ind w:left="1276"/>
        <w:rPr>
          <w:rFonts w:asciiTheme="majorHAnsi" w:hAnsiTheme="majorHAnsi" w:cs="Arial"/>
          <w:b/>
          <w:sz w:val="24"/>
          <w:szCs w:val="24"/>
        </w:rPr>
      </w:pPr>
    </w:p>
    <w:p w14:paraId="3D9D3841" w14:textId="49452D8E" w:rsidR="001E65B9" w:rsidRPr="002C48FF" w:rsidRDefault="001E65B9" w:rsidP="00E750E7">
      <w:pPr>
        <w:pStyle w:val="Akapitzlist"/>
        <w:numPr>
          <w:ilvl w:val="2"/>
          <w:numId w:val="39"/>
        </w:numPr>
        <w:autoSpaceDE w:val="0"/>
        <w:autoSpaceDN w:val="0"/>
        <w:adjustRightInd w:val="0"/>
        <w:spacing w:before="0" w:after="0" w:line="276" w:lineRule="auto"/>
        <w:ind w:left="1276" w:hanging="709"/>
        <w:rPr>
          <w:rFonts w:asciiTheme="majorHAnsi" w:hAnsiTheme="majorHAnsi" w:cs="Arial"/>
          <w:b/>
          <w:sz w:val="24"/>
          <w:szCs w:val="24"/>
        </w:rPr>
      </w:pPr>
      <w:r w:rsidRPr="002C48FF">
        <w:rPr>
          <w:rFonts w:asciiTheme="majorHAnsi" w:hAnsiTheme="majorHAnsi" w:cs="Arial"/>
          <w:b/>
          <w:sz w:val="24"/>
          <w:szCs w:val="24"/>
        </w:rPr>
        <w:t>uprawnień do prowadzenia określonej działalności gospodarczej lub zawodowej, o ile wynika to z odrębnych przepisów;</w:t>
      </w:r>
    </w:p>
    <w:p w14:paraId="68DBB040" w14:textId="77777777" w:rsidR="003D21AF" w:rsidRPr="002C48FF" w:rsidRDefault="003D21AF" w:rsidP="0077128A">
      <w:pPr>
        <w:jc w:val="both"/>
        <w:rPr>
          <w:i/>
          <w:iCs/>
        </w:rPr>
      </w:pPr>
      <w:bookmarkStart w:id="13" w:name="_Hlk184714258"/>
      <w:r w:rsidRPr="002C48FF">
        <w:rPr>
          <w:rFonts w:asciiTheme="majorHAnsi" w:hAnsiTheme="majorHAnsi" w:cs="Arial"/>
          <w:b/>
        </w:rPr>
        <w:t xml:space="preserve">             </w:t>
      </w:r>
      <w:r w:rsidRPr="002C48FF">
        <w:rPr>
          <w:i/>
          <w:iCs/>
        </w:rPr>
        <w:t xml:space="preserve">Wykonawca musi posiadać ważną koncesję na obrót paliwami ciekłymi  wydaną przez </w:t>
      </w:r>
    </w:p>
    <w:p w14:paraId="4F0571DF" w14:textId="02C57FC4" w:rsidR="003D21AF" w:rsidRPr="002C48FF" w:rsidRDefault="003D21AF" w:rsidP="0077128A">
      <w:pPr>
        <w:jc w:val="both"/>
        <w:rPr>
          <w:i/>
          <w:iCs/>
        </w:rPr>
      </w:pPr>
      <w:r w:rsidRPr="002C48FF">
        <w:rPr>
          <w:i/>
          <w:iCs/>
        </w:rPr>
        <w:t xml:space="preserve">          Prezesa Urzędu Regulacji Energetyki, zgodnie z ustawą z dnia 10 kwietnia 1997r. </w:t>
      </w:r>
    </w:p>
    <w:p w14:paraId="1EEE6410" w14:textId="04997C05" w:rsidR="003D21AF" w:rsidRPr="002C48FF" w:rsidRDefault="003D21AF" w:rsidP="0077128A">
      <w:pPr>
        <w:jc w:val="both"/>
        <w:rPr>
          <w:i/>
          <w:iCs/>
        </w:rPr>
      </w:pPr>
      <w:r w:rsidRPr="002C48FF">
        <w:rPr>
          <w:i/>
          <w:iCs/>
        </w:rPr>
        <w:t xml:space="preserve">          Prawo energetyczne  ( Dz.</w:t>
      </w:r>
      <w:r w:rsidR="00E06328" w:rsidRPr="002C48FF">
        <w:rPr>
          <w:i/>
          <w:iCs/>
        </w:rPr>
        <w:t xml:space="preserve"> </w:t>
      </w:r>
      <w:r w:rsidRPr="002C48FF">
        <w:rPr>
          <w:i/>
          <w:iCs/>
        </w:rPr>
        <w:t>U. z 20</w:t>
      </w:r>
      <w:r w:rsidR="000823DF" w:rsidRPr="002C48FF">
        <w:rPr>
          <w:i/>
          <w:iCs/>
        </w:rPr>
        <w:t>2</w:t>
      </w:r>
      <w:r w:rsidR="003F3A3B" w:rsidRPr="002C48FF">
        <w:rPr>
          <w:i/>
          <w:iCs/>
        </w:rPr>
        <w:t>4</w:t>
      </w:r>
      <w:r w:rsidRPr="002C48FF">
        <w:rPr>
          <w:i/>
          <w:iCs/>
        </w:rPr>
        <w:t>r. poz.</w:t>
      </w:r>
      <w:r w:rsidR="003F3A3B" w:rsidRPr="002C48FF">
        <w:rPr>
          <w:i/>
          <w:iCs/>
        </w:rPr>
        <w:t>266</w:t>
      </w:r>
      <w:r w:rsidRPr="002C48FF">
        <w:rPr>
          <w:i/>
          <w:iCs/>
        </w:rPr>
        <w:t>. )</w:t>
      </w:r>
    </w:p>
    <w:bookmarkEnd w:id="13"/>
    <w:p w14:paraId="7DF17D1E" w14:textId="3A816A71" w:rsidR="003D21AF" w:rsidRPr="002C48FF" w:rsidRDefault="003D21AF" w:rsidP="003D21AF">
      <w:pPr>
        <w:autoSpaceDE w:val="0"/>
        <w:autoSpaceDN w:val="0"/>
        <w:adjustRightInd w:val="0"/>
        <w:spacing w:line="276" w:lineRule="auto"/>
        <w:ind w:left="567"/>
        <w:rPr>
          <w:rFonts w:asciiTheme="majorHAnsi" w:hAnsiTheme="majorHAnsi" w:cs="Arial"/>
          <w:b/>
        </w:rPr>
      </w:pPr>
    </w:p>
    <w:p w14:paraId="0268512E" w14:textId="37755CAE" w:rsidR="001E65B9" w:rsidRPr="002C48FF" w:rsidRDefault="001E65B9" w:rsidP="00E750E7">
      <w:pPr>
        <w:pStyle w:val="Akapitzlist"/>
        <w:numPr>
          <w:ilvl w:val="2"/>
          <w:numId w:val="39"/>
        </w:numPr>
        <w:autoSpaceDE w:val="0"/>
        <w:autoSpaceDN w:val="0"/>
        <w:adjustRightInd w:val="0"/>
        <w:spacing w:before="0" w:after="0" w:line="276" w:lineRule="auto"/>
        <w:ind w:left="1276" w:hanging="709"/>
        <w:rPr>
          <w:rFonts w:asciiTheme="majorHAnsi" w:hAnsiTheme="majorHAnsi" w:cs="Arial"/>
          <w:b/>
          <w:sz w:val="24"/>
          <w:szCs w:val="24"/>
        </w:rPr>
      </w:pPr>
      <w:r w:rsidRPr="002C48FF">
        <w:rPr>
          <w:rFonts w:asciiTheme="majorHAnsi" w:hAnsiTheme="majorHAnsi" w:cs="Arial"/>
          <w:b/>
          <w:sz w:val="24"/>
          <w:szCs w:val="24"/>
        </w:rPr>
        <w:t>uprawnień sytuacji ekonomicznej lub finansowej;</w:t>
      </w:r>
    </w:p>
    <w:p w14:paraId="29833867" w14:textId="2401C417" w:rsidR="00F51BEF" w:rsidRPr="002C48FF" w:rsidRDefault="00F51BEF" w:rsidP="00F51BEF">
      <w:pPr>
        <w:pStyle w:val="Akapitzlist"/>
        <w:autoSpaceDE w:val="0"/>
        <w:autoSpaceDN w:val="0"/>
        <w:adjustRightInd w:val="0"/>
        <w:spacing w:before="0" w:after="0" w:line="276" w:lineRule="auto"/>
        <w:ind w:left="1276"/>
        <w:rPr>
          <w:rFonts w:asciiTheme="majorHAnsi" w:hAnsiTheme="majorHAnsi" w:cs="Arial"/>
          <w:bCs/>
          <w:i/>
          <w:iCs/>
          <w:sz w:val="24"/>
          <w:szCs w:val="24"/>
        </w:rPr>
      </w:pPr>
      <w:r w:rsidRPr="002C48FF">
        <w:rPr>
          <w:rFonts w:asciiTheme="majorHAnsi" w:hAnsiTheme="majorHAnsi" w:cs="Arial"/>
          <w:bCs/>
          <w:i/>
          <w:iCs/>
          <w:sz w:val="24"/>
          <w:szCs w:val="24"/>
        </w:rPr>
        <w:t xml:space="preserve">dokumentów potwierdzających, że Wykonawca jest ubezpieczony odpowiedzialności cywilnej w zakresie prowadzonej działalności </w:t>
      </w:r>
    </w:p>
    <w:p w14:paraId="2C714605" w14:textId="03CE3950" w:rsidR="00F51BEF" w:rsidRPr="002C48FF" w:rsidRDefault="00F51BEF" w:rsidP="00F51BEF">
      <w:pPr>
        <w:pStyle w:val="Akapitzlist"/>
        <w:autoSpaceDE w:val="0"/>
        <w:autoSpaceDN w:val="0"/>
        <w:adjustRightInd w:val="0"/>
        <w:spacing w:before="0" w:after="0" w:line="276" w:lineRule="auto"/>
        <w:ind w:left="1276"/>
        <w:rPr>
          <w:rFonts w:asciiTheme="majorHAnsi" w:hAnsiTheme="majorHAnsi" w:cs="Arial"/>
          <w:bCs/>
          <w:i/>
          <w:iCs/>
          <w:sz w:val="24"/>
          <w:szCs w:val="24"/>
        </w:rPr>
      </w:pPr>
      <w:r w:rsidRPr="002C48FF">
        <w:rPr>
          <w:rFonts w:asciiTheme="majorHAnsi" w:hAnsiTheme="majorHAnsi" w:cs="Arial"/>
          <w:bCs/>
          <w:i/>
          <w:iCs/>
          <w:sz w:val="24"/>
          <w:szCs w:val="24"/>
        </w:rPr>
        <w:t xml:space="preserve">związanej z przedmiotem zamówienia </w:t>
      </w:r>
    </w:p>
    <w:p w14:paraId="45550F49" w14:textId="787170C7" w:rsidR="001B764C" w:rsidRPr="002C48FF" w:rsidRDefault="00F51BEF" w:rsidP="0077676E">
      <w:pPr>
        <w:spacing w:line="276" w:lineRule="auto"/>
        <w:rPr>
          <w:rFonts w:asciiTheme="majorHAnsi" w:hAnsiTheme="majorHAnsi"/>
          <w:i/>
        </w:rPr>
      </w:pPr>
      <w:r w:rsidRPr="002C48FF">
        <w:rPr>
          <w:rFonts w:asciiTheme="majorHAnsi" w:hAnsiTheme="majorHAnsi"/>
          <w:i/>
        </w:rPr>
        <w:t xml:space="preserve">                      dokument</w:t>
      </w:r>
    </w:p>
    <w:p w14:paraId="76C7FD3D" w14:textId="5292F6B4" w:rsidR="00D9784D" w:rsidRPr="002C48FF" w:rsidRDefault="00D9784D" w:rsidP="00E750E7">
      <w:pPr>
        <w:pStyle w:val="Kolorowalistaakcent11"/>
        <w:numPr>
          <w:ilvl w:val="2"/>
          <w:numId w:val="12"/>
        </w:numPr>
        <w:autoSpaceDE w:val="0"/>
        <w:autoSpaceDN w:val="0"/>
        <w:adjustRightInd w:val="0"/>
        <w:spacing w:before="0" w:after="0" w:line="276" w:lineRule="auto"/>
        <w:ind w:left="1276" w:hanging="709"/>
        <w:rPr>
          <w:rFonts w:asciiTheme="majorHAnsi" w:hAnsiTheme="majorHAnsi" w:cs="Arial"/>
          <w:b/>
          <w:sz w:val="24"/>
          <w:szCs w:val="24"/>
        </w:rPr>
      </w:pPr>
      <w:r w:rsidRPr="002C48FF">
        <w:rPr>
          <w:rFonts w:asciiTheme="majorHAnsi" w:hAnsiTheme="majorHAnsi" w:cs="Arial"/>
          <w:b/>
          <w:sz w:val="24"/>
          <w:szCs w:val="24"/>
        </w:rPr>
        <w:t>zdolności tec</w:t>
      </w:r>
      <w:r w:rsidR="009507C3" w:rsidRPr="002C48FF">
        <w:rPr>
          <w:rFonts w:asciiTheme="majorHAnsi" w:hAnsiTheme="majorHAnsi" w:cs="Arial"/>
          <w:b/>
          <w:sz w:val="24"/>
          <w:szCs w:val="24"/>
        </w:rPr>
        <w:t>h</w:t>
      </w:r>
      <w:r w:rsidRPr="002C48FF">
        <w:rPr>
          <w:rFonts w:asciiTheme="majorHAnsi" w:hAnsiTheme="majorHAnsi" w:cs="Arial"/>
          <w:b/>
          <w:sz w:val="24"/>
          <w:szCs w:val="24"/>
        </w:rPr>
        <w:t>nicznej lub zawodowej</w:t>
      </w:r>
      <w:r w:rsidR="00034207" w:rsidRPr="002C48FF">
        <w:rPr>
          <w:rFonts w:asciiTheme="majorHAnsi" w:hAnsiTheme="majorHAnsi" w:cs="Arial"/>
          <w:b/>
          <w:sz w:val="24"/>
          <w:szCs w:val="24"/>
        </w:rPr>
        <w:t xml:space="preserve"> w zakresie:</w:t>
      </w:r>
    </w:p>
    <w:p w14:paraId="4453A119" w14:textId="5C2FEA95" w:rsidR="003D21AF" w:rsidRPr="002C48FF" w:rsidRDefault="00833880" w:rsidP="003D21AF">
      <w:pPr>
        <w:spacing w:line="276" w:lineRule="auto"/>
        <w:ind w:left="567" w:firstLine="709"/>
        <w:rPr>
          <w:rFonts w:asciiTheme="majorHAnsi" w:hAnsiTheme="majorHAnsi"/>
          <w:bCs/>
          <w:i/>
          <w:sz w:val="10"/>
          <w:szCs w:val="10"/>
        </w:rPr>
      </w:pPr>
      <w:r w:rsidRPr="002C48FF">
        <w:rPr>
          <w:rFonts w:asciiTheme="majorHAnsi" w:hAnsiTheme="majorHAnsi" w:cs="Arial"/>
          <w:b/>
          <w:sz w:val="10"/>
          <w:szCs w:val="10"/>
        </w:rPr>
        <w:t xml:space="preserve">     </w:t>
      </w:r>
      <w:r w:rsidR="003D21AF" w:rsidRPr="002C48FF">
        <w:rPr>
          <w:rFonts w:asciiTheme="majorHAnsi" w:hAnsiTheme="majorHAnsi"/>
          <w:i/>
        </w:rPr>
        <w:t>Zamawiający nie określa warunku w ww. zakresie</w:t>
      </w:r>
    </w:p>
    <w:p w14:paraId="68B3574A" w14:textId="7A999221" w:rsidR="001B764C" w:rsidRPr="002C48FF" w:rsidRDefault="001B764C" w:rsidP="00627C7D">
      <w:pPr>
        <w:autoSpaceDE w:val="0"/>
        <w:autoSpaceDN w:val="0"/>
        <w:adjustRightInd w:val="0"/>
        <w:spacing w:line="276" w:lineRule="auto"/>
        <w:ind w:left="1276"/>
        <w:jc w:val="both"/>
        <w:rPr>
          <w:rFonts w:asciiTheme="majorHAnsi" w:hAnsiTheme="majorHAnsi"/>
          <w:i/>
        </w:rPr>
      </w:pPr>
    </w:p>
    <w:p w14:paraId="07903258" w14:textId="77777777" w:rsidR="001B764C" w:rsidRPr="002C48FF" w:rsidRDefault="001B764C" w:rsidP="00627C7D">
      <w:pPr>
        <w:autoSpaceDE w:val="0"/>
        <w:autoSpaceDN w:val="0"/>
        <w:adjustRightInd w:val="0"/>
        <w:spacing w:line="276" w:lineRule="auto"/>
        <w:ind w:left="1276"/>
        <w:jc w:val="both"/>
        <w:rPr>
          <w:rFonts w:asciiTheme="majorHAnsi" w:hAnsiTheme="majorHAnsi" w:cs="Arial"/>
          <w:bCs/>
          <w:sz w:val="10"/>
          <w:szCs w:val="10"/>
        </w:rPr>
      </w:pPr>
    </w:p>
    <w:p w14:paraId="5EC0358E" w14:textId="5372AD59" w:rsidR="00D9784D" w:rsidRPr="002C48FF" w:rsidRDefault="00D9784D" w:rsidP="00E750E7">
      <w:pPr>
        <w:pStyle w:val="Kolorowalistaakcent11"/>
        <w:numPr>
          <w:ilvl w:val="1"/>
          <w:numId w:val="12"/>
        </w:numPr>
        <w:tabs>
          <w:tab w:val="left" w:pos="567"/>
        </w:tabs>
        <w:autoSpaceDE w:val="0"/>
        <w:autoSpaceDN w:val="0"/>
        <w:adjustRightInd w:val="0"/>
        <w:spacing w:before="0" w:after="0" w:line="276" w:lineRule="auto"/>
        <w:ind w:left="567" w:right="20" w:hanging="567"/>
        <w:rPr>
          <w:rFonts w:asciiTheme="majorHAnsi" w:hAnsiTheme="majorHAnsi"/>
          <w:iCs/>
          <w:sz w:val="24"/>
          <w:szCs w:val="24"/>
        </w:rPr>
      </w:pPr>
      <w:r w:rsidRPr="002C48FF">
        <w:rPr>
          <w:rFonts w:asciiTheme="majorHAnsi" w:hAnsiTheme="majorHAnsi"/>
          <w:iCs/>
          <w:sz w:val="24"/>
          <w:szCs w:val="24"/>
        </w:rPr>
        <w:t xml:space="preserve">Sposób wykazania warunków udziału w postępowaniu wskazano w rozdziale </w:t>
      </w:r>
      <w:r w:rsidR="00E60071" w:rsidRPr="002C48FF">
        <w:rPr>
          <w:rFonts w:asciiTheme="majorHAnsi" w:hAnsiTheme="majorHAnsi"/>
          <w:iCs/>
          <w:sz w:val="24"/>
          <w:szCs w:val="24"/>
        </w:rPr>
        <w:br/>
      </w:r>
      <w:r w:rsidRPr="002C48FF">
        <w:rPr>
          <w:rFonts w:asciiTheme="majorHAnsi" w:hAnsiTheme="majorHAnsi"/>
          <w:iCs/>
          <w:sz w:val="24"/>
          <w:szCs w:val="24"/>
        </w:rPr>
        <w:t xml:space="preserve">8 </w:t>
      </w:r>
      <w:r w:rsidR="00A435B8" w:rsidRPr="002C48FF">
        <w:rPr>
          <w:rFonts w:asciiTheme="majorHAnsi" w:hAnsiTheme="majorHAnsi"/>
          <w:iCs/>
          <w:sz w:val="24"/>
          <w:szCs w:val="24"/>
        </w:rPr>
        <w:t>SWZ</w:t>
      </w:r>
      <w:r w:rsidRPr="002C48FF">
        <w:rPr>
          <w:rFonts w:asciiTheme="majorHAnsi" w:hAnsiTheme="majorHAnsi"/>
          <w:iCs/>
          <w:sz w:val="24"/>
          <w:szCs w:val="24"/>
        </w:rPr>
        <w:t>.</w:t>
      </w:r>
    </w:p>
    <w:p w14:paraId="39F2BC40" w14:textId="77777777" w:rsidR="001B764C" w:rsidRPr="002C48FF" w:rsidRDefault="001B764C" w:rsidP="00674295">
      <w:pPr>
        <w:pStyle w:val="Kolorowalistaakcent11"/>
        <w:tabs>
          <w:tab w:val="left" w:pos="567"/>
        </w:tabs>
        <w:autoSpaceDE w:val="0"/>
        <w:autoSpaceDN w:val="0"/>
        <w:adjustRightInd w:val="0"/>
        <w:spacing w:before="0" w:after="0" w:line="276" w:lineRule="auto"/>
        <w:ind w:left="567" w:right="20"/>
        <w:rPr>
          <w:rFonts w:asciiTheme="majorHAnsi" w:hAnsiTheme="majorHAnsi"/>
          <w:iCs/>
          <w:sz w:val="24"/>
          <w:szCs w:val="24"/>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2C48FF" w14:paraId="612464DA" w14:textId="77777777" w:rsidTr="001B764C">
        <w:trPr>
          <w:jc w:val="center"/>
        </w:trPr>
        <w:tc>
          <w:tcPr>
            <w:tcW w:w="9068" w:type="dxa"/>
            <w:tcBorders>
              <w:bottom w:val="single" w:sz="4" w:space="0" w:color="auto"/>
            </w:tcBorders>
            <w:shd w:val="clear" w:color="auto" w:fill="D9D9D9" w:themeFill="background1" w:themeFillShade="D9"/>
          </w:tcPr>
          <w:p w14:paraId="6164DF62" w14:textId="77777777" w:rsidR="00D9784D" w:rsidRPr="002C48FF" w:rsidRDefault="00D9784D" w:rsidP="00627C7D">
            <w:pPr>
              <w:suppressAutoHyphens/>
              <w:spacing w:line="276" w:lineRule="auto"/>
              <w:contextualSpacing/>
              <w:jc w:val="center"/>
              <w:textAlignment w:val="baseline"/>
              <w:rPr>
                <w:rFonts w:asciiTheme="majorHAnsi" w:hAnsiTheme="majorHAnsi"/>
                <w:sz w:val="26"/>
                <w:szCs w:val="26"/>
              </w:rPr>
            </w:pPr>
            <w:r w:rsidRPr="002C48FF">
              <w:rPr>
                <w:rFonts w:asciiTheme="majorHAnsi" w:hAnsiTheme="majorHAnsi"/>
                <w:b/>
              </w:rPr>
              <w:br w:type="page"/>
            </w:r>
            <w:r w:rsidRPr="002C48FF">
              <w:rPr>
                <w:rFonts w:asciiTheme="majorHAnsi" w:hAnsiTheme="majorHAnsi"/>
                <w:sz w:val="26"/>
                <w:szCs w:val="26"/>
              </w:rPr>
              <w:t>Rozdział 7</w:t>
            </w:r>
          </w:p>
          <w:p w14:paraId="75DAACCF" w14:textId="28794608" w:rsidR="00983244" w:rsidRPr="002C48FF" w:rsidRDefault="00983244" w:rsidP="00983244">
            <w:pPr>
              <w:suppressAutoHyphens/>
              <w:spacing w:line="276" w:lineRule="auto"/>
              <w:contextualSpacing/>
              <w:jc w:val="center"/>
              <w:textAlignment w:val="baseline"/>
              <w:rPr>
                <w:rFonts w:asciiTheme="majorHAnsi" w:hAnsiTheme="majorHAnsi"/>
              </w:rPr>
            </w:pPr>
            <w:r w:rsidRPr="002C48FF">
              <w:rPr>
                <w:rFonts w:ascii="Cambria" w:hAnsi="Cambria"/>
                <w:b/>
                <w:sz w:val="26"/>
                <w:szCs w:val="26"/>
              </w:rPr>
              <w:t>PODSTAWY WYKLUCZENIA</w:t>
            </w:r>
          </w:p>
        </w:tc>
      </w:tr>
    </w:tbl>
    <w:p w14:paraId="4C3DEF83" w14:textId="77777777" w:rsidR="00BE42AE" w:rsidRPr="002C48FF" w:rsidRDefault="00BE42AE" w:rsidP="00627C7D">
      <w:pPr>
        <w:pStyle w:val="Kolorowalistaakcent11"/>
        <w:widowControl w:val="0"/>
        <w:spacing w:before="0" w:after="0" w:line="276" w:lineRule="auto"/>
        <w:ind w:left="0"/>
        <w:contextualSpacing w:val="0"/>
        <w:outlineLvl w:val="3"/>
        <w:rPr>
          <w:rFonts w:asciiTheme="majorHAnsi" w:hAnsiTheme="majorHAnsi" w:cs="Arial"/>
          <w:bCs/>
          <w:sz w:val="16"/>
          <w:szCs w:val="16"/>
          <w:lang w:eastAsia="pl-PL"/>
        </w:rPr>
      </w:pPr>
    </w:p>
    <w:p w14:paraId="30DAB124" w14:textId="4C050921" w:rsidR="00430F97" w:rsidRPr="002C48FF" w:rsidRDefault="00430F97" w:rsidP="00E750E7">
      <w:pPr>
        <w:pStyle w:val="Kolorowalistaakcent11"/>
        <w:numPr>
          <w:ilvl w:val="1"/>
          <w:numId w:val="28"/>
        </w:numPr>
        <w:tabs>
          <w:tab w:val="left" w:pos="567"/>
        </w:tabs>
        <w:autoSpaceDE w:val="0"/>
        <w:autoSpaceDN w:val="0"/>
        <w:adjustRightInd w:val="0"/>
        <w:spacing w:before="0" w:after="0" w:line="276" w:lineRule="auto"/>
        <w:ind w:left="567" w:hanging="567"/>
        <w:rPr>
          <w:rFonts w:asciiTheme="majorHAnsi" w:hAnsiTheme="majorHAnsi" w:cs="Arial"/>
          <w:sz w:val="24"/>
          <w:szCs w:val="24"/>
        </w:rPr>
      </w:pPr>
      <w:r w:rsidRPr="002C48FF">
        <w:rPr>
          <w:rFonts w:asciiTheme="majorHAnsi" w:hAnsiTheme="majorHAnsi" w:cs="Arial"/>
          <w:sz w:val="24"/>
          <w:szCs w:val="24"/>
        </w:rPr>
        <w:t xml:space="preserve">Z postępowania o udzielenie zamówienia wyklucza się Wykonawcę, w stosunku, do którego zachodzi którakolwiek z okoliczności, o których mowa w art. </w:t>
      </w:r>
      <w:r w:rsidR="00C41056" w:rsidRPr="002C48FF">
        <w:rPr>
          <w:rFonts w:asciiTheme="majorHAnsi" w:hAnsiTheme="majorHAnsi" w:cs="Arial"/>
          <w:sz w:val="24"/>
          <w:szCs w:val="24"/>
        </w:rPr>
        <w:t xml:space="preserve">108 </w:t>
      </w:r>
      <w:r w:rsidRPr="002C48FF">
        <w:rPr>
          <w:rFonts w:asciiTheme="majorHAnsi" w:hAnsiTheme="majorHAnsi" w:cs="Arial"/>
          <w:sz w:val="24"/>
          <w:szCs w:val="24"/>
        </w:rPr>
        <w:t>ustawy</w:t>
      </w:r>
      <w:r w:rsidR="001B764C" w:rsidRPr="002C48FF">
        <w:rPr>
          <w:rFonts w:asciiTheme="majorHAnsi" w:hAnsiTheme="majorHAnsi" w:cs="Arial"/>
          <w:sz w:val="24"/>
          <w:szCs w:val="24"/>
        </w:rPr>
        <w:t xml:space="preserve"> </w:t>
      </w:r>
      <w:proofErr w:type="spellStart"/>
      <w:r w:rsidR="001B764C" w:rsidRPr="002C48FF">
        <w:rPr>
          <w:rFonts w:asciiTheme="majorHAnsi" w:hAnsiTheme="majorHAnsi" w:cs="Arial"/>
          <w:sz w:val="24"/>
          <w:szCs w:val="24"/>
        </w:rPr>
        <w:t>Pzp</w:t>
      </w:r>
      <w:proofErr w:type="spellEnd"/>
      <w:r w:rsidR="00CC0E33" w:rsidRPr="002C48FF">
        <w:rPr>
          <w:rFonts w:asciiTheme="majorHAnsi" w:hAnsiTheme="majorHAnsi" w:cs="Arial"/>
          <w:sz w:val="24"/>
          <w:szCs w:val="24"/>
        </w:rPr>
        <w:t xml:space="preserve"> tj. wykonawcę:</w:t>
      </w:r>
    </w:p>
    <w:p w14:paraId="4F0B1476" w14:textId="6F34F6AF" w:rsidR="00CC0E33" w:rsidRPr="002C48FF" w:rsidRDefault="00CC0E33" w:rsidP="00627C7D">
      <w:pPr>
        <w:shd w:val="clear" w:color="auto" w:fill="FFFFFF"/>
        <w:spacing w:line="276" w:lineRule="auto"/>
        <w:ind w:left="1134" w:hanging="567"/>
        <w:jc w:val="both"/>
        <w:rPr>
          <w:rFonts w:ascii="Cambria" w:hAnsi="Cambria"/>
        </w:rPr>
      </w:pPr>
      <w:r w:rsidRPr="002C48FF">
        <w:rPr>
          <w:rStyle w:val="alb"/>
          <w:rFonts w:ascii="Cambria" w:hAnsi="Cambria"/>
        </w:rPr>
        <w:t xml:space="preserve">1) </w:t>
      </w:r>
      <w:r w:rsidRPr="002C48FF">
        <w:rPr>
          <w:rFonts w:ascii="Cambria" w:hAnsi="Cambria"/>
        </w:rPr>
        <w:t>będącego osobą fizyczną, którego prawomocnie skazano za przestępstwo:</w:t>
      </w:r>
    </w:p>
    <w:p w14:paraId="771CD552" w14:textId="3109D218" w:rsidR="00CC0E33" w:rsidRPr="002C48FF" w:rsidRDefault="00CC0E33" w:rsidP="00674295">
      <w:pPr>
        <w:shd w:val="clear" w:color="auto" w:fill="FFFFFF"/>
        <w:spacing w:line="276" w:lineRule="auto"/>
        <w:ind w:left="1276" w:hanging="425"/>
        <w:jc w:val="both"/>
        <w:rPr>
          <w:rFonts w:ascii="Cambria" w:hAnsi="Cambria"/>
        </w:rPr>
      </w:pPr>
      <w:r w:rsidRPr="002C48FF">
        <w:rPr>
          <w:rStyle w:val="alb"/>
          <w:rFonts w:ascii="Cambria" w:hAnsi="Cambria"/>
        </w:rPr>
        <w:t xml:space="preserve">a) </w:t>
      </w:r>
      <w:r w:rsidRPr="002C48FF">
        <w:rPr>
          <w:rStyle w:val="alb"/>
          <w:rFonts w:ascii="Cambria" w:hAnsi="Cambria"/>
        </w:rPr>
        <w:tab/>
      </w:r>
      <w:r w:rsidRPr="002C48FF">
        <w:rPr>
          <w:rFonts w:ascii="Cambria" w:hAnsi="Cambria"/>
        </w:rPr>
        <w:t xml:space="preserve">udziału w zorganizowanej grupie przestępczej albo związku mającym na celu popełnienie przestępstwa lub przestępstwa skarbowego, o którym mowa w </w:t>
      </w:r>
      <w:hyperlink r:id="rId9" w:anchor="/document/16798683?unitId=art(258)&amp;cm=DOCUMENT" w:tgtFrame="_blank" w:history="1">
        <w:r w:rsidRPr="002C48FF">
          <w:rPr>
            <w:rStyle w:val="Hipercze"/>
            <w:rFonts w:ascii="Cambria" w:hAnsi="Cambria"/>
            <w:color w:val="auto"/>
            <w:u w:val="none"/>
          </w:rPr>
          <w:t>art. 258</w:t>
        </w:r>
      </w:hyperlink>
      <w:r w:rsidRPr="002C48FF">
        <w:rPr>
          <w:rFonts w:ascii="Cambria" w:hAnsi="Cambria"/>
        </w:rPr>
        <w:t xml:space="preserve"> Kodeksu karnego,</w:t>
      </w:r>
    </w:p>
    <w:p w14:paraId="28309E8E" w14:textId="60CDA148" w:rsidR="00CC0E33" w:rsidRPr="002C48FF" w:rsidRDefault="00CC0E33" w:rsidP="00674295">
      <w:pPr>
        <w:shd w:val="clear" w:color="auto" w:fill="FFFFFF"/>
        <w:spacing w:line="276" w:lineRule="auto"/>
        <w:ind w:left="1276" w:hanging="425"/>
        <w:jc w:val="both"/>
        <w:rPr>
          <w:rFonts w:ascii="Cambria" w:hAnsi="Cambria"/>
        </w:rPr>
      </w:pPr>
      <w:r w:rsidRPr="002C48FF">
        <w:rPr>
          <w:rStyle w:val="alb"/>
          <w:rFonts w:ascii="Cambria" w:hAnsi="Cambria"/>
        </w:rPr>
        <w:t>b)</w:t>
      </w:r>
      <w:r w:rsidRPr="002C48FF">
        <w:rPr>
          <w:rStyle w:val="alb"/>
          <w:rFonts w:ascii="Cambria" w:hAnsi="Cambria"/>
        </w:rPr>
        <w:tab/>
      </w:r>
      <w:r w:rsidRPr="002C48FF">
        <w:rPr>
          <w:rFonts w:ascii="Cambria" w:hAnsi="Cambria"/>
        </w:rPr>
        <w:t xml:space="preserve">handlu ludźmi, o którym mowa w </w:t>
      </w:r>
      <w:hyperlink r:id="rId10" w:anchor="/document/16798683?unitId=art(189(a))&amp;cm=DOCUMENT" w:tgtFrame="_blank" w:history="1">
        <w:r w:rsidRPr="002C48FF">
          <w:rPr>
            <w:rStyle w:val="Hipercze"/>
            <w:rFonts w:ascii="Cambria" w:hAnsi="Cambria"/>
            <w:color w:val="auto"/>
            <w:u w:val="none"/>
          </w:rPr>
          <w:t>art. 189a</w:t>
        </w:r>
      </w:hyperlink>
      <w:r w:rsidRPr="002C48FF">
        <w:rPr>
          <w:rFonts w:ascii="Cambria" w:hAnsi="Cambria"/>
        </w:rPr>
        <w:t xml:space="preserve"> Kodeksu karnego,</w:t>
      </w:r>
    </w:p>
    <w:p w14:paraId="6C3F797C" w14:textId="4BB13AB2" w:rsidR="00CC0E33" w:rsidRPr="002C48FF" w:rsidRDefault="00CC0E33" w:rsidP="00674295">
      <w:pPr>
        <w:shd w:val="clear" w:color="auto" w:fill="FFFFFF"/>
        <w:spacing w:line="276" w:lineRule="auto"/>
        <w:ind w:left="1276" w:hanging="425"/>
        <w:jc w:val="both"/>
        <w:rPr>
          <w:rFonts w:ascii="Cambria" w:hAnsi="Cambria"/>
        </w:rPr>
      </w:pPr>
      <w:r w:rsidRPr="002C48FF">
        <w:rPr>
          <w:rStyle w:val="alb"/>
          <w:rFonts w:ascii="Cambria" w:hAnsi="Cambria"/>
        </w:rPr>
        <w:t>c)</w:t>
      </w:r>
      <w:r w:rsidRPr="002C48FF">
        <w:rPr>
          <w:rStyle w:val="alb"/>
          <w:rFonts w:ascii="Cambria" w:hAnsi="Cambria"/>
        </w:rPr>
        <w:tab/>
      </w:r>
      <w:r w:rsidRPr="002C48FF">
        <w:rPr>
          <w:rFonts w:ascii="Cambria" w:hAnsi="Cambria"/>
        </w:rPr>
        <w:t xml:space="preserve">o którym mowa w </w:t>
      </w:r>
      <w:hyperlink r:id="rId11" w:anchor="/document/16798683?unitId=art(228)&amp;cm=DOCUMENT" w:tgtFrame="_blank" w:history="1">
        <w:r w:rsidRPr="002C48FF">
          <w:rPr>
            <w:rStyle w:val="Hipercze"/>
            <w:rFonts w:ascii="Cambria" w:hAnsi="Cambria"/>
            <w:color w:val="auto"/>
            <w:u w:val="none"/>
          </w:rPr>
          <w:t>art. 228-230a</w:t>
        </w:r>
      </w:hyperlink>
      <w:r w:rsidRPr="002C48FF">
        <w:rPr>
          <w:rFonts w:ascii="Cambria" w:hAnsi="Cambria"/>
        </w:rPr>
        <w:t xml:space="preserve">, </w:t>
      </w:r>
      <w:hyperlink r:id="rId12" w:anchor="/document/16798683?unitId=art(250(a))&amp;cm=DOCUMENT" w:tgtFrame="_blank" w:history="1">
        <w:r w:rsidRPr="002C48FF">
          <w:rPr>
            <w:rStyle w:val="Hipercze"/>
            <w:rFonts w:ascii="Cambria" w:hAnsi="Cambria"/>
            <w:color w:val="auto"/>
            <w:u w:val="none"/>
          </w:rPr>
          <w:t>art. 250a</w:t>
        </w:r>
      </w:hyperlink>
      <w:r w:rsidRPr="002C48FF">
        <w:rPr>
          <w:rFonts w:ascii="Cambria" w:hAnsi="Cambria"/>
        </w:rPr>
        <w:t xml:space="preserve"> Kodeksu karnego lub w art. 46 lub art. 48 ustawy z dnia 25 czerwca 2010 r. o sporcie,</w:t>
      </w:r>
    </w:p>
    <w:p w14:paraId="5A248A53" w14:textId="69259BF3" w:rsidR="00CC0E33" w:rsidRPr="002C48FF" w:rsidRDefault="00CC0E33" w:rsidP="00674295">
      <w:pPr>
        <w:shd w:val="clear" w:color="auto" w:fill="FFFFFF"/>
        <w:spacing w:line="276" w:lineRule="auto"/>
        <w:ind w:left="1276" w:hanging="425"/>
        <w:jc w:val="both"/>
        <w:rPr>
          <w:rFonts w:ascii="Cambria" w:hAnsi="Cambria"/>
        </w:rPr>
      </w:pPr>
      <w:r w:rsidRPr="002C48FF">
        <w:rPr>
          <w:rStyle w:val="alb"/>
          <w:rFonts w:ascii="Cambria" w:hAnsi="Cambria"/>
        </w:rPr>
        <w:t>d)</w:t>
      </w:r>
      <w:r w:rsidRPr="002C48FF">
        <w:rPr>
          <w:rStyle w:val="alb"/>
          <w:rFonts w:ascii="Cambria" w:hAnsi="Cambria"/>
        </w:rPr>
        <w:tab/>
      </w:r>
      <w:r w:rsidRPr="002C48FF">
        <w:rPr>
          <w:rFonts w:ascii="Cambria" w:hAnsi="Cambria"/>
        </w:rPr>
        <w:t xml:space="preserve">finansowania przestępstwa o charakterze terrorystycznym, o którym mowa w </w:t>
      </w:r>
      <w:hyperlink r:id="rId13" w:anchor="/document/16798683?unitId=art(165(a))&amp;cm=DOCUMENT" w:tgtFrame="_blank" w:history="1">
        <w:r w:rsidRPr="002C48FF">
          <w:rPr>
            <w:rStyle w:val="Hipercze"/>
            <w:rFonts w:ascii="Cambria" w:hAnsi="Cambria"/>
            <w:color w:val="auto"/>
            <w:u w:val="none"/>
          </w:rPr>
          <w:t>art. 165a</w:t>
        </w:r>
      </w:hyperlink>
      <w:r w:rsidRPr="002C48FF">
        <w:rPr>
          <w:rFonts w:ascii="Cambria" w:hAnsi="Cambria"/>
        </w:rPr>
        <w:t xml:space="preserve"> Kodeksu karnego, lub przestępstwo udaremniania lub utrudniania stwierdzenia przestępnego pochodzenia pieniędzy lub ukrywania ich pochodzenia, o którym mowa w </w:t>
      </w:r>
      <w:hyperlink r:id="rId14" w:anchor="/document/16798683?unitId=art(299)&amp;cm=DOCUMENT" w:tgtFrame="_blank" w:history="1">
        <w:r w:rsidRPr="002C48FF">
          <w:rPr>
            <w:rStyle w:val="Hipercze"/>
            <w:rFonts w:ascii="Cambria" w:hAnsi="Cambria"/>
            <w:color w:val="auto"/>
            <w:u w:val="none"/>
          </w:rPr>
          <w:t>art. 299</w:t>
        </w:r>
      </w:hyperlink>
      <w:r w:rsidRPr="002C48FF">
        <w:rPr>
          <w:rFonts w:ascii="Cambria" w:hAnsi="Cambria"/>
        </w:rPr>
        <w:t xml:space="preserve"> Kodeksu karnego,</w:t>
      </w:r>
    </w:p>
    <w:p w14:paraId="46DB6ACB" w14:textId="62DC9896" w:rsidR="00CC0E33" w:rsidRPr="002C48FF" w:rsidRDefault="00CC0E33" w:rsidP="00674295">
      <w:pPr>
        <w:shd w:val="clear" w:color="auto" w:fill="FFFFFF"/>
        <w:spacing w:line="276" w:lineRule="auto"/>
        <w:ind w:left="1276" w:hanging="425"/>
        <w:jc w:val="both"/>
        <w:rPr>
          <w:rFonts w:ascii="Cambria" w:hAnsi="Cambria"/>
        </w:rPr>
      </w:pPr>
      <w:r w:rsidRPr="002C48FF">
        <w:rPr>
          <w:rStyle w:val="alb"/>
          <w:rFonts w:ascii="Cambria" w:hAnsi="Cambria"/>
        </w:rPr>
        <w:t>e)</w:t>
      </w:r>
      <w:r w:rsidRPr="002C48FF">
        <w:rPr>
          <w:rStyle w:val="alb"/>
          <w:rFonts w:ascii="Cambria" w:hAnsi="Cambria"/>
        </w:rPr>
        <w:tab/>
      </w:r>
      <w:r w:rsidRPr="002C48FF">
        <w:rPr>
          <w:rFonts w:ascii="Cambria" w:hAnsi="Cambria"/>
        </w:rPr>
        <w:t xml:space="preserve">o charakterze terrorystycznym, o którym mowa w </w:t>
      </w:r>
      <w:hyperlink r:id="rId15" w:anchor="/document/16798683?unitId=art(115)par(20)&amp;cm=DOCUMENT" w:tgtFrame="_blank" w:history="1">
        <w:r w:rsidRPr="002C48FF">
          <w:rPr>
            <w:rStyle w:val="Hipercze"/>
            <w:rFonts w:ascii="Cambria" w:hAnsi="Cambria"/>
            <w:color w:val="auto"/>
            <w:u w:val="none"/>
          </w:rPr>
          <w:t>art. 115 § 20</w:t>
        </w:r>
      </w:hyperlink>
      <w:r w:rsidRPr="002C48FF">
        <w:rPr>
          <w:rFonts w:ascii="Cambria" w:hAnsi="Cambria"/>
        </w:rPr>
        <w:t xml:space="preserve"> Kodeksu karnego, lub mające na celu popełnienie tego przestępstwa,</w:t>
      </w:r>
    </w:p>
    <w:p w14:paraId="6A9CC303" w14:textId="3C36E621" w:rsidR="00CC0E33" w:rsidRPr="002C48FF" w:rsidRDefault="00CC0E33" w:rsidP="00674295">
      <w:pPr>
        <w:shd w:val="clear" w:color="auto" w:fill="FFFFFF"/>
        <w:spacing w:line="276" w:lineRule="auto"/>
        <w:ind w:left="1276" w:hanging="425"/>
        <w:jc w:val="both"/>
        <w:rPr>
          <w:rFonts w:ascii="Cambria" w:hAnsi="Cambria"/>
        </w:rPr>
      </w:pPr>
      <w:r w:rsidRPr="002C48FF">
        <w:rPr>
          <w:rStyle w:val="alb"/>
          <w:rFonts w:ascii="Cambria" w:hAnsi="Cambria"/>
        </w:rPr>
        <w:t>f) </w:t>
      </w:r>
      <w:r w:rsidRPr="002C48FF">
        <w:rPr>
          <w:rStyle w:val="alb"/>
          <w:rFonts w:ascii="Cambria" w:hAnsi="Cambria"/>
        </w:rPr>
        <w:tab/>
      </w:r>
      <w:r w:rsidRPr="002C48FF">
        <w:rPr>
          <w:rFonts w:ascii="Cambria" w:hAnsi="Cambria"/>
        </w:rPr>
        <w:t xml:space="preserve">powierzenia wykonywania pracy małoletniemu cudzoziemcowi, o którym mowa w </w:t>
      </w:r>
      <w:hyperlink r:id="rId16" w:anchor="/document/17896506?unitId=art(9)ust(2)&amp;cm=DOCUMENT" w:tgtFrame="_blank" w:history="1">
        <w:r w:rsidRPr="002C48FF">
          <w:rPr>
            <w:rStyle w:val="Hipercze"/>
            <w:rFonts w:ascii="Cambria" w:hAnsi="Cambria"/>
            <w:color w:val="auto"/>
            <w:u w:val="none"/>
          </w:rPr>
          <w:t>art. 9 ust. 2</w:t>
        </w:r>
      </w:hyperlink>
      <w:r w:rsidRPr="002C48FF">
        <w:rPr>
          <w:rFonts w:ascii="Cambria" w:hAnsi="Cambria"/>
        </w:rPr>
        <w:t xml:space="preserve"> ustawy z dnia 15 czerwca 2012 r. o skutkach powierzania wykonywania pracy cudzoziemcom przebywającym wbrew przepisom na terytorium Rzeczypospolitej Polskiej (Dz. U. poz. 769),</w:t>
      </w:r>
    </w:p>
    <w:p w14:paraId="1AF23F0E" w14:textId="212743F3" w:rsidR="00CC0E33" w:rsidRPr="002C48FF" w:rsidRDefault="00CC0E33" w:rsidP="00674295">
      <w:pPr>
        <w:shd w:val="clear" w:color="auto" w:fill="FFFFFF"/>
        <w:spacing w:line="276" w:lineRule="auto"/>
        <w:ind w:left="1276" w:hanging="425"/>
        <w:jc w:val="both"/>
        <w:rPr>
          <w:rFonts w:ascii="Cambria" w:hAnsi="Cambria"/>
        </w:rPr>
      </w:pPr>
      <w:r w:rsidRPr="002C48FF">
        <w:rPr>
          <w:rStyle w:val="alb"/>
          <w:rFonts w:ascii="Cambria" w:hAnsi="Cambria"/>
        </w:rPr>
        <w:t>g)</w:t>
      </w:r>
      <w:r w:rsidRPr="002C48FF">
        <w:rPr>
          <w:rStyle w:val="alb"/>
          <w:rFonts w:ascii="Cambria" w:hAnsi="Cambria"/>
        </w:rPr>
        <w:tab/>
      </w:r>
      <w:r w:rsidRPr="002C48FF">
        <w:rPr>
          <w:rFonts w:ascii="Cambria" w:hAnsi="Cambria"/>
        </w:rPr>
        <w:t xml:space="preserve">przeciwko obrotowi gospodarczemu, o których mowa w </w:t>
      </w:r>
      <w:hyperlink r:id="rId17" w:anchor="/document/16798683?unitId=art(296)&amp;cm=DOCUMENT" w:tgtFrame="_blank" w:history="1">
        <w:r w:rsidRPr="002C48FF">
          <w:rPr>
            <w:rStyle w:val="Hipercze"/>
            <w:rFonts w:ascii="Cambria" w:hAnsi="Cambria"/>
            <w:color w:val="auto"/>
            <w:u w:val="none"/>
          </w:rPr>
          <w:t>art. 296-307</w:t>
        </w:r>
      </w:hyperlink>
      <w:r w:rsidRPr="002C48FF">
        <w:rPr>
          <w:rFonts w:ascii="Cambria" w:hAnsi="Cambria"/>
        </w:rPr>
        <w:t xml:space="preserve"> Kodeksu karnego, przestępstwo oszustwa, o którym mowa w </w:t>
      </w:r>
      <w:hyperlink r:id="rId18" w:anchor="/document/16798683?unitId=art(286)&amp;cm=DOCUMENT" w:tgtFrame="_blank" w:history="1">
        <w:r w:rsidRPr="002C48FF">
          <w:rPr>
            <w:rStyle w:val="Hipercze"/>
            <w:rFonts w:ascii="Cambria" w:hAnsi="Cambria"/>
            <w:color w:val="auto"/>
            <w:u w:val="none"/>
          </w:rPr>
          <w:t>art. 286</w:t>
        </w:r>
      </w:hyperlink>
      <w:r w:rsidRPr="002C48FF">
        <w:rPr>
          <w:rFonts w:ascii="Cambria" w:hAnsi="Cambria"/>
        </w:rPr>
        <w:t xml:space="preserve"> </w:t>
      </w:r>
      <w:r w:rsidRPr="002C48FF">
        <w:rPr>
          <w:rFonts w:ascii="Cambria" w:hAnsi="Cambria"/>
        </w:rPr>
        <w:lastRenderedPageBreak/>
        <w:t xml:space="preserve">Kodeksu karnego, przestępstwo przeciwko wiarygodności dokumentów, o których mowa w </w:t>
      </w:r>
      <w:hyperlink r:id="rId19" w:anchor="/document/16798683?unitId=art(270)&amp;cm=DOCUMENT" w:tgtFrame="_blank" w:history="1">
        <w:r w:rsidRPr="002C48FF">
          <w:rPr>
            <w:rStyle w:val="Hipercze"/>
            <w:rFonts w:ascii="Cambria" w:hAnsi="Cambria"/>
            <w:color w:val="auto"/>
            <w:u w:val="none"/>
          </w:rPr>
          <w:t>art. 270-277d</w:t>
        </w:r>
      </w:hyperlink>
      <w:r w:rsidRPr="002C48FF">
        <w:rPr>
          <w:rFonts w:ascii="Cambria" w:hAnsi="Cambria"/>
        </w:rPr>
        <w:t xml:space="preserve"> Kodeksu karnego, lub przestępstwo skarbowe,</w:t>
      </w:r>
    </w:p>
    <w:p w14:paraId="5A69C451" w14:textId="7A669173" w:rsidR="00CC0E33" w:rsidRPr="002C48FF" w:rsidRDefault="00CC0E33" w:rsidP="00674295">
      <w:pPr>
        <w:shd w:val="clear" w:color="auto" w:fill="FFFFFF"/>
        <w:spacing w:line="276" w:lineRule="auto"/>
        <w:ind w:left="1276" w:hanging="425"/>
        <w:jc w:val="both"/>
        <w:rPr>
          <w:rFonts w:ascii="Cambria" w:hAnsi="Cambria"/>
        </w:rPr>
      </w:pPr>
      <w:r w:rsidRPr="002C48FF">
        <w:rPr>
          <w:rStyle w:val="alb"/>
          <w:rFonts w:ascii="Cambria" w:hAnsi="Cambria"/>
        </w:rPr>
        <w:t>h)</w:t>
      </w:r>
      <w:r w:rsidRPr="002C48FF">
        <w:rPr>
          <w:rStyle w:val="alb"/>
          <w:rFonts w:ascii="Cambria" w:hAnsi="Cambria"/>
        </w:rPr>
        <w:tab/>
      </w:r>
      <w:r w:rsidRPr="002C48FF">
        <w:rPr>
          <w:rFonts w:ascii="Cambria" w:hAnsi="Cambria"/>
        </w:rPr>
        <w:t>o którym mowa w art. 9 ust. 1 i 3 lub art. 10 ustawy z dnia 15 czerwca 2012 r. o skutkach powierzania wykonywania pracy cudzoziemcom przebywającym wbrew przepisom na terytorium Rzeczypospolitej Polskiej</w:t>
      </w:r>
    </w:p>
    <w:p w14:paraId="269D352A" w14:textId="77777777" w:rsidR="00CC0E33" w:rsidRPr="002C48FF" w:rsidRDefault="00CC0E33" w:rsidP="00627C7D">
      <w:pPr>
        <w:pStyle w:val="text-justify"/>
        <w:shd w:val="clear" w:color="auto" w:fill="FFFFFF"/>
        <w:spacing w:before="120" w:beforeAutospacing="0" w:after="150" w:afterAutospacing="0" w:line="276" w:lineRule="auto"/>
        <w:ind w:left="1701" w:hanging="567"/>
        <w:jc w:val="both"/>
        <w:rPr>
          <w:rFonts w:ascii="Cambria" w:hAnsi="Cambria"/>
        </w:rPr>
      </w:pPr>
      <w:r w:rsidRPr="002C48FF">
        <w:rPr>
          <w:rFonts w:ascii="Cambria" w:hAnsi="Cambria"/>
        </w:rPr>
        <w:t>- lub za odpowiedni czyn zabroniony określony w przepisach prawa obcego;</w:t>
      </w:r>
    </w:p>
    <w:p w14:paraId="780D48A6" w14:textId="4BE6D041" w:rsidR="00CC0E33" w:rsidRPr="002C48FF" w:rsidRDefault="00CC0E33" w:rsidP="00627C7D">
      <w:pPr>
        <w:shd w:val="clear" w:color="auto" w:fill="FFFFFF"/>
        <w:spacing w:line="276" w:lineRule="auto"/>
        <w:ind w:left="1134" w:hanging="567"/>
        <w:jc w:val="both"/>
        <w:rPr>
          <w:rFonts w:ascii="Cambria" w:hAnsi="Cambria"/>
        </w:rPr>
      </w:pPr>
      <w:r w:rsidRPr="002C48FF">
        <w:rPr>
          <w:rStyle w:val="alb"/>
          <w:rFonts w:ascii="Cambria" w:hAnsi="Cambria"/>
        </w:rPr>
        <w:t>2)</w:t>
      </w:r>
      <w:r w:rsidRPr="002C48FF">
        <w:rPr>
          <w:rStyle w:val="alb"/>
          <w:rFonts w:ascii="Cambria" w:hAnsi="Cambria"/>
        </w:rPr>
        <w:tab/>
      </w:r>
      <w:r w:rsidRPr="002C48FF">
        <w:rPr>
          <w:rFonts w:ascii="Cambria" w:hAnsi="Cambria"/>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0A8F195" w14:textId="70D0219B" w:rsidR="00CC0E33" w:rsidRPr="002C48FF" w:rsidRDefault="00CC0E33" w:rsidP="00627C7D">
      <w:pPr>
        <w:shd w:val="clear" w:color="auto" w:fill="FFFFFF"/>
        <w:spacing w:line="276" w:lineRule="auto"/>
        <w:ind w:left="1134" w:hanging="567"/>
        <w:jc w:val="both"/>
        <w:rPr>
          <w:rFonts w:ascii="Cambria" w:hAnsi="Cambria"/>
        </w:rPr>
      </w:pPr>
      <w:r w:rsidRPr="002C48FF">
        <w:rPr>
          <w:rStyle w:val="alb"/>
          <w:rFonts w:ascii="Cambria" w:hAnsi="Cambria"/>
        </w:rPr>
        <w:t>3)</w:t>
      </w:r>
      <w:r w:rsidRPr="002C48FF">
        <w:rPr>
          <w:rStyle w:val="alb"/>
          <w:rFonts w:ascii="Cambria" w:hAnsi="Cambria"/>
        </w:rPr>
        <w:tab/>
      </w:r>
      <w:r w:rsidRPr="002C48FF">
        <w:rPr>
          <w:rFonts w:ascii="Cambria" w:hAnsi="Cambria"/>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C489C8C" w14:textId="7DA5717D" w:rsidR="00CC0E33" w:rsidRPr="002C48FF" w:rsidRDefault="00CC0E33" w:rsidP="00627C7D">
      <w:pPr>
        <w:shd w:val="clear" w:color="auto" w:fill="FFFFFF"/>
        <w:spacing w:line="276" w:lineRule="auto"/>
        <w:ind w:left="1134" w:hanging="567"/>
        <w:jc w:val="both"/>
        <w:rPr>
          <w:rFonts w:ascii="Cambria" w:hAnsi="Cambria"/>
        </w:rPr>
      </w:pPr>
      <w:r w:rsidRPr="002C48FF">
        <w:rPr>
          <w:rStyle w:val="alb"/>
          <w:rFonts w:ascii="Cambria" w:hAnsi="Cambria"/>
        </w:rPr>
        <w:t>4) </w:t>
      </w:r>
      <w:r w:rsidRPr="002C48FF">
        <w:rPr>
          <w:rStyle w:val="fn-ref"/>
          <w:rFonts w:ascii="Cambria" w:hAnsi="Cambria"/>
          <w:vertAlign w:val="superscript"/>
        </w:rPr>
        <w:tab/>
      </w:r>
      <w:r w:rsidRPr="002C48FF">
        <w:rPr>
          <w:rFonts w:ascii="Cambria" w:hAnsi="Cambria"/>
        </w:rPr>
        <w:t>wobec którego prawomocnie orzeczono zakaz ubiegania się o zamówienia publiczne;</w:t>
      </w:r>
    </w:p>
    <w:p w14:paraId="68AA8245" w14:textId="4EFFB295" w:rsidR="00CC0E33" w:rsidRPr="002C48FF" w:rsidRDefault="00CC0E33" w:rsidP="00627C7D">
      <w:pPr>
        <w:shd w:val="clear" w:color="auto" w:fill="FFFFFF"/>
        <w:spacing w:line="276" w:lineRule="auto"/>
        <w:ind w:left="1134" w:hanging="567"/>
        <w:jc w:val="both"/>
        <w:rPr>
          <w:rFonts w:ascii="Cambria" w:hAnsi="Cambria"/>
        </w:rPr>
      </w:pPr>
      <w:r w:rsidRPr="002C48FF">
        <w:rPr>
          <w:rStyle w:val="alb"/>
          <w:rFonts w:ascii="Cambria" w:hAnsi="Cambria"/>
        </w:rPr>
        <w:t>5)</w:t>
      </w:r>
      <w:r w:rsidRPr="002C48FF">
        <w:rPr>
          <w:rStyle w:val="alb"/>
          <w:rFonts w:ascii="Cambria" w:hAnsi="Cambria"/>
        </w:rPr>
        <w:tab/>
      </w:r>
      <w:r w:rsidRPr="002C48FF">
        <w:rPr>
          <w:rFonts w:ascii="Cambria" w:hAnsi="Cambria"/>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0" w:anchor="/document/17337528?cm=DOCUMENT" w:tgtFrame="_blank" w:history="1">
        <w:r w:rsidRPr="002C48FF">
          <w:rPr>
            <w:rStyle w:val="Hipercze"/>
            <w:rFonts w:ascii="Cambria" w:hAnsi="Cambria"/>
            <w:color w:val="auto"/>
            <w:u w:val="none"/>
          </w:rPr>
          <w:t>ustawy</w:t>
        </w:r>
      </w:hyperlink>
      <w:r w:rsidRPr="002C48FF">
        <w:rPr>
          <w:rFonts w:ascii="Cambria" w:hAnsi="Cambria"/>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705481FB" w14:textId="4272E6CE" w:rsidR="00CC0E33" w:rsidRPr="002C48FF" w:rsidRDefault="00CC0E33" w:rsidP="00627C7D">
      <w:pPr>
        <w:shd w:val="clear" w:color="auto" w:fill="FFFFFF"/>
        <w:spacing w:line="276" w:lineRule="auto"/>
        <w:ind w:left="1134" w:hanging="567"/>
        <w:jc w:val="both"/>
        <w:rPr>
          <w:rFonts w:ascii="Cambria" w:hAnsi="Cambria"/>
        </w:rPr>
      </w:pPr>
      <w:r w:rsidRPr="002C48FF">
        <w:rPr>
          <w:rStyle w:val="alb"/>
          <w:rFonts w:ascii="Cambria" w:hAnsi="Cambria"/>
        </w:rPr>
        <w:t>6)</w:t>
      </w:r>
      <w:r w:rsidRPr="002C48FF">
        <w:rPr>
          <w:rStyle w:val="alb"/>
          <w:rFonts w:ascii="Cambria" w:hAnsi="Cambria"/>
        </w:rPr>
        <w:tab/>
      </w:r>
      <w:r w:rsidRPr="002C48FF">
        <w:rPr>
          <w:rFonts w:ascii="Cambria" w:hAnsi="Cambria"/>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1" w:anchor="/document/17337528?cm=DOCUMENT" w:tgtFrame="_blank" w:history="1">
        <w:r w:rsidRPr="002C48FF">
          <w:rPr>
            <w:rStyle w:val="Hipercze"/>
            <w:rFonts w:ascii="Cambria" w:hAnsi="Cambria"/>
            <w:color w:val="auto"/>
            <w:u w:val="none"/>
          </w:rPr>
          <w:t>ustawy</w:t>
        </w:r>
      </w:hyperlink>
      <w:r w:rsidRPr="002C48FF">
        <w:rPr>
          <w:rFonts w:ascii="Cambria" w:hAnsi="Cambria"/>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40B4493B" w14:textId="77777777" w:rsidR="00674295" w:rsidRPr="002C48FF" w:rsidRDefault="00674295" w:rsidP="00627C7D">
      <w:pPr>
        <w:pStyle w:val="Kolorowalistaakcent11"/>
        <w:tabs>
          <w:tab w:val="left" w:pos="567"/>
        </w:tabs>
        <w:autoSpaceDE w:val="0"/>
        <w:autoSpaceDN w:val="0"/>
        <w:adjustRightInd w:val="0"/>
        <w:spacing w:before="0" w:after="0" w:line="276" w:lineRule="auto"/>
        <w:ind w:left="567"/>
        <w:rPr>
          <w:rFonts w:asciiTheme="majorHAnsi" w:hAnsiTheme="majorHAnsi" w:cs="Arial"/>
          <w:bCs/>
          <w:sz w:val="24"/>
          <w:szCs w:val="24"/>
        </w:rPr>
      </w:pPr>
    </w:p>
    <w:p w14:paraId="698A30F2" w14:textId="5CE08AFF" w:rsidR="00F757DA" w:rsidRPr="002C48FF" w:rsidRDefault="00F757DA" w:rsidP="00627C7D">
      <w:pPr>
        <w:pStyle w:val="Kolorowalistaakcent11"/>
        <w:tabs>
          <w:tab w:val="left" w:pos="567"/>
        </w:tabs>
        <w:autoSpaceDE w:val="0"/>
        <w:autoSpaceDN w:val="0"/>
        <w:adjustRightInd w:val="0"/>
        <w:spacing w:before="0" w:after="0" w:line="276" w:lineRule="auto"/>
        <w:ind w:left="567"/>
        <w:rPr>
          <w:rFonts w:asciiTheme="majorHAnsi" w:hAnsiTheme="majorHAnsi" w:cs="Arial"/>
          <w:bCs/>
          <w:sz w:val="24"/>
          <w:szCs w:val="24"/>
        </w:rPr>
      </w:pPr>
      <w:r w:rsidRPr="002C48FF">
        <w:rPr>
          <w:rFonts w:asciiTheme="majorHAnsi" w:hAnsiTheme="majorHAnsi" w:cs="Arial"/>
          <w:sz w:val="24"/>
          <w:szCs w:val="24"/>
        </w:rPr>
        <w:t xml:space="preserve">Zamawiający </w:t>
      </w:r>
      <w:r w:rsidRPr="002C48FF">
        <w:rPr>
          <w:rFonts w:asciiTheme="majorHAnsi" w:hAnsiTheme="majorHAnsi" w:cs="Arial"/>
          <w:b/>
          <w:sz w:val="24"/>
          <w:szCs w:val="24"/>
          <w:u w:val="single"/>
        </w:rPr>
        <w:t xml:space="preserve">nie </w:t>
      </w:r>
      <w:r w:rsidRPr="002C48FF">
        <w:rPr>
          <w:rFonts w:asciiTheme="majorHAnsi" w:hAnsiTheme="majorHAnsi" w:cs="Arial"/>
          <w:b/>
          <w:bCs/>
          <w:sz w:val="24"/>
          <w:szCs w:val="24"/>
          <w:u w:val="single"/>
        </w:rPr>
        <w:t>przewiduje</w:t>
      </w:r>
      <w:r w:rsidRPr="002C48FF">
        <w:rPr>
          <w:rFonts w:asciiTheme="majorHAnsi" w:hAnsiTheme="majorHAnsi" w:cs="Arial"/>
          <w:bCs/>
          <w:sz w:val="24"/>
          <w:szCs w:val="24"/>
        </w:rPr>
        <w:t xml:space="preserve"> podstaw wykluczenia wskazanych w art. 109 ustawy</w:t>
      </w:r>
      <w:r w:rsidR="00674295" w:rsidRPr="002C48FF">
        <w:rPr>
          <w:rFonts w:asciiTheme="majorHAnsi" w:hAnsiTheme="majorHAnsi" w:cs="Arial"/>
          <w:bCs/>
          <w:sz w:val="24"/>
          <w:szCs w:val="24"/>
        </w:rPr>
        <w:t xml:space="preserve"> </w:t>
      </w:r>
      <w:proofErr w:type="spellStart"/>
      <w:r w:rsidR="00674295" w:rsidRPr="002C48FF">
        <w:rPr>
          <w:rFonts w:asciiTheme="majorHAnsi" w:hAnsiTheme="majorHAnsi" w:cs="Arial"/>
          <w:bCs/>
          <w:sz w:val="24"/>
          <w:szCs w:val="24"/>
        </w:rPr>
        <w:t>Pzp</w:t>
      </w:r>
      <w:proofErr w:type="spellEnd"/>
      <w:r w:rsidRPr="002C48FF">
        <w:rPr>
          <w:rFonts w:asciiTheme="majorHAnsi" w:hAnsiTheme="majorHAnsi" w:cs="Arial"/>
          <w:bCs/>
          <w:sz w:val="24"/>
          <w:szCs w:val="24"/>
        </w:rPr>
        <w:t>.</w:t>
      </w:r>
    </w:p>
    <w:p w14:paraId="481BB029" w14:textId="2B8D5864" w:rsidR="00FD64F6" w:rsidRPr="002C48FF" w:rsidRDefault="00FD64F6" w:rsidP="00FD64F6">
      <w:pPr>
        <w:pStyle w:val="kolorowalistaakcent110"/>
        <w:autoSpaceDE w:val="0"/>
        <w:autoSpaceDN w:val="0"/>
        <w:adjustRightInd w:val="0"/>
        <w:spacing w:before="0" w:beforeAutospacing="0" w:after="0" w:afterAutospacing="0" w:line="276" w:lineRule="auto"/>
        <w:ind w:left="720" w:hanging="720"/>
        <w:contextualSpacing/>
      </w:pPr>
      <w:r w:rsidRPr="002C48FF">
        <w:rPr>
          <w:rFonts w:hAnsiTheme="majorHAnsi"/>
          <w:b/>
          <w:bCs/>
          <w:sz w:val="24"/>
          <w:szCs w:val="24"/>
        </w:rPr>
        <w:t>7.3.</w:t>
      </w:r>
      <w:r w:rsidRPr="002C48FF">
        <w:rPr>
          <w:rFonts w:ascii="Times New Roman" w:hAnsi="Times New Roman" w:cs="Times New Roman"/>
          <w:b/>
          <w:bCs/>
          <w:sz w:val="14"/>
          <w:szCs w:val="14"/>
        </w:rPr>
        <w:t xml:space="preserve">       </w:t>
      </w:r>
      <w:r w:rsidRPr="002C48FF">
        <w:rPr>
          <w:rFonts w:hAnsiTheme="majorHAnsi" w:cs="Arial"/>
          <w:b/>
          <w:bCs/>
          <w:sz w:val="24"/>
          <w:szCs w:val="24"/>
        </w:rPr>
        <w:t>Z post</w:t>
      </w:r>
      <w:r w:rsidRPr="002C48FF">
        <w:rPr>
          <w:rFonts w:hAnsiTheme="majorHAnsi" w:cs="Arial"/>
          <w:b/>
          <w:bCs/>
          <w:sz w:val="24"/>
          <w:szCs w:val="24"/>
        </w:rPr>
        <w:t>ę</w:t>
      </w:r>
      <w:r w:rsidRPr="002C48FF">
        <w:rPr>
          <w:rFonts w:hAnsiTheme="majorHAnsi" w:cs="Arial"/>
          <w:b/>
          <w:bCs/>
          <w:sz w:val="24"/>
          <w:szCs w:val="24"/>
        </w:rPr>
        <w:t>powania o udzielenie zam</w:t>
      </w:r>
      <w:r w:rsidRPr="002C48FF">
        <w:rPr>
          <w:rFonts w:hAnsiTheme="majorHAnsi" w:cs="Arial"/>
          <w:b/>
          <w:bCs/>
          <w:sz w:val="24"/>
          <w:szCs w:val="24"/>
        </w:rPr>
        <w:t>ó</w:t>
      </w:r>
      <w:r w:rsidRPr="002C48FF">
        <w:rPr>
          <w:rFonts w:hAnsiTheme="majorHAnsi" w:cs="Arial"/>
          <w:b/>
          <w:bCs/>
          <w:sz w:val="24"/>
          <w:szCs w:val="24"/>
        </w:rPr>
        <w:t>wienia wyklucza si</w:t>
      </w:r>
      <w:r w:rsidRPr="002C48FF">
        <w:rPr>
          <w:rFonts w:hAnsiTheme="majorHAnsi" w:cs="Arial"/>
          <w:b/>
          <w:bCs/>
          <w:sz w:val="24"/>
          <w:szCs w:val="24"/>
        </w:rPr>
        <w:t>ę</w:t>
      </w:r>
      <w:r w:rsidRPr="002C48FF">
        <w:rPr>
          <w:rFonts w:hAnsiTheme="majorHAnsi" w:cs="Arial"/>
          <w:b/>
          <w:bCs/>
          <w:sz w:val="24"/>
          <w:szCs w:val="24"/>
        </w:rPr>
        <w:t xml:space="preserve"> Wykonawc</w:t>
      </w:r>
      <w:r w:rsidRPr="002C48FF">
        <w:rPr>
          <w:rFonts w:hAnsiTheme="majorHAnsi" w:cs="Arial"/>
          <w:b/>
          <w:bCs/>
          <w:sz w:val="24"/>
          <w:szCs w:val="24"/>
        </w:rPr>
        <w:t>ę</w:t>
      </w:r>
      <w:r w:rsidRPr="002C48FF">
        <w:rPr>
          <w:rFonts w:hAnsiTheme="majorHAnsi" w:cs="Arial"/>
          <w:b/>
          <w:bCs/>
          <w:sz w:val="24"/>
          <w:szCs w:val="24"/>
        </w:rPr>
        <w:t>, w stosunku, do kt</w:t>
      </w:r>
      <w:r w:rsidRPr="002C48FF">
        <w:rPr>
          <w:rFonts w:hAnsiTheme="majorHAnsi" w:cs="Arial"/>
          <w:b/>
          <w:bCs/>
          <w:sz w:val="24"/>
          <w:szCs w:val="24"/>
        </w:rPr>
        <w:t>ó</w:t>
      </w:r>
      <w:r w:rsidRPr="002C48FF">
        <w:rPr>
          <w:rFonts w:hAnsiTheme="majorHAnsi" w:cs="Arial"/>
          <w:b/>
          <w:bCs/>
          <w:sz w:val="24"/>
          <w:szCs w:val="24"/>
        </w:rPr>
        <w:t>rego zachodzi kt</w:t>
      </w:r>
      <w:r w:rsidRPr="002C48FF">
        <w:rPr>
          <w:rFonts w:hAnsiTheme="majorHAnsi" w:cs="Arial"/>
          <w:b/>
          <w:bCs/>
          <w:sz w:val="24"/>
          <w:szCs w:val="24"/>
        </w:rPr>
        <w:t>ó</w:t>
      </w:r>
      <w:r w:rsidRPr="002C48FF">
        <w:rPr>
          <w:rFonts w:hAnsiTheme="majorHAnsi" w:cs="Arial"/>
          <w:b/>
          <w:bCs/>
          <w:sz w:val="24"/>
          <w:szCs w:val="24"/>
        </w:rPr>
        <w:t>rakolwiek z okoliczno</w:t>
      </w:r>
      <w:r w:rsidRPr="002C48FF">
        <w:rPr>
          <w:rFonts w:hAnsiTheme="majorHAnsi" w:cs="Arial"/>
          <w:b/>
          <w:bCs/>
          <w:sz w:val="24"/>
          <w:szCs w:val="24"/>
        </w:rPr>
        <w:t>ś</w:t>
      </w:r>
      <w:r w:rsidRPr="002C48FF">
        <w:rPr>
          <w:rFonts w:hAnsiTheme="majorHAnsi" w:cs="Arial"/>
          <w:b/>
          <w:bCs/>
          <w:sz w:val="24"/>
          <w:szCs w:val="24"/>
        </w:rPr>
        <w:t>ci, o kt</w:t>
      </w:r>
      <w:r w:rsidRPr="002C48FF">
        <w:rPr>
          <w:rFonts w:hAnsiTheme="majorHAnsi" w:cs="Arial"/>
          <w:b/>
          <w:bCs/>
          <w:sz w:val="24"/>
          <w:szCs w:val="24"/>
        </w:rPr>
        <w:t>ó</w:t>
      </w:r>
      <w:r w:rsidRPr="002C48FF">
        <w:rPr>
          <w:rFonts w:hAnsiTheme="majorHAnsi" w:cs="Arial"/>
          <w:b/>
          <w:bCs/>
          <w:sz w:val="24"/>
          <w:szCs w:val="24"/>
        </w:rPr>
        <w:t>rych mowa w art. 7 ustawy z dnia 1</w:t>
      </w:r>
      <w:r w:rsidR="0077128A" w:rsidRPr="002C48FF">
        <w:rPr>
          <w:rFonts w:hAnsiTheme="majorHAnsi" w:cs="Arial"/>
          <w:b/>
          <w:bCs/>
          <w:sz w:val="24"/>
          <w:szCs w:val="24"/>
        </w:rPr>
        <w:t>3</w:t>
      </w:r>
      <w:r w:rsidRPr="002C48FF">
        <w:rPr>
          <w:rFonts w:hAnsiTheme="majorHAnsi" w:cs="Arial"/>
          <w:b/>
          <w:bCs/>
          <w:sz w:val="24"/>
          <w:szCs w:val="24"/>
        </w:rPr>
        <w:t>.04.2022 r. o szczeg</w:t>
      </w:r>
      <w:r w:rsidRPr="002C48FF">
        <w:rPr>
          <w:rFonts w:hAnsiTheme="majorHAnsi" w:cs="Arial"/>
          <w:b/>
          <w:bCs/>
          <w:sz w:val="24"/>
          <w:szCs w:val="24"/>
        </w:rPr>
        <w:t>ó</w:t>
      </w:r>
      <w:r w:rsidRPr="002C48FF">
        <w:rPr>
          <w:rFonts w:hAnsiTheme="majorHAnsi" w:cs="Arial"/>
          <w:b/>
          <w:bCs/>
          <w:sz w:val="24"/>
          <w:szCs w:val="24"/>
        </w:rPr>
        <w:t>lnych rozwi</w:t>
      </w:r>
      <w:r w:rsidRPr="002C48FF">
        <w:rPr>
          <w:rFonts w:hAnsiTheme="majorHAnsi" w:cs="Arial"/>
          <w:b/>
          <w:bCs/>
          <w:sz w:val="24"/>
          <w:szCs w:val="24"/>
        </w:rPr>
        <w:t>ą</w:t>
      </w:r>
      <w:r w:rsidRPr="002C48FF">
        <w:rPr>
          <w:rFonts w:hAnsiTheme="majorHAnsi" w:cs="Arial"/>
          <w:b/>
          <w:bCs/>
          <w:sz w:val="24"/>
          <w:szCs w:val="24"/>
        </w:rPr>
        <w:t>zaniach w zakresie przeciwdzia</w:t>
      </w:r>
      <w:r w:rsidRPr="002C48FF">
        <w:rPr>
          <w:rFonts w:hAnsiTheme="majorHAnsi" w:cs="Arial"/>
          <w:b/>
          <w:bCs/>
          <w:sz w:val="24"/>
          <w:szCs w:val="24"/>
        </w:rPr>
        <w:t>ł</w:t>
      </w:r>
      <w:r w:rsidRPr="002C48FF">
        <w:rPr>
          <w:rFonts w:hAnsiTheme="majorHAnsi" w:cs="Arial"/>
          <w:b/>
          <w:bCs/>
          <w:sz w:val="24"/>
          <w:szCs w:val="24"/>
        </w:rPr>
        <w:t xml:space="preserve">ania </w:t>
      </w:r>
      <w:r w:rsidRPr="002C48FF">
        <w:rPr>
          <w:rFonts w:hAnsiTheme="majorHAnsi" w:cs="Arial"/>
          <w:b/>
          <w:bCs/>
          <w:sz w:val="24"/>
          <w:szCs w:val="24"/>
        </w:rPr>
        <w:lastRenderedPageBreak/>
        <w:t>wspieraniu agresji na Ukrain</w:t>
      </w:r>
      <w:r w:rsidRPr="002C48FF">
        <w:rPr>
          <w:rFonts w:hAnsiTheme="majorHAnsi" w:cs="Arial"/>
          <w:b/>
          <w:bCs/>
          <w:sz w:val="24"/>
          <w:szCs w:val="24"/>
        </w:rPr>
        <w:t>ę</w:t>
      </w:r>
      <w:r w:rsidRPr="002C48FF">
        <w:rPr>
          <w:rFonts w:hAnsiTheme="majorHAnsi" w:cs="Arial"/>
          <w:b/>
          <w:bCs/>
          <w:sz w:val="24"/>
          <w:szCs w:val="24"/>
        </w:rPr>
        <w:t xml:space="preserve"> oraz s</w:t>
      </w:r>
      <w:r w:rsidRPr="002C48FF">
        <w:rPr>
          <w:rFonts w:hAnsiTheme="majorHAnsi" w:cs="Arial"/>
          <w:b/>
          <w:bCs/>
          <w:sz w:val="24"/>
          <w:szCs w:val="24"/>
        </w:rPr>
        <w:t>ł</w:t>
      </w:r>
      <w:r w:rsidRPr="002C48FF">
        <w:rPr>
          <w:rFonts w:hAnsiTheme="majorHAnsi" w:cs="Arial"/>
          <w:b/>
          <w:bCs/>
          <w:sz w:val="24"/>
          <w:szCs w:val="24"/>
        </w:rPr>
        <w:t>u</w:t>
      </w:r>
      <w:r w:rsidRPr="002C48FF">
        <w:rPr>
          <w:rFonts w:hAnsiTheme="majorHAnsi" w:cs="Arial"/>
          <w:b/>
          <w:bCs/>
          <w:sz w:val="24"/>
          <w:szCs w:val="24"/>
        </w:rPr>
        <w:t>żą</w:t>
      </w:r>
      <w:r w:rsidRPr="002C48FF">
        <w:rPr>
          <w:rFonts w:hAnsiTheme="majorHAnsi" w:cs="Arial"/>
          <w:b/>
          <w:bCs/>
          <w:sz w:val="24"/>
          <w:szCs w:val="24"/>
        </w:rPr>
        <w:t>cych ochronie bezpiecze</w:t>
      </w:r>
      <w:r w:rsidRPr="002C48FF">
        <w:rPr>
          <w:rFonts w:hAnsiTheme="majorHAnsi" w:cs="Arial"/>
          <w:b/>
          <w:bCs/>
          <w:sz w:val="24"/>
          <w:szCs w:val="24"/>
        </w:rPr>
        <w:t>ń</w:t>
      </w:r>
      <w:r w:rsidRPr="002C48FF">
        <w:rPr>
          <w:rFonts w:hAnsiTheme="majorHAnsi" w:cs="Arial"/>
          <w:b/>
          <w:bCs/>
          <w:sz w:val="24"/>
          <w:szCs w:val="24"/>
        </w:rPr>
        <w:t>stwa narodowego (</w:t>
      </w:r>
      <w:r w:rsidR="0077128A" w:rsidRPr="002C48FF">
        <w:rPr>
          <w:rFonts w:asciiTheme="majorHAnsi" w:hAnsiTheme="majorHAnsi" w:cs="Arial"/>
          <w:b/>
          <w:bCs/>
          <w:sz w:val="24"/>
          <w:szCs w:val="24"/>
        </w:rPr>
        <w:t>Dz.U. z</w:t>
      </w:r>
      <w:r w:rsidR="00E93117" w:rsidRPr="002C48FF">
        <w:rPr>
          <w:rFonts w:asciiTheme="majorHAnsi" w:hAnsiTheme="majorHAnsi" w:cs="Arial"/>
          <w:b/>
          <w:bCs/>
          <w:sz w:val="24"/>
          <w:szCs w:val="24"/>
        </w:rPr>
        <w:t xml:space="preserve"> </w:t>
      </w:r>
      <w:r w:rsidR="0077128A" w:rsidRPr="002C48FF">
        <w:rPr>
          <w:rFonts w:asciiTheme="majorHAnsi" w:hAnsiTheme="majorHAnsi" w:cs="Arial"/>
          <w:b/>
          <w:bCs/>
          <w:sz w:val="24"/>
          <w:szCs w:val="24"/>
        </w:rPr>
        <w:t>2025 roku, poz. 514</w:t>
      </w:r>
      <w:r w:rsidRPr="002C48FF">
        <w:rPr>
          <w:rFonts w:hAnsiTheme="majorHAnsi" w:cs="Arial"/>
          <w:b/>
          <w:bCs/>
          <w:sz w:val="24"/>
          <w:szCs w:val="24"/>
        </w:rPr>
        <w:t>) tj. Wykonawc</w:t>
      </w:r>
      <w:r w:rsidRPr="002C48FF">
        <w:rPr>
          <w:rFonts w:hAnsiTheme="majorHAnsi" w:cs="Arial"/>
          <w:b/>
          <w:bCs/>
          <w:sz w:val="24"/>
          <w:szCs w:val="24"/>
        </w:rPr>
        <w:t>ę</w:t>
      </w:r>
      <w:r w:rsidRPr="002C48FF">
        <w:rPr>
          <w:rFonts w:hAnsiTheme="majorHAnsi" w:cs="Arial"/>
          <w:b/>
          <w:bCs/>
          <w:sz w:val="24"/>
          <w:szCs w:val="24"/>
        </w:rPr>
        <w:t>:</w:t>
      </w:r>
    </w:p>
    <w:p w14:paraId="6941EBBC" w14:textId="77777777" w:rsidR="00FD64F6" w:rsidRPr="002C48FF" w:rsidRDefault="00FD64F6" w:rsidP="00FD64F6">
      <w:pPr>
        <w:pStyle w:val="kolorowalistaakcent110"/>
        <w:autoSpaceDE w:val="0"/>
        <w:autoSpaceDN w:val="0"/>
        <w:adjustRightInd w:val="0"/>
        <w:spacing w:line="276" w:lineRule="auto"/>
        <w:ind w:left="709" w:hanging="142"/>
      </w:pPr>
      <w:r w:rsidRPr="002C48FF">
        <w:rPr>
          <w:rFonts w:hAnsiTheme="majorHAnsi"/>
          <w:sz w:val="24"/>
          <w:szCs w:val="24"/>
        </w:rPr>
        <w:t>1)</w:t>
      </w:r>
      <w:r w:rsidRPr="002C48FF">
        <w:rPr>
          <w:rFonts w:ascii="Times New Roman" w:hAnsi="Times New Roman" w:cs="Times New Roman"/>
          <w:sz w:val="14"/>
          <w:szCs w:val="14"/>
        </w:rPr>
        <w:t xml:space="preserve">      </w:t>
      </w:r>
      <w:r w:rsidRPr="002C48FF">
        <w:rPr>
          <w:rFonts w:cs="Arial"/>
          <w:bCs/>
          <w:sz w:val="24"/>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20FD7925" w14:textId="1CFB7027" w:rsidR="00FD64F6" w:rsidRPr="002C48FF" w:rsidRDefault="00FD64F6" w:rsidP="00FD64F6">
      <w:pPr>
        <w:pStyle w:val="kolorowalistaakcent110"/>
        <w:autoSpaceDE w:val="0"/>
        <w:autoSpaceDN w:val="0"/>
        <w:adjustRightInd w:val="0"/>
        <w:spacing w:line="276" w:lineRule="auto"/>
        <w:ind w:left="567"/>
      </w:pPr>
      <w:r w:rsidRPr="002C48FF">
        <w:rPr>
          <w:rFonts w:hAnsiTheme="majorHAnsi"/>
          <w:sz w:val="24"/>
          <w:szCs w:val="24"/>
        </w:rPr>
        <w:t>2)</w:t>
      </w:r>
      <w:r w:rsidRPr="002C48FF">
        <w:rPr>
          <w:rFonts w:ascii="Times New Roman" w:hAnsi="Times New Roman" w:cs="Times New Roman"/>
          <w:sz w:val="14"/>
          <w:szCs w:val="14"/>
        </w:rPr>
        <w:t xml:space="preserve">      </w:t>
      </w:r>
      <w:r w:rsidRPr="002C48FF">
        <w:rPr>
          <w:rFonts w:cs="Arial"/>
          <w:bCs/>
          <w:sz w:val="24"/>
          <w:szCs w:val="24"/>
        </w:rPr>
        <w:t xml:space="preserve">wykonawcę oraz uczestnika konkursu, którego beneficjentem rzeczywistym w rozumieniu ustawy z dnia 1 marca 2018 r. o przeciwdziałaniu praniu pieniędzy oraz finansowaniu terroryzmu (Dz. U. z </w:t>
      </w:r>
      <w:r w:rsidR="0077128A" w:rsidRPr="002C48FF">
        <w:rPr>
          <w:rFonts w:asciiTheme="majorHAnsi" w:hAnsiTheme="majorHAnsi" w:cs="Arial"/>
          <w:bCs/>
          <w:sz w:val="24"/>
          <w:szCs w:val="24"/>
        </w:rPr>
        <w:t xml:space="preserve">2025 r. poz. 644 z </w:t>
      </w:r>
      <w:proofErr w:type="spellStart"/>
      <w:r w:rsidR="0077128A" w:rsidRPr="002C48FF">
        <w:rPr>
          <w:rFonts w:asciiTheme="majorHAnsi" w:hAnsiTheme="majorHAnsi" w:cs="Arial"/>
          <w:bCs/>
          <w:sz w:val="24"/>
          <w:szCs w:val="24"/>
        </w:rPr>
        <w:t>późn</w:t>
      </w:r>
      <w:proofErr w:type="spellEnd"/>
      <w:r w:rsidR="0077128A" w:rsidRPr="002C48FF">
        <w:rPr>
          <w:rFonts w:asciiTheme="majorHAnsi" w:hAnsiTheme="majorHAnsi" w:cs="Arial"/>
          <w:bCs/>
          <w:sz w:val="24"/>
          <w:szCs w:val="24"/>
        </w:rPr>
        <w:t>. zm.</w:t>
      </w:r>
      <w:r w:rsidRPr="002C48FF">
        <w:rPr>
          <w:rFonts w:cs="Arial"/>
          <w:bCs/>
          <w:sz w:val="24"/>
          <w:szCs w:val="24"/>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371D3EDC" w14:textId="64A75EF5" w:rsidR="00FD64F6" w:rsidRPr="002C48FF" w:rsidRDefault="00FD64F6" w:rsidP="00FD64F6">
      <w:pPr>
        <w:pStyle w:val="kolorowalistaakcent110"/>
        <w:autoSpaceDE w:val="0"/>
        <w:autoSpaceDN w:val="0"/>
        <w:adjustRightInd w:val="0"/>
        <w:spacing w:line="276" w:lineRule="auto"/>
        <w:ind w:left="426"/>
      </w:pPr>
      <w:r w:rsidRPr="002C48FF">
        <w:rPr>
          <w:rFonts w:hAnsiTheme="majorHAnsi"/>
          <w:sz w:val="24"/>
          <w:szCs w:val="24"/>
        </w:rPr>
        <w:t>3)</w:t>
      </w:r>
      <w:r w:rsidRPr="002C48FF">
        <w:rPr>
          <w:rFonts w:ascii="Times New Roman" w:hAnsi="Times New Roman" w:cs="Times New Roman"/>
          <w:sz w:val="14"/>
          <w:szCs w:val="14"/>
        </w:rPr>
        <w:t xml:space="preserve">      </w:t>
      </w:r>
      <w:r w:rsidRPr="002C48FF">
        <w:rPr>
          <w:rFonts w:cs="Arial"/>
          <w:bCs/>
          <w:sz w:val="24"/>
          <w:szCs w:val="24"/>
        </w:rPr>
        <w:t xml:space="preserve">wykonawcę oraz uczestnika konkursu, którego jednostką dominującą w rozumieniu art. 3 ust. 1 pkt 37 ustawy z dnia 29 września 1994 r. o rachunkowości (Dz. U. z </w:t>
      </w:r>
      <w:r w:rsidR="0077128A" w:rsidRPr="002C48FF">
        <w:rPr>
          <w:rFonts w:asciiTheme="majorHAnsi" w:hAnsiTheme="majorHAnsi" w:cs="Arial"/>
          <w:bCs/>
          <w:sz w:val="24"/>
          <w:szCs w:val="24"/>
        </w:rPr>
        <w:t>2023 r. poz. 120, 295 i 1598 oraz z 2024 r. poz. 619, 1685 i 1863</w:t>
      </w:r>
      <w:r w:rsidR="00E93117" w:rsidRPr="002C48FF">
        <w:rPr>
          <w:rFonts w:asciiTheme="majorHAnsi" w:hAnsiTheme="majorHAnsi" w:cs="Arial"/>
          <w:bCs/>
          <w:sz w:val="24"/>
          <w:szCs w:val="24"/>
        </w:rPr>
        <w:t>)</w:t>
      </w:r>
      <w:r w:rsidRPr="002C48FF">
        <w:rPr>
          <w:rFonts w:cs="Arial"/>
          <w:bCs/>
          <w:sz w:val="24"/>
          <w:szCs w:val="24"/>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5F6A41CF" w14:textId="77777777" w:rsidR="00674295" w:rsidRPr="002C48FF" w:rsidRDefault="00674295" w:rsidP="00627C7D">
      <w:pPr>
        <w:pStyle w:val="Kolorowalistaakcent11"/>
        <w:tabs>
          <w:tab w:val="left" w:pos="567"/>
        </w:tabs>
        <w:autoSpaceDE w:val="0"/>
        <w:autoSpaceDN w:val="0"/>
        <w:adjustRightInd w:val="0"/>
        <w:spacing w:before="0" w:after="0" w:line="276" w:lineRule="auto"/>
        <w:ind w:left="567"/>
        <w:rPr>
          <w:rFonts w:asciiTheme="majorHAnsi" w:hAnsiTheme="majorHAnsi" w:cs="Arial"/>
          <w:sz w:val="10"/>
          <w:szCs w:val="10"/>
        </w:rPr>
      </w:pPr>
    </w:p>
    <w:p w14:paraId="566953D2" w14:textId="5A6CCDAF" w:rsidR="00430F97" w:rsidRPr="002C48FF" w:rsidRDefault="00FD64F6" w:rsidP="00FD64F6">
      <w:pPr>
        <w:pStyle w:val="Kolorowalistaakcent11"/>
        <w:tabs>
          <w:tab w:val="left" w:pos="567"/>
        </w:tabs>
        <w:autoSpaceDE w:val="0"/>
        <w:autoSpaceDN w:val="0"/>
        <w:adjustRightInd w:val="0"/>
        <w:spacing w:before="0" w:after="0" w:line="276" w:lineRule="auto"/>
        <w:ind w:left="0"/>
        <w:rPr>
          <w:rFonts w:ascii="Cambria" w:hAnsi="Cambria" w:cs="Arial"/>
          <w:sz w:val="24"/>
          <w:szCs w:val="24"/>
        </w:rPr>
      </w:pPr>
      <w:r w:rsidRPr="002C48FF">
        <w:rPr>
          <w:rFonts w:ascii="Cambria" w:hAnsi="Cambria"/>
          <w:sz w:val="24"/>
          <w:szCs w:val="24"/>
          <w:shd w:val="clear" w:color="auto" w:fill="FFFFFF"/>
        </w:rPr>
        <w:t>7.4.</w:t>
      </w:r>
      <w:r w:rsidR="00627C7D" w:rsidRPr="002C48FF">
        <w:rPr>
          <w:rFonts w:ascii="Cambria" w:hAnsi="Cambria"/>
          <w:sz w:val="24"/>
          <w:szCs w:val="24"/>
          <w:shd w:val="clear" w:color="auto" w:fill="FFFFFF"/>
        </w:rPr>
        <w:t>Wykonawca może zostać wykluczony przez zamawiającego na każdym etapie postępowania o udzielenie zamówienia</w:t>
      </w:r>
    </w:p>
    <w:p w14:paraId="2661ADB6" w14:textId="0F9AF9FF" w:rsidR="00627C7D" w:rsidRPr="002C48FF" w:rsidRDefault="00FD64F6" w:rsidP="00FD64F6">
      <w:pPr>
        <w:pStyle w:val="Kolorowalistaakcent11"/>
        <w:tabs>
          <w:tab w:val="left" w:pos="567"/>
        </w:tabs>
        <w:autoSpaceDE w:val="0"/>
        <w:autoSpaceDN w:val="0"/>
        <w:adjustRightInd w:val="0"/>
        <w:spacing w:before="0" w:after="0" w:line="276" w:lineRule="auto"/>
        <w:ind w:left="0"/>
        <w:rPr>
          <w:rFonts w:ascii="Cambria" w:hAnsi="Cambria"/>
          <w:sz w:val="24"/>
          <w:szCs w:val="24"/>
        </w:rPr>
      </w:pPr>
      <w:r w:rsidRPr="002C48FF">
        <w:rPr>
          <w:rFonts w:ascii="Cambria" w:hAnsi="Cambria"/>
          <w:sz w:val="24"/>
          <w:szCs w:val="24"/>
        </w:rPr>
        <w:t>7.5.</w:t>
      </w:r>
      <w:r w:rsidR="00627C7D" w:rsidRPr="002C48FF">
        <w:rPr>
          <w:rFonts w:ascii="Cambria" w:hAnsi="Cambria"/>
          <w:sz w:val="24"/>
          <w:szCs w:val="24"/>
        </w:rPr>
        <w:t xml:space="preserve">Wykonawca nie podlega wykluczeniu w okolicznościach określonych w art. 108 ust. 1 pkt 1, 2 i 5 </w:t>
      </w:r>
      <w:r w:rsidR="00674295" w:rsidRPr="002C48FF">
        <w:rPr>
          <w:rFonts w:asciiTheme="majorHAnsi" w:hAnsiTheme="majorHAnsi" w:cs="Arial"/>
          <w:bCs/>
          <w:sz w:val="24"/>
          <w:szCs w:val="24"/>
        </w:rPr>
        <w:t xml:space="preserve">ustawy </w:t>
      </w:r>
      <w:proofErr w:type="spellStart"/>
      <w:r w:rsidR="00674295" w:rsidRPr="002C48FF">
        <w:rPr>
          <w:rFonts w:asciiTheme="majorHAnsi" w:hAnsiTheme="majorHAnsi" w:cs="Arial"/>
          <w:bCs/>
          <w:sz w:val="24"/>
          <w:szCs w:val="24"/>
        </w:rPr>
        <w:t>Pzp</w:t>
      </w:r>
      <w:proofErr w:type="spellEnd"/>
      <w:r w:rsidR="00627C7D" w:rsidRPr="002C48FF">
        <w:rPr>
          <w:rFonts w:ascii="Cambria" w:hAnsi="Cambria"/>
          <w:sz w:val="24"/>
          <w:szCs w:val="24"/>
        </w:rPr>
        <w:t>, jeżeli udowodni zamawiającemu, że spełnił łącznie następujące przesłanki:</w:t>
      </w:r>
    </w:p>
    <w:p w14:paraId="0C51DCB6" w14:textId="71F94893" w:rsidR="00627C7D" w:rsidRPr="002C48FF" w:rsidRDefault="00627C7D" w:rsidP="00E750E7">
      <w:pPr>
        <w:pStyle w:val="Akapitzlist"/>
        <w:numPr>
          <w:ilvl w:val="2"/>
          <w:numId w:val="49"/>
        </w:numPr>
        <w:shd w:val="clear" w:color="auto" w:fill="FFFFFF"/>
        <w:spacing w:before="72" w:after="72" w:line="276" w:lineRule="auto"/>
        <w:ind w:left="993" w:hanging="426"/>
        <w:rPr>
          <w:rFonts w:ascii="Cambria" w:hAnsi="Cambria"/>
          <w:sz w:val="24"/>
          <w:szCs w:val="24"/>
        </w:rPr>
      </w:pPr>
      <w:r w:rsidRPr="002C48FF">
        <w:rPr>
          <w:rFonts w:ascii="Cambria" w:hAnsi="Cambria"/>
          <w:sz w:val="24"/>
          <w:szCs w:val="24"/>
        </w:rPr>
        <w:t>naprawił lub zobowiązał się do naprawienia szkody wyrządzonej przestępstwem, wykroczeniem lub swoim nieprawidłowym postępowaniem, w tym poprzez zadośćuczynienie pieniężne;</w:t>
      </w:r>
    </w:p>
    <w:p w14:paraId="3B8CF16F" w14:textId="0362184E" w:rsidR="00627C7D" w:rsidRPr="002C48FF" w:rsidRDefault="00627C7D" w:rsidP="00E750E7">
      <w:pPr>
        <w:pStyle w:val="Akapitzlist"/>
        <w:numPr>
          <w:ilvl w:val="2"/>
          <w:numId w:val="49"/>
        </w:numPr>
        <w:shd w:val="clear" w:color="auto" w:fill="FFFFFF"/>
        <w:spacing w:before="72" w:after="72" w:line="276" w:lineRule="auto"/>
        <w:ind w:left="993" w:hanging="426"/>
        <w:rPr>
          <w:rFonts w:ascii="Cambria" w:hAnsi="Cambria"/>
          <w:sz w:val="24"/>
          <w:szCs w:val="24"/>
        </w:rPr>
      </w:pPr>
      <w:r w:rsidRPr="002C48FF">
        <w:rPr>
          <w:rFonts w:ascii="Cambria" w:hAnsi="Cambria"/>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2916F575" w14:textId="654B2733" w:rsidR="00627C7D" w:rsidRPr="002C48FF" w:rsidRDefault="00627C7D" w:rsidP="00E750E7">
      <w:pPr>
        <w:pStyle w:val="Akapitzlist"/>
        <w:numPr>
          <w:ilvl w:val="2"/>
          <w:numId w:val="49"/>
        </w:numPr>
        <w:shd w:val="clear" w:color="auto" w:fill="FFFFFF"/>
        <w:spacing w:before="72" w:after="72" w:line="276" w:lineRule="auto"/>
        <w:ind w:left="993" w:hanging="426"/>
        <w:rPr>
          <w:rFonts w:ascii="Cambria" w:hAnsi="Cambria"/>
          <w:sz w:val="24"/>
          <w:szCs w:val="24"/>
        </w:rPr>
      </w:pPr>
      <w:r w:rsidRPr="002C48FF">
        <w:rPr>
          <w:rFonts w:ascii="Cambria" w:hAnsi="Cambria"/>
          <w:sz w:val="24"/>
          <w:szCs w:val="24"/>
        </w:rPr>
        <w:t>podjął konkretne środki techniczne, organizacyjne i kadrowe, odpowiednie dla zapobiegania dalszym przestępstwom, wykroczeniom lub nieprawidłowemu postępowaniu, w szczególności:</w:t>
      </w:r>
    </w:p>
    <w:p w14:paraId="70D363F1" w14:textId="1FFD51C9" w:rsidR="00627C7D" w:rsidRPr="002C48FF" w:rsidRDefault="00627C7D" w:rsidP="00E750E7">
      <w:pPr>
        <w:pStyle w:val="Akapitzlist"/>
        <w:numPr>
          <w:ilvl w:val="1"/>
          <w:numId w:val="50"/>
        </w:numPr>
        <w:shd w:val="clear" w:color="auto" w:fill="FFFFFF"/>
        <w:spacing w:before="72" w:after="72" w:line="276" w:lineRule="auto"/>
        <w:ind w:left="1418" w:hanging="425"/>
        <w:rPr>
          <w:rFonts w:ascii="Cambria" w:hAnsi="Cambria"/>
          <w:sz w:val="24"/>
          <w:szCs w:val="24"/>
        </w:rPr>
      </w:pPr>
      <w:r w:rsidRPr="002C48FF">
        <w:rPr>
          <w:rFonts w:ascii="Cambria" w:hAnsi="Cambria"/>
          <w:sz w:val="24"/>
          <w:szCs w:val="24"/>
        </w:rPr>
        <w:t>zerwał wszelkie powiązania z osobami lub podmiotami odpowiedzialnymi za nieprawidłowe postępowanie wykonawcy,</w:t>
      </w:r>
    </w:p>
    <w:p w14:paraId="78ADF79A" w14:textId="07762A31" w:rsidR="00627C7D" w:rsidRPr="002C48FF" w:rsidRDefault="00627C7D" w:rsidP="00E750E7">
      <w:pPr>
        <w:pStyle w:val="Akapitzlist"/>
        <w:numPr>
          <w:ilvl w:val="1"/>
          <w:numId w:val="50"/>
        </w:numPr>
        <w:shd w:val="clear" w:color="auto" w:fill="FFFFFF"/>
        <w:spacing w:before="72" w:after="72" w:line="276" w:lineRule="auto"/>
        <w:ind w:left="1418" w:hanging="425"/>
        <w:rPr>
          <w:rFonts w:ascii="Cambria" w:hAnsi="Cambria"/>
          <w:sz w:val="24"/>
          <w:szCs w:val="24"/>
        </w:rPr>
      </w:pPr>
      <w:r w:rsidRPr="002C48FF">
        <w:rPr>
          <w:rFonts w:ascii="Cambria" w:hAnsi="Cambria"/>
          <w:sz w:val="24"/>
          <w:szCs w:val="24"/>
        </w:rPr>
        <w:t>zreorganizował personel,</w:t>
      </w:r>
    </w:p>
    <w:p w14:paraId="4500D43E" w14:textId="5B3D5E95" w:rsidR="00627C7D" w:rsidRPr="002C48FF" w:rsidRDefault="00627C7D" w:rsidP="00E750E7">
      <w:pPr>
        <w:pStyle w:val="Akapitzlist"/>
        <w:numPr>
          <w:ilvl w:val="1"/>
          <w:numId w:val="50"/>
        </w:numPr>
        <w:shd w:val="clear" w:color="auto" w:fill="FFFFFF"/>
        <w:spacing w:before="72" w:after="72" w:line="276" w:lineRule="auto"/>
        <w:ind w:left="1418" w:hanging="425"/>
        <w:rPr>
          <w:rFonts w:ascii="Cambria" w:hAnsi="Cambria"/>
          <w:sz w:val="24"/>
          <w:szCs w:val="24"/>
        </w:rPr>
      </w:pPr>
      <w:r w:rsidRPr="002C48FF">
        <w:rPr>
          <w:rFonts w:ascii="Cambria" w:hAnsi="Cambria"/>
          <w:sz w:val="24"/>
          <w:szCs w:val="24"/>
        </w:rPr>
        <w:lastRenderedPageBreak/>
        <w:t>wdrożył system sprawozdawczości i kontroli,</w:t>
      </w:r>
    </w:p>
    <w:p w14:paraId="4BDB2DC2" w14:textId="5C627097" w:rsidR="00627C7D" w:rsidRPr="002C48FF" w:rsidRDefault="00627C7D" w:rsidP="00E750E7">
      <w:pPr>
        <w:pStyle w:val="Akapitzlist"/>
        <w:numPr>
          <w:ilvl w:val="1"/>
          <w:numId w:val="50"/>
        </w:numPr>
        <w:shd w:val="clear" w:color="auto" w:fill="FFFFFF"/>
        <w:spacing w:before="72" w:after="72" w:line="276" w:lineRule="auto"/>
        <w:ind w:left="1418" w:hanging="425"/>
        <w:rPr>
          <w:rFonts w:ascii="Cambria" w:hAnsi="Cambria"/>
          <w:sz w:val="24"/>
          <w:szCs w:val="24"/>
        </w:rPr>
      </w:pPr>
      <w:r w:rsidRPr="002C48FF">
        <w:rPr>
          <w:rFonts w:ascii="Cambria" w:hAnsi="Cambria"/>
          <w:sz w:val="24"/>
          <w:szCs w:val="24"/>
        </w:rPr>
        <w:t>utworzył struktury audytu wewnętrznego do monitorowania przestrzegania przepisów, wewnętrznych regulacji lub standardów,</w:t>
      </w:r>
    </w:p>
    <w:p w14:paraId="32774026" w14:textId="00D30941" w:rsidR="00627C7D" w:rsidRPr="002C48FF" w:rsidRDefault="00627C7D" w:rsidP="00E750E7">
      <w:pPr>
        <w:pStyle w:val="Akapitzlist"/>
        <w:numPr>
          <w:ilvl w:val="1"/>
          <w:numId w:val="50"/>
        </w:numPr>
        <w:shd w:val="clear" w:color="auto" w:fill="FFFFFF"/>
        <w:spacing w:before="72" w:after="72" w:line="276" w:lineRule="auto"/>
        <w:ind w:left="1418" w:hanging="425"/>
        <w:rPr>
          <w:rFonts w:ascii="Cambria" w:hAnsi="Cambria"/>
          <w:sz w:val="24"/>
          <w:szCs w:val="24"/>
        </w:rPr>
      </w:pPr>
      <w:r w:rsidRPr="002C48FF">
        <w:rPr>
          <w:rFonts w:ascii="Cambria" w:hAnsi="Cambria"/>
          <w:sz w:val="24"/>
          <w:szCs w:val="24"/>
        </w:rPr>
        <w:t xml:space="preserve">wprowadził wewnętrzne regulacje dotyczące odpowiedzialności </w:t>
      </w:r>
      <w:r w:rsidR="00674295" w:rsidRPr="002C48FF">
        <w:rPr>
          <w:rFonts w:ascii="Cambria" w:hAnsi="Cambria"/>
          <w:sz w:val="24"/>
          <w:szCs w:val="24"/>
        </w:rPr>
        <w:br/>
      </w:r>
      <w:r w:rsidRPr="002C48FF">
        <w:rPr>
          <w:rFonts w:ascii="Cambria" w:hAnsi="Cambria"/>
          <w:sz w:val="24"/>
          <w:szCs w:val="24"/>
        </w:rPr>
        <w:t>i odszkodowań za nieprzestrzeganie przepisów, wewnętrznych regulacji lub standardów.</w:t>
      </w:r>
    </w:p>
    <w:p w14:paraId="0EEBD8A4" w14:textId="41F8F89C" w:rsidR="002A2687" w:rsidRPr="002C48FF" w:rsidRDefault="00FD64F6" w:rsidP="00FD64F6">
      <w:pPr>
        <w:pStyle w:val="Kolorowalistaakcent11"/>
        <w:tabs>
          <w:tab w:val="left" w:pos="567"/>
        </w:tabs>
        <w:autoSpaceDE w:val="0"/>
        <w:autoSpaceDN w:val="0"/>
        <w:adjustRightInd w:val="0"/>
        <w:spacing w:before="0" w:after="0" w:line="276" w:lineRule="auto"/>
        <w:ind w:left="0"/>
        <w:rPr>
          <w:rFonts w:ascii="Cambria" w:hAnsi="Cambria" w:cs="Arial"/>
          <w:iCs/>
          <w:sz w:val="24"/>
          <w:szCs w:val="24"/>
        </w:rPr>
      </w:pPr>
      <w:r w:rsidRPr="002C48FF">
        <w:rPr>
          <w:rFonts w:ascii="Cambria" w:hAnsi="Cambria"/>
          <w:sz w:val="24"/>
          <w:szCs w:val="24"/>
        </w:rPr>
        <w:t xml:space="preserve">7.6. </w:t>
      </w:r>
      <w:r w:rsidR="002A2687" w:rsidRPr="002C48FF">
        <w:rPr>
          <w:rFonts w:ascii="Cambria" w:hAnsi="Cambria"/>
          <w:sz w:val="24"/>
          <w:szCs w:val="24"/>
        </w:rPr>
        <w:t>Zamawiający ocenia, czy podjęte przez wykonawcę czynności wskazane w pkt 7.</w:t>
      </w:r>
      <w:r w:rsidR="0077128A" w:rsidRPr="002C48FF">
        <w:rPr>
          <w:rFonts w:ascii="Cambria" w:hAnsi="Cambria"/>
          <w:sz w:val="24"/>
          <w:szCs w:val="24"/>
        </w:rPr>
        <w:t>5</w:t>
      </w:r>
      <w:r w:rsidR="00674295" w:rsidRPr="002C48FF">
        <w:rPr>
          <w:rFonts w:ascii="Cambria" w:hAnsi="Cambria"/>
          <w:sz w:val="24"/>
          <w:szCs w:val="24"/>
        </w:rPr>
        <w:t xml:space="preserve"> SWZ</w:t>
      </w:r>
      <w:r w:rsidR="002A2687" w:rsidRPr="002C48FF">
        <w:rPr>
          <w:rFonts w:ascii="Cambria" w:hAnsi="Cambria"/>
          <w:sz w:val="24"/>
          <w:szCs w:val="24"/>
        </w:rPr>
        <w:t xml:space="preserve"> są wystarczające do wykazania jego rzetelności, uwzględniając wagę i szczególne okoliczności czynu wykonawcy. Jeżeli podjęte przez wykonawcę czynności wskazane w pkt 7.</w:t>
      </w:r>
      <w:r w:rsidR="0077128A" w:rsidRPr="002C48FF">
        <w:rPr>
          <w:rFonts w:ascii="Cambria" w:hAnsi="Cambria"/>
          <w:sz w:val="24"/>
          <w:szCs w:val="24"/>
        </w:rPr>
        <w:t>5</w:t>
      </w:r>
      <w:r w:rsidR="00674295" w:rsidRPr="002C48FF">
        <w:rPr>
          <w:rFonts w:ascii="Cambria" w:hAnsi="Cambria"/>
          <w:sz w:val="24"/>
          <w:szCs w:val="24"/>
        </w:rPr>
        <w:t xml:space="preserve"> SWZ</w:t>
      </w:r>
      <w:r w:rsidR="002A2687" w:rsidRPr="002C48FF">
        <w:rPr>
          <w:rFonts w:ascii="Cambria" w:hAnsi="Cambria"/>
          <w:sz w:val="24"/>
          <w:szCs w:val="24"/>
        </w:rPr>
        <w:t xml:space="preserve"> nie są wystarczające do wykazania jego rzetelności, zamawiający wyklucza wykonawcę</w:t>
      </w:r>
    </w:p>
    <w:p w14:paraId="60D5D6B8" w14:textId="11A81F0F" w:rsidR="00430F97" w:rsidRPr="002C48FF" w:rsidRDefault="00FD64F6" w:rsidP="00FD64F6">
      <w:pPr>
        <w:pStyle w:val="Kolorowalistaakcent11"/>
        <w:tabs>
          <w:tab w:val="left" w:pos="567"/>
        </w:tabs>
        <w:autoSpaceDE w:val="0"/>
        <w:autoSpaceDN w:val="0"/>
        <w:adjustRightInd w:val="0"/>
        <w:spacing w:before="0" w:after="0" w:line="276" w:lineRule="auto"/>
        <w:ind w:left="0"/>
        <w:rPr>
          <w:rFonts w:ascii="Cambria" w:hAnsi="Cambria" w:cs="Arial"/>
          <w:iCs/>
          <w:sz w:val="24"/>
          <w:szCs w:val="24"/>
        </w:rPr>
      </w:pPr>
      <w:r w:rsidRPr="002C48FF">
        <w:rPr>
          <w:rFonts w:ascii="Cambria" w:hAnsi="Cambria"/>
          <w:iCs/>
          <w:sz w:val="24"/>
          <w:szCs w:val="24"/>
        </w:rPr>
        <w:t>7.7.</w:t>
      </w:r>
      <w:r w:rsidR="00430F97" w:rsidRPr="002C48FF">
        <w:rPr>
          <w:rFonts w:ascii="Cambria" w:hAnsi="Cambria"/>
          <w:iCs/>
          <w:sz w:val="24"/>
          <w:szCs w:val="24"/>
        </w:rPr>
        <w:t xml:space="preserve">Sposób wykazania braku podstaw wykluczenia wskazano w rozdziale 8 </w:t>
      </w:r>
      <w:r w:rsidR="00A435B8" w:rsidRPr="002C48FF">
        <w:rPr>
          <w:rFonts w:ascii="Cambria" w:hAnsi="Cambria"/>
          <w:iCs/>
          <w:sz w:val="24"/>
          <w:szCs w:val="24"/>
        </w:rPr>
        <w:t>SWZ</w:t>
      </w:r>
      <w:r w:rsidR="00430F97" w:rsidRPr="002C48FF">
        <w:rPr>
          <w:rFonts w:ascii="Cambria" w:hAnsi="Cambria"/>
          <w:iCs/>
          <w:sz w:val="24"/>
          <w:szCs w:val="24"/>
        </w:rPr>
        <w:t>.</w:t>
      </w:r>
    </w:p>
    <w:p w14:paraId="676E6E57" w14:textId="128BED4E" w:rsidR="006B62D0" w:rsidRPr="002C48FF" w:rsidRDefault="006B62D0" w:rsidP="00627C7D">
      <w:pPr>
        <w:pStyle w:val="Kolorowalistaakcent11"/>
        <w:tabs>
          <w:tab w:val="left" w:pos="567"/>
        </w:tabs>
        <w:autoSpaceDE w:val="0"/>
        <w:autoSpaceDN w:val="0"/>
        <w:adjustRightInd w:val="0"/>
        <w:spacing w:before="0" w:after="0" w:line="276" w:lineRule="auto"/>
        <w:ind w:left="567"/>
        <w:rPr>
          <w:rFonts w:ascii="Cambria" w:hAnsi="Cambria" w:cs="Arial"/>
          <w:sz w:val="24"/>
          <w:szCs w:val="24"/>
        </w:rPr>
      </w:pPr>
    </w:p>
    <w:p w14:paraId="6FAE26EF" w14:textId="77777777" w:rsidR="00674295" w:rsidRPr="002C48FF" w:rsidRDefault="00674295" w:rsidP="00627C7D">
      <w:pPr>
        <w:pStyle w:val="Kolorowalistaakcent11"/>
        <w:tabs>
          <w:tab w:val="left" w:pos="567"/>
        </w:tabs>
        <w:autoSpaceDE w:val="0"/>
        <w:autoSpaceDN w:val="0"/>
        <w:adjustRightInd w:val="0"/>
        <w:spacing w:before="0" w:after="0" w:line="276" w:lineRule="auto"/>
        <w:ind w:left="567"/>
        <w:rPr>
          <w:rFonts w:ascii="Cambria" w:hAnsi="Cambria" w:cs="Arial"/>
          <w:sz w:val="24"/>
          <w:szCs w:val="24"/>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2C48FF" w14:paraId="1757890A" w14:textId="77777777" w:rsidTr="00674295">
        <w:trPr>
          <w:jc w:val="center"/>
        </w:trPr>
        <w:tc>
          <w:tcPr>
            <w:tcW w:w="9060" w:type="dxa"/>
            <w:tcBorders>
              <w:bottom w:val="single" w:sz="4" w:space="0" w:color="auto"/>
            </w:tcBorders>
            <w:shd w:val="clear" w:color="auto" w:fill="D9D9D9" w:themeFill="background1" w:themeFillShade="D9"/>
          </w:tcPr>
          <w:p w14:paraId="0AA46308" w14:textId="01E7EEC5" w:rsidR="00D9784D" w:rsidRPr="002C48FF" w:rsidRDefault="00D9784D" w:rsidP="00627C7D">
            <w:pPr>
              <w:suppressAutoHyphens/>
              <w:spacing w:line="276" w:lineRule="auto"/>
              <w:contextualSpacing/>
              <w:jc w:val="center"/>
              <w:textAlignment w:val="baseline"/>
              <w:rPr>
                <w:rFonts w:asciiTheme="majorHAnsi" w:hAnsiTheme="majorHAnsi"/>
                <w:sz w:val="26"/>
                <w:szCs w:val="26"/>
              </w:rPr>
            </w:pPr>
            <w:r w:rsidRPr="002C48FF">
              <w:rPr>
                <w:rFonts w:asciiTheme="majorHAnsi" w:hAnsiTheme="majorHAnsi"/>
                <w:sz w:val="26"/>
                <w:szCs w:val="26"/>
              </w:rPr>
              <w:t>Rozdział 8</w:t>
            </w:r>
          </w:p>
          <w:p w14:paraId="5F77F0A3" w14:textId="7F46926E" w:rsidR="00D9784D" w:rsidRPr="002C48FF" w:rsidRDefault="00983244" w:rsidP="00627C7D">
            <w:pPr>
              <w:suppressAutoHyphens/>
              <w:spacing w:line="276" w:lineRule="auto"/>
              <w:contextualSpacing/>
              <w:jc w:val="center"/>
              <w:textAlignment w:val="baseline"/>
              <w:rPr>
                <w:rFonts w:asciiTheme="majorHAnsi" w:hAnsiTheme="majorHAnsi"/>
              </w:rPr>
            </w:pPr>
            <w:r w:rsidRPr="002C48FF">
              <w:rPr>
                <w:rFonts w:asciiTheme="majorHAnsi" w:hAnsiTheme="majorHAnsi"/>
                <w:b/>
                <w:sz w:val="26"/>
                <w:szCs w:val="26"/>
              </w:rPr>
              <w:t>INFORMACJA O PODMIOTOWYCH ŚRODKACH DOWODOWYCH</w:t>
            </w:r>
          </w:p>
        </w:tc>
      </w:tr>
    </w:tbl>
    <w:p w14:paraId="143106B9" w14:textId="77777777" w:rsidR="00BE42AE" w:rsidRPr="002C48FF" w:rsidRDefault="00BE42AE" w:rsidP="00627C7D">
      <w:pPr>
        <w:pStyle w:val="Kolorowalistaakcent11"/>
        <w:autoSpaceDE w:val="0"/>
        <w:autoSpaceDN w:val="0"/>
        <w:adjustRightInd w:val="0"/>
        <w:spacing w:before="0" w:after="0" w:line="276" w:lineRule="auto"/>
        <w:ind w:left="0"/>
        <w:rPr>
          <w:rFonts w:asciiTheme="majorHAnsi" w:hAnsiTheme="majorHAnsi" w:cs="Arial"/>
        </w:rPr>
      </w:pPr>
    </w:p>
    <w:p w14:paraId="37DBA2A0" w14:textId="77777777" w:rsidR="00420E02" w:rsidRPr="002C48FF" w:rsidRDefault="00420E02" w:rsidP="00627C7D">
      <w:pPr>
        <w:pStyle w:val="Kolorowalistaakcent11"/>
        <w:autoSpaceDE w:val="0"/>
        <w:autoSpaceDN w:val="0"/>
        <w:adjustRightInd w:val="0"/>
        <w:spacing w:before="0" w:after="0" w:line="276" w:lineRule="auto"/>
        <w:ind w:left="0"/>
        <w:rPr>
          <w:rFonts w:asciiTheme="majorHAnsi" w:hAnsiTheme="majorHAnsi" w:cs="Arial"/>
          <w:bCs/>
          <w:vanish/>
          <w:sz w:val="24"/>
          <w:szCs w:val="24"/>
        </w:rPr>
      </w:pPr>
    </w:p>
    <w:p w14:paraId="49A4EBB9" w14:textId="77777777" w:rsidR="00674295" w:rsidRPr="002C48FF" w:rsidRDefault="003A24B8" w:rsidP="00E750E7">
      <w:pPr>
        <w:pStyle w:val="Kolorowalistaakcent11"/>
        <w:numPr>
          <w:ilvl w:val="1"/>
          <w:numId w:val="30"/>
        </w:numPr>
        <w:autoSpaceDE w:val="0"/>
        <w:autoSpaceDN w:val="0"/>
        <w:adjustRightInd w:val="0"/>
        <w:spacing w:line="276" w:lineRule="auto"/>
        <w:ind w:left="709" w:hanging="709"/>
        <w:rPr>
          <w:rFonts w:asciiTheme="majorHAnsi" w:hAnsiTheme="majorHAnsi" w:cs="Arial"/>
          <w:b/>
          <w:sz w:val="24"/>
          <w:szCs w:val="24"/>
        </w:rPr>
      </w:pPr>
      <w:r w:rsidRPr="002C48FF">
        <w:rPr>
          <w:rFonts w:asciiTheme="majorHAnsi" w:hAnsiTheme="majorHAnsi" w:cs="Arial"/>
          <w:bCs/>
          <w:sz w:val="24"/>
          <w:szCs w:val="24"/>
        </w:rPr>
        <w:t xml:space="preserve">Wykonawca zobowiązany jest złożyć </w:t>
      </w:r>
      <w:r w:rsidRPr="002C48FF">
        <w:rPr>
          <w:rFonts w:asciiTheme="majorHAnsi" w:hAnsiTheme="majorHAnsi" w:cs="Arial"/>
          <w:b/>
          <w:sz w:val="24"/>
          <w:szCs w:val="24"/>
          <w:u w:val="single"/>
        </w:rPr>
        <w:t>wraz z ofertą</w:t>
      </w:r>
      <w:r w:rsidRPr="002C48FF">
        <w:rPr>
          <w:rFonts w:asciiTheme="majorHAnsi" w:hAnsiTheme="majorHAnsi" w:cs="Arial"/>
          <w:b/>
          <w:sz w:val="24"/>
          <w:szCs w:val="24"/>
        </w:rPr>
        <w:t xml:space="preserve"> </w:t>
      </w:r>
      <w:r w:rsidRPr="002C48FF">
        <w:rPr>
          <w:rFonts w:asciiTheme="majorHAnsi" w:hAnsiTheme="majorHAnsi" w:cs="Arial"/>
          <w:sz w:val="24"/>
          <w:szCs w:val="24"/>
        </w:rPr>
        <w:t>oświadczeni</w:t>
      </w:r>
      <w:r w:rsidR="007374B7" w:rsidRPr="002C48FF">
        <w:rPr>
          <w:rFonts w:asciiTheme="majorHAnsi" w:hAnsiTheme="majorHAnsi" w:cs="Arial"/>
          <w:sz w:val="24"/>
          <w:szCs w:val="24"/>
        </w:rPr>
        <w:t>a</w:t>
      </w:r>
      <w:r w:rsidRPr="002C48FF">
        <w:rPr>
          <w:rFonts w:asciiTheme="majorHAnsi" w:hAnsiTheme="majorHAnsi" w:cs="Arial"/>
          <w:sz w:val="24"/>
          <w:szCs w:val="24"/>
        </w:rPr>
        <w:t xml:space="preserve"> stanowiące wstępne potwierdzenie, że Wykonawca</w:t>
      </w:r>
      <w:r w:rsidR="00C97C80" w:rsidRPr="002C48FF">
        <w:rPr>
          <w:rFonts w:asciiTheme="majorHAnsi" w:hAnsiTheme="majorHAnsi" w:cs="Arial"/>
          <w:sz w:val="24"/>
          <w:szCs w:val="24"/>
        </w:rPr>
        <w:t xml:space="preserve"> na dzień składania ofert</w:t>
      </w:r>
      <w:r w:rsidRPr="002C48FF">
        <w:rPr>
          <w:rFonts w:asciiTheme="majorHAnsi" w:hAnsiTheme="majorHAnsi" w:cs="Arial"/>
          <w:sz w:val="24"/>
          <w:szCs w:val="24"/>
        </w:rPr>
        <w:t>:</w:t>
      </w:r>
    </w:p>
    <w:p w14:paraId="7D08B44B" w14:textId="77777777" w:rsidR="00674295" w:rsidRPr="002C48FF" w:rsidRDefault="00674295" w:rsidP="00E750E7">
      <w:pPr>
        <w:pStyle w:val="Kolorowalistaakcent11"/>
        <w:numPr>
          <w:ilvl w:val="2"/>
          <w:numId w:val="31"/>
        </w:numPr>
        <w:tabs>
          <w:tab w:val="left" w:pos="851"/>
          <w:tab w:val="left" w:pos="1134"/>
        </w:tabs>
        <w:autoSpaceDE w:val="0"/>
        <w:autoSpaceDN w:val="0"/>
        <w:adjustRightInd w:val="0"/>
        <w:spacing w:line="276" w:lineRule="auto"/>
        <w:ind w:left="1134" w:hanging="425"/>
        <w:rPr>
          <w:rFonts w:asciiTheme="majorHAnsi" w:hAnsiTheme="majorHAnsi" w:cs="Arial"/>
          <w:sz w:val="24"/>
          <w:szCs w:val="24"/>
        </w:rPr>
      </w:pPr>
      <w:r w:rsidRPr="002C48FF">
        <w:rPr>
          <w:rFonts w:asciiTheme="majorHAnsi" w:hAnsiTheme="majorHAnsi" w:cs="Arial"/>
          <w:sz w:val="24"/>
          <w:szCs w:val="24"/>
        </w:rPr>
        <w:t>nie podlega wykluczeniu,</w:t>
      </w:r>
    </w:p>
    <w:p w14:paraId="51F9A2F2" w14:textId="77777777" w:rsidR="00674295" w:rsidRPr="002C48FF" w:rsidRDefault="00674295" w:rsidP="00E750E7">
      <w:pPr>
        <w:pStyle w:val="Kolorowalistaakcent11"/>
        <w:numPr>
          <w:ilvl w:val="2"/>
          <w:numId w:val="31"/>
        </w:numPr>
        <w:tabs>
          <w:tab w:val="left" w:pos="851"/>
          <w:tab w:val="left" w:pos="1134"/>
        </w:tabs>
        <w:autoSpaceDE w:val="0"/>
        <w:autoSpaceDN w:val="0"/>
        <w:adjustRightInd w:val="0"/>
        <w:spacing w:line="276" w:lineRule="auto"/>
        <w:ind w:left="1134" w:hanging="425"/>
        <w:rPr>
          <w:rFonts w:asciiTheme="majorHAnsi" w:hAnsiTheme="majorHAnsi" w:cs="Arial"/>
          <w:sz w:val="24"/>
          <w:szCs w:val="24"/>
        </w:rPr>
      </w:pPr>
      <w:r w:rsidRPr="002C48FF">
        <w:rPr>
          <w:rFonts w:asciiTheme="majorHAnsi" w:hAnsiTheme="majorHAnsi" w:cs="Arial"/>
          <w:sz w:val="24"/>
          <w:szCs w:val="24"/>
        </w:rPr>
        <w:t>spełnia warunki udziału w postępowaniu.</w:t>
      </w:r>
    </w:p>
    <w:p w14:paraId="1F8FB414" w14:textId="77777777" w:rsidR="00674295" w:rsidRPr="002C48FF" w:rsidRDefault="00674295" w:rsidP="00674295">
      <w:pPr>
        <w:pStyle w:val="Kolorowalistaakcent11"/>
        <w:autoSpaceDE w:val="0"/>
        <w:autoSpaceDN w:val="0"/>
        <w:adjustRightInd w:val="0"/>
        <w:spacing w:line="276" w:lineRule="auto"/>
        <w:ind w:left="709"/>
        <w:rPr>
          <w:rFonts w:asciiTheme="majorHAnsi" w:hAnsiTheme="majorHAnsi" w:cs="Arial"/>
          <w:b/>
          <w:sz w:val="10"/>
          <w:szCs w:val="10"/>
        </w:rPr>
      </w:pPr>
    </w:p>
    <w:p w14:paraId="1335DD57" w14:textId="6DE28739" w:rsidR="00674295" w:rsidRPr="002C48FF" w:rsidRDefault="00495D57" w:rsidP="00E750E7">
      <w:pPr>
        <w:pStyle w:val="Kolorowalistaakcent11"/>
        <w:numPr>
          <w:ilvl w:val="2"/>
          <w:numId w:val="30"/>
        </w:numPr>
        <w:autoSpaceDE w:val="0"/>
        <w:autoSpaceDN w:val="0"/>
        <w:adjustRightInd w:val="0"/>
        <w:spacing w:line="276" w:lineRule="auto"/>
        <w:ind w:left="1418" w:hanging="709"/>
        <w:rPr>
          <w:rFonts w:asciiTheme="majorHAnsi" w:hAnsiTheme="majorHAnsi" w:cs="Arial"/>
          <w:b/>
          <w:bCs/>
          <w:sz w:val="24"/>
          <w:szCs w:val="24"/>
          <w:u w:val="single"/>
        </w:rPr>
      </w:pPr>
      <w:r w:rsidRPr="002C48FF">
        <w:rPr>
          <w:rFonts w:asciiTheme="majorHAnsi" w:hAnsiTheme="majorHAnsi" w:cs="Arial"/>
          <w:b/>
          <w:bCs/>
          <w:sz w:val="24"/>
          <w:szCs w:val="24"/>
        </w:rPr>
        <w:t>Oświadczenia należy złożyć wg</w:t>
      </w:r>
      <w:r w:rsidRPr="002C48FF">
        <w:rPr>
          <w:rFonts w:asciiTheme="majorHAnsi" w:hAnsiTheme="majorHAnsi"/>
          <w:b/>
          <w:bCs/>
          <w:sz w:val="24"/>
          <w:szCs w:val="24"/>
        </w:rPr>
        <w:t xml:space="preserve"> wymogów załącznika nr 4 i 5 do SWZ</w:t>
      </w:r>
      <w:r w:rsidR="00355355" w:rsidRPr="002C48FF">
        <w:rPr>
          <w:rFonts w:asciiTheme="majorHAnsi" w:hAnsiTheme="majorHAnsi"/>
          <w:b/>
          <w:bCs/>
          <w:sz w:val="24"/>
          <w:szCs w:val="24"/>
        </w:rPr>
        <w:t xml:space="preserve"> oraz </w:t>
      </w:r>
      <w:r w:rsidR="00355355" w:rsidRPr="002C48FF">
        <w:rPr>
          <w:rFonts w:asciiTheme="majorHAnsi" w:hAnsiTheme="majorHAnsi"/>
          <w:b/>
          <w:bCs/>
          <w:sz w:val="24"/>
          <w:szCs w:val="24"/>
          <w:u w:val="single"/>
        </w:rPr>
        <w:t xml:space="preserve">nr 6 jeżeli dotyczy </w:t>
      </w:r>
    </w:p>
    <w:p w14:paraId="248ACEC7" w14:textId="6E080BDA" w:rsidR="00674295" w:rsidRPr="002C48FF" w:rsidRDefault="00495D57" w:rsidP="00E750E7">
      <w:pPr>
        <w:pStyle w:val="Kolorowalistaakcent11"/>
        <w:numPr>
          <w:ilvl w:val="2"/>
          <w:numId w:val="30"/>
        </w:numPr>
        <w:autoSpaceDE w:val="0"/>
        <w:autoSpaceDN w:val="0"/>
        <w:adjustRightInd w:val="0"/>
        <w:spacing w:line="276" w:lineRule="auto"/>
        <w:ind w:left="1418" w:hanging="709"/>
        <w:rPr>
          <w:rFonts w:asciiTheme="majorHAnsi" w:hAnsiTheme="majorHAnsi" w:cs="Arial"/>
          <w:b/>
          <w:sz w:val="24"/>
          <w:szCs w:val="24"/>
        </w:rPr>
      </w:pPr>
      <w:r w:rsidRPr="002C48FF">
        <w:rPr>
          <w:rFonts w:asciiTheme="majorHAnsi" w:hAnsiTheme="majorHAnsi"/>
          <w:sz w:val="24"/>
          <w:szCs w:val="24"/>
        </w:rPr>
        <w:t>Jeżeli wykonawca nie złożył oświadcze</w:t>
      </w:r>
      <w:r w:rsidR="00F12672" w:rsidRPr="002C48FF">
        <w:rPr>
          <w:rFonts w:asciiTheme="majorHAnsi" w:hAnsiTheme="majorHAnsi"/>
          <w:sz w:val="24"/>
          <w:szCs w:val="24"/>
        </w:rPr>
        <w:t>ń</w:t>
      </w:r>
      <w:r w:rsidRPr="002C48FF">
        <w:rPr>
          <w:rFonts w:asciiTheme="majorHAnsi" w:hAnsiTheme="majorHAnsi"/>
          <w:sz w:val="24"/>
          <w:szCs w:val="24"/>
        </w:rPr>
        <w:t>, o którym mowa w pkt 8.1</w:t>
      </w:r>
      <w:r w:rsidR="00674295" w:rsidRPr="002C48FF">
        <w:rPr>
          <w:rFonts w:asciiTheme="majorHAnsi" w:hAnsiTheme="majorHAnsi"/>
          <w:sz w:val="24"/>
          <w:szCs w:val="24"/>
        </w:rPr>
        <w:t xml:space="preserve"> SWZ</w:t>
      </w:r>
      <w:r w:rsidRPr="002C48FF">
        <w:rPr>
          <w:rFonts w:asciiTheme="majorHAnsi" w:hAnsiTheme="majorHAnsi"/>
          <w:sz w:val="24"/>
          <w:szCs w:val="24"/>
        </w:rPr>
        <w:t xml:space="preserve"> lub </w:t>
      </w:r>
      <w:r w:rsidR="00173F63" w:rsidRPr="002C48FF">
        <w:rPr>
          <w:rFonts w:asciiTheme="majorHAnsi" w:hAnsiTheme="majorHAnsi"/>
          <w:sz w:val="24"/>
          <w:szCs w:val="24"/>
        </w:rPr>
        <w:t>są</w:t>
      </w:r>
      <w:r w:rsidRPr="002C48FF">
        <w:rPr>
          <w:rFonts w:asciiTheme="majorHAnsi" w:hAnsiTheme="majorHAnsi"/>
          <w:sz w:val="24"/>
          <w:szCs w:val="24"/>
        </w:rPr>
        <w:t xml:space="preserve"> on</w:t>
      </w:r>
      <w:r w:rsidR="00173F63" w:rsidRPr="002C48FF">
        <w:rPr>
          <w:rFonts w:asciiTheme="majorHAnsi" w:hAnsiTheme="majorHAnsi"/>
          <w:sz w:val="24"/>
          <w:szCs w:val="24"/>
        </w:rPr>
        <w:t>e</w:t>
      </w:r>
      <w:r w:rsidRPr="002C48FF">
        <w:rPr>
          <w:rFonts w:asciiTheme="majorHAnsi" w:hAnsiTheme="majorHAnsi"/>
          <w:sz w:val="24"/>
          <w:szCs w:val="24"/>
        </w:rPr>
        <w:t xml:space="preserve"> niekompletne lub zawiera</w:t>
      </w:r>
      <w:r w:rsidR="00173F63" w:rsidRPr="002C48FF">
        <w:rPr>
          <w:rFonts w:asciiTheme="majorHAnsi" w:hAnsiTheme="majorHAnsi"/>
          <w:sz w:val="24"/>
          <w:szCs w:val="24"/>
        </w:rPr>
        <w:t>ją</w:t>
      </w:r>
      <w:r w:rsidRPr="002C48FF">
        <w:rPr>
          <w:rFonts w:asciiTheme="majorHAnsi" w:hAnsiTheme="majorHAnsi"/>
          <w:sz w:val="24"/>
          <w:szCs w:val="24"/>
        </w:rPr>
        <w:t xml:space="preserve"> błędy, zamawiający wezwie wykonawcę odpowiednio do ich złożenia, poprawienia lub uzupełnienia </w:t>
      </w:r>
      <w:r w:rsidR="00847B1A" w:rsidRPr="002C48FF">
        <w:rPr>
          <w:rFonts w:asciiTheme="majorHAnsi" w:hAnsiTheme="majorHAnsi"/>
          <w:sz w:val="24"/>
          <w:szCs w:val="24"/>
        </w:rPr>
        <w:t xml:space="preserve">                                              </w:t>
      </w:r>
      <w:r w:rsidRPr="002C48FF">
        <w:rPr>
          <w:rFonts w:asciiTheme="majorHAnsi" w:hAnsiTheme="majorHAnsi"/>
          <w:sz w:val="24"/>
          <w:szCs w:val="24"/>
        </w:rPr>
        <w:t>w wyznaczonym terminie, chyba że oferta wykonawcy podlega odrzuceniu bez względu na ich złożenie, uzupełnienie lub poprawienie lub zachodzą przesłanki unieważnienia postępowania.</w:t>
      </w:r>
    </w:p>
    <w:p w14:paraId="0EB4651A" w14:textId="70ED07EF" w:rsidR="00674295" w:rsidRPr="002C48FF" w:rsidRDefault="00495D57" w:rsidP="00E750E7">
      <w:pPr>
        <w:pStyle w:val="Kolorowalistaakcent11"/>
        <w:numPr>
          <w:ilvl w:val="2"/>
          <w:numId w:val="30"/>
        </w:numPr>
        <w:autoSpaceDE w:val="0"/>
        <w:autoSpaceDN w:val="0"/>
        <w:adjustRightInd w:val="0"/>
        <w:spacing w:line="276" w:lineRule="auto"/>
        <w:ind w:left="1418" w:hanging="709"/>
        <w:rPr>
          <w:rFonts w:asciiTheme="majorHAnsi" w:hAnsiTheme="majorHAnsi" w:cs="Arial"/>
          <w:b/>
          <w:sz w:val="24"/>
          <w:szCs w:val="24"/>
        </w:rPr>
      </w:pPr>
      <w:r w:rsidRPr="002C48FF">
        <w:rPr>
          <w:rFonts w:asciiTheme="majorHAnsi" w:hAnsiTheme="majorHAnsi"/>
          <w:sz w:val="24"/>
          <w:szCs w:val="24"/>
        </w:rPr>
        <w:t>Złożenie, uzupełnienie lub poprawienie oświadcze</w:t>
      </w:r>
      <w:r w:rsidR="00173F63" w:rsidRPr="002C48FF">
        <w:rPr>
          <w:rFonts w:asciiTheme="majorHAnsi" w:hAnsiTheme="majorHAnsi"/>
          <w:sz w:val="24"/>
          <w:szCs w:val="24"/>
        </w:rPr>
        <w:t>ń</w:t>
      </w:r>
      <w:r w:rsidRPr="002C48FF">
        <w:rPr>
          <w:rFonts w:asciiTheme="majorHAnsi" w:hAnsiTheme="majorHAnsi"/>
          <w:sz w:val="24"/>
          <w:szCs w:val="24"/>
        </w:rPr>
        <w:t>, o którym mowa w pkt 8.1</w:t>
      </w:r>
      <w:r w:rsidR="00674295" w:rsidRPr="002C48FF">
        <w:rPr>
          <w:rFonts w:asciiTheme="majorHAnsi" w:hAnsiTheme="majorHAnsi"/>
          <w:sz w:val="24"/>
          <w:szCs w:val="24"/>
        </w:rPr>
        <w:t xml:space="preserve"> SWZ</w:t>
      </w:r>
      <w:r w:rsidRPr="002C48FF">
        <w:rPr>
          <w:rFonts w:asciiTheme="majorHAnsi" w:hAnsiTheme="majorHAnsi"/>
          <w:sz w:val="24"/>
          <w:szCs w:val="24"/>
        </w:rPr>
        <w:t xml:space="preserve"> nie może służyć potwierdzeniu spełniania kryteriów selekcji.</w:t>
      </w:r>
    </w:p>
    <w:p w14:paraId="035B460C" w14:textId="77777777" w:rsidR="00674295" w:rsidRPr="002C48FF" w:rsidRDefault="00495D57" w:rsidP="00E750E7">
      <w:pPr>
        <w:pStyle w:val="Kolorowalistaakcent11"/>
        <w:numPr>
          <w:ilvl w:val="2"/>
          <w:numId w:val="30"/>
        </w:numPr>
        <w:autoSpaceDE w:val="0"/>
        <w:autoSpaceDN w:val="0"/>
        <w:adjustRightInd w:val="0"/>
        <w:spacing w:line="276" w:lineRule="auto"/>
        <w:ind w:left="1418" w:hanging="709"/>
        <w:rPr>
          <w:rFonts w:asciiTheme="majorHAnsi" w:hAnsiTheme="majorHAnsi" w:cs="Arial"/>
          <w:b/>
          <w:sz w:val="24"/>
          <w:szCs w:val="24"/>
        </w:rPr>
      </w:pPr>
      <w:r w:rsidRPr="002C48FF">
        <w:rPr>
          <w:rFonts w:asciiTheme="majorHAnsi" w:hAnsiTheme="majorHAnsi"/>
          <w:sz w:val="24"/>
          <w:szCs w:val="24"/>
        </w:rPr>
        <w:t>Zamawiający może żądać od wykonawców wyjaśnień dotyczących treści złożon</w:t>
      </w:r>
      <w:r w:rsidR="00173F63" w:rsidRPr="002C48FF">
        <w:rPr>
          <w:rFonts w:asciiTheme="majorHAnsi" w:hAnsiTheme="majorHAnsi"/>
          <w:sz w:val="24"/>
          <w:szCs w:val="24"/>
        </w:rPr>
        <w:t>ych</w:t>
      </w:r>
      <w:r w:rsidRPr="002C48FF">
        <w:rPr>
          <w:rFonts w:asciiTheme="majorHAnsi" w:hAnsiTheme="majorHAnsi"/>
          <w:sz w:val="24"/>
          <w:szCs w:val="24"/>
        </w:rPr>
        <w:t xml:space="preserve"> oświadcze</w:t>
      </w:r>
      <w:r w:rsidR="00173F63" w:rsidRPr="002C48FF">
        <w:rPr>
          <w:rFonts w:asciiTheme="majorHAnsi" w:hAnsiTheme="majorHAnsi"/>
          <w:sz w:val="24"/>
          <w:szCs w:val="24"/>
        </w:rPr>
        <w:t>ń</w:t>
      </w:r>
      <w:r w:rsidRPr="002C48FF">
        <w:rPr>
          <w:rFonts w:asciiTheme="majorHAnsi" w:hAnsiTheme="majorHAnsi"/>
          <w:sz w:val="24"/>
          <w:szCs w:val="24"/>
        </w:rPr>
        <w:t>, o który</w:t>
      </w:r>
      <w:r w:rsidR="00173F63" w:rsidRPr="002C48FF">
        <w:rPr>
          <w:rFonts w:asciiTheme="majorHAnsi" w:hAnsiTheme="majorHAnsi"/>
          <w:sz w:val="24"/>
          <w:szCs w:val="24"/>
        </w:rPr>
        <w:t xml:space="preserve">ch </w:t>
      </w:r>
      <w:r w:rsidRPr="002C48FF">
        <w:rPr>
          <w:rFonts w:asciiTheme="majorHAnsi" w:hAnsiTheme="majorHAnsi"/>
          <w:sz w:val="24"/>
          <w:szCs w:val="24"/>
        </w:rPr>
        <w:t>mowa w pkt 8.1</w:t>
      </w:r>
      <w:r w:rsidR="00674295" w:rsidRPr="002C48FF">
        <w:rPr>
          <w:rFonts w:asciiTheme="majorHAnsi" w:hAnsiTheme="majorHAnsi"/>
          <w:sz w:val="24"/>
          <w:szCs w:val="24"/>
        </w:rPr>
        <w:t xml:space="preserve"> SWZ</w:t>
      </w:r>
      <w:r w:rsidRPr="002C48FF">
        <w:rPr>
          <w:rFonts w:asciiTheme="majorHAnsi" w:hAnsiTheme="majorHAnsi"/>
          <w:sz w:val="24"/>
          <w:szCs w:val="24"/>
        </w:rPr>
        <w:t>.</w:t>
      </w:r>
    </w:p>
    <w:p w14:paraId="3BA203CB" w14:textId="5F9AFA0C" w:rsidR="00495D57" w:rsidRPr="002C48FF" w:rsidRDefault="00495D57" w:rsidP="00E750E7">
      <w:pPr>
        <w:pStyle w:val="Kolorowalistaakcent11"/>
        <w:numPr>
          <w:ilvl w:val="2"/>
          <w:numId w:val="30"/>
        </w:numPr>
        <w:autoSpaceDE w:val="0"/>
        <w:autoSpaceDN w:val="0"/>
        <w:adjustRightInd w:val="0"/>
        <w:spacing w:line="276" w:lineRule="auto"/>
        <w:ind w:left="1418" w:hanging="709"/>
        <w:rPr>
          <w:rFonts w:asciiTheme="majorHAnsi" w:hAnsiTheme="majorHAnsi" w:cs="Arial"/>
          <w:b/>
          <w:sz w:val="24"/>
          <w:szCs w:val="24"/>
        </w:rPr>
      </w:pPr>
      <w:r w:rsidRPr="002C48FF">
        <w:rPr>
          <w:rFonts w:asciiTheme="majorHAnsi" w:hAnsiTheme="majorHAnsi"/>
          <w:sz w:val="24"/>
          <w:szCs w:val="24"/>
        </w:rPr>
        <w:t>Jeżeli złożone przez wykonawcę oświadczeni</w:t>
      </w:r>
      <w:r w:rsidR="00173F63" w:rsidRPr="002C48FF">
        <w:rPr>
          <w:rFonts w:asciiTheme="majorHAnsi" w:hAnsiTheme="majorHAnsi"/>
          <w:sz w:val="24"/>
          <w:szCs w:val="24"/>
        </w:rPr>
        <w:t>a</w:t>
      </w:r>
      <w:r w:rsidRPr="002C48FF">
        <w:rPr>
          <w:rFonts w:asciiTheme="majorHAnsi" w:hAnsiTheme="majorHAnsi"/>
          <w:sz w:val="24"/>
          <w:szCs w:val="24"/>
        </w:rPr>
        <w:t>, o którym mowa w pkt 8.1</w:t>
      </w:r>
      <w:r w:rsidR="00674295" w:rsidRPr="002C48FF">
        <w:rPr>
          <w:rFonts w:asciiTheme="majorHAnsi" w:hAnsiTheme="majorHAnsi"/>
          <w:sz w:val="24"/>
          <w:szCs w:val="24"/>
        </w:rPr>
        <w:t xml:space="preserve"> SWZ</w:t>
      </w:r>
      <w:r w:rsidRPr="002C48FF">
        <w:rPr>
          <w:rFonts w:asciiTheme="majorHAnsi" w:hAnsiTheme="majorHAnsi"/>
          <w:sz w:val="24"/>
          <w:szCs w:val="24"/>
        </w:rPr>
        <w:t xml:space="preserve"> budz</w:t>
      </w:r>
      <w:r w:rsidR="00173F63" w:rsidRPr="002C48FF">
        <w:rPr>
          <w:rFonts w:asciiTheme="majorHAnsi" w:hAnsiTheme="majorHAnsi"/>
          <w:sz w:val="24"/>
          <w:szCs w:val="24"/>
        </w:rPr>
        <w:t>ą</w:t>
      </w:r>
      <w:r w:rsidRPr="002C48FF">
        <w:rPr>
          <w:rFonts w:asciiTheme="majorHAnsi" w:hAnsiTheme="majorHAnsi"/>
          <w:sz w:val="24"/>
          <w:szCs w:val="24"/>
        </w:rPr>
        <w:t xml:space="preserve">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39427CEB" w14:textId="77777777" w:rsidR="00495D57" w:rsidRPr="002C48FF" w:rsidRDefault="00495D57" w:rsidP="00495D57">
      <w:pPr>
        <w:pStyle w:val="Kolorowalistaakcent11"/>
        <w:autoSpaceDE w:val="0"/>
        <w:autoSpaceDN w:val="0"/>
        <w:adjustRightInd w:val="0"/>
        <w:spacing w:line="276" w:lineRule="auto"/>
        <w:ind w:left="709"/>
        <w:rPr>
          <w:rFonts w:asciiTheme="majorHAnsi" w:hAnsiTheme="majorHAnsi" w:cs="Arial"/>
          <w:sz w:val="10"/>
          <w:szCs w:val="10"/>
        </w:rPr>
      </w:pPr>
    </w:p>
    <w:p w14:paraId="63B08594" w14:textId="5B39B15A" w:rsidR="00FF15A2" w:rsidRPr="002C48FF" w:rsidRDefault="00D9784D" w:rsidP="00F52725">
      <w:pPr>
        <w:pStyle w:val="Kolorowalistaakcent11"/>
        <w:numPr>
          <w:ilvl w:val="1"/>
          <w:numId w:val="13"/>
        </w:numPr>
        <w:tabs>
          <w:tab w:val="left" w:pos="567"/>
        </w:tabs>
        <w:autoSpaceDE w:val="0"/>
        <w:autoSpaceDN w:val="0"/>
        <w:adjustRightInd w:val="0"/>
        <w:spacing w:before="0" w:after="0" w:line="276" w:lineRule="auto"/>
        <w:rPr>
          <w:rFonts w:asciiTheme="majorHAnsi" w:hAnsiTheme="majorHAnsi" w:cs="Arial"/>
          <w:sz w:val="24"/>
          <w:szCs w:val="24"/>
        </w:rPr>
      </w:pPr>
      <w:r w:rsidRPr="002C48FF">
        <w:rPr>
          <w:rFonts w:asciiTheme="majorHAnsi" w:hAnsiTheme="majorHAnsi" w:cs="Arial"/>
          <w:sz w:val="24"/>
          <w:szCs w:val="24"/>
        </w:rPr>
        <w:t xml:space="preserve">Zamawiający </w:t>
      </w:r>
      <w:r w:rsidR="00FF15A2" w:rsidRPr="002C48FF">
        <w:rPr>
          <w:rFonts w:asciiTheme="majorHAnsi" w:hAnsiTheme="majorHAnsi" w:cs="Arial"/>
          <w:b/>
          <w:bCs/>
          <w:sz w:val="24"/>
          <w:szCs w:val="24"/>
        </w:rPr>
        <w:t xml:space="preserve">wezwie </w:t>
      </w:r>
      <w:r w:rsidR="00FF15A2" w:rsidRPr="002C48FF">
        <w:rPr>
          <w:rFonts w:asciiTheme="majorHAnsi" w:hAnsiTheme="majorHAnsi"/>
          <w:b/>
          <w:bCs/>
          <w:sz w:val="24"/>
          <w:szCs w:val="24"/>
          <w:shd w:val="clear" w:color="auto" w:fill="FFFFFF"/>
        </w:rPr>
        <w:t>wykonawcę</w:t>
      </w:r>
      <w:r w:rsidR="00FF15A2" w:rsidRPr="002C48FF">
        <w:rPr>
          <w:rFonts w:asciiTheme="majorHAnsi" w:hAnsiTheme="majorHAnsi"/>
          <w:sz w:val="24"/>
          <w:szCs w:val="24"/>
          <w:shd w:val="clear" w:color="auto" w:fill="FFFFFF"/>
        </w:rPr>
        <w:t>, którego oferta została najwyżej oceniona, do złożenia w wyznaczonym terminie</w:t>
      </w:r>
      <w:r w:rsidR="0009224D" w:rsidRPr="002C48FF">
        <w:rPr>
          <w:rFonts w:asciiTheme="majorHAnsi" w:hAnsiTheme="majorHAnsi"/>
          <w:sz w:val="24"/>
          <w:szCs w:val="24"/>
          <w:shd w:val="clear" w:color="auto" w:fill="FFFFFF"/>
        </w:rPr>
        <w:t xml:space="preserve"> (</w:t>
      </w:r>
      <w:r w:rsidR="00FF15A2" w:rsidRPr="002C48FF">
        <w:rPr>
          <w:rFonts w:asciiTheme="majorHAnsi" w:hAnsiTheme="majorHAnsi"/>
          <w:sz w:val="24"/>
          <w:szCs w:val="24"/>
          <w:shd w:val="clear" w:color="auto" w:fill="FFFFFF"/>
        </w:rPr>
        <w:t>nie krótszym niż 5 dni od dnia wezwania</w:t>
      </w:r>
      <w:r w:rsidR="0009224D" w:rsidRPr="002C48FF">
        <w:rPr>
          <w:rFonts w:asciiTheme="majorHAnsi" w:hAnsiTheme="majorHAnsi"/>
          <w:sz w:val="24"/>
          <w:szCs w:val="24"/>
          <w:shd w:val="clear" w:color="auto" w:fill="FFFFFF"/>
        </w:rPr>
        <w:t>)</w:t>
      </w:r>
      <w:r w:rsidR="00FF15A2" w:rsidRPr="002C48FF">
        <w:rPr>
          <w:rFonts w:asciiTheme="majorHAnsi" w:hAnsiTheme="majorHAnsi"/>
          <w:sz w:val="24"/>
          <w:szCs w:val="24"/>
          <w:shd w:val="clear" w:color="auto" w:fill="FFFFFF"/>
        </w:rPr>
        <w:t xml:space="preserve"> </w:t>
      </w:r>
      <w:r w:rsidR="00FF15A2" w:rsidRPr="002C48FF">
        <w:rPr>
          <w:rFonts w:asciiTheme="majorHAnsi" w:hAnsiTheme="majorHAnsi"/>
          <w:sz w:val="24"/>
          <w:szCs w:val="24"/>
          <w:shd w:val="clear" w:color="auto" w:fill="FFFFFF"/>
        </w:rPr>
        <w:lastRenderedPageBreak/>
        <w:t>następujących podmiotowych środków dowodowych</w:t>
      </w:r>
      <w:r w:rsidR="0009224D" w:rsidRPr="002C48FF">
        <w:rPr>
          <w:rFonts w:asciiTheme="majorHAnsi" w:hAnsiTheme="majorHAnsi"/>
          <w:sz w:val="24"/>
          <w:szCs w:val="24"/>
          <w:shd w:val="clear" w:color="auto" w:fill="FFFFFF"/>
        </w:rPr>
        <w:t xml:space="preserve"> (aktualnych na dzień złożenia)</w:t>
      </w:r>
      <w:r w:rsidR="00FF15A2" w:rsidRPr="002C48FF">
        <w:rPr>
          <w:rFonts w:asciiTheme="majorHAnsi" w:hAnsiTheme="majorHAnsi"/>
          <w:sz w:val="24"/>
          <w:szCs w:val="24"/>
          <w:shd w:val="clear" w:color="auto" w:fill="FFFFFF"/>
        </w:rPr>
        <w:t>:</w:t>
      </w:r>
    </w:p>
    <w:p w14:paraId="74853034" w14:textId="77777777" w:rsidR="00FF15A2" w:rsidRPr="002C48FF" w:rsidRDefault="00FF15A2" w:rsidP="00FF15A2">
      <w:pPr>
        <w:pStyle w:val="Kolorowalistaakcent11"/>
        <w:autoSpaceDE w:val="0"/>
        <w:autoSpaceDN w:val="0"/>
        <w:adjustRightInd w:val="0"/>
        <w:spacing w:line="276" w:lineRule="auto"/>
        <w:ind w:left="709"/>
        <w:rPr>
          <w:rFonts w:asciiTheme="majorHAnsi" w:hAnsiTheme="majorHAnsi" w:cs="Arial"/>
          <w:sz w:val="24"/>
          <w:szCs w:val="24"/>
        </w:rPr>
      </w:pPr>
    </w:p>
    <w:p w14:paraId="5F49D916" w14:textId="4426A2F4" w:rsidR="00FF15A2" w:rsidRPr="002C48FF" w:rsidRDefault="00FF15A2" w:rsidP="00E750E7">
      <w:pPr>
        <w:pStyle w:val="Kolorowalistaakcent11"/>
        <w:numPr>
          <w:ilvl w:val="2"/>
          <w:numId w:val="13"/>
        </w:numPr>
        <w:autoSpaceDE w:val="0"/>
        <w:autoSpaceDN w:val="0"/>
        <w:adjustRightInd w:val="0"/>
        <w:spacing w:before="0" w:after="0" w:line="276" w:lineRule="auto"/>
        <w:ind w:left="1418" w:hanging="709"/>
        <w:rPr>
          <w:rFonts w:asciiTheme="majorHAnsi" w:hAnsiTheme="majorHAnsi" w:cs="Arial"/>
          <w:b/>
          <w:sz w:val="24"/>
          <w:szCs w:val="24"/>
        </w:rPr>
      </w:pPr>
      <w:r w:rsidRPr="002C48FF">
        <w:rPr>
          <w:rFonts w:asciiTheme="majorHAnsi" w:hAnsiTheme="majorHAnsi" w:cs="Verdana"/>
          <w:b/>
          <w:sz w:val="24"/>
          <w:szCs w:val="24"/>
        </w:rPr>
        <w:t>W celu potwierdzenia spełniania warunków udziału w postępowaniu:</w:t>
      </w:r>
    </w:p>
    <w:p w14:paraId="61BFEF66" w14:textId="77777777" w:rsidR="0077676E" w:rsidRPr="002C48FF" w:rsidRDefault="0077676E" w:rsidP="0077676E">
      <w:pPr>
        <w:tabs>
          <w:tab w:val="left" w:pos="709"/>
        </w:tabs>
        <w:jc w:val="both"/>
        <w:rPr>
          <w:rFonts w:asciiTheme="majorHAnsi" w:hAnsiTheme="majorHAnsi"/>
          <w:sz w:val="22"/>
          <w:szCs w:val="22"/>
        </w:rPr>
      </w:pPr>
      <w:r w:rsidRPr="002C48FF">
        <w:rPr>
          <w:rFonts w:asciiTheme="majorHAnsi" w:hAnsiTheme="majorHAnsi"/>
          <w:sz w:val="22"/>
          <w:szCs w:val="22"/>
        </w:rPr>
        <w:t xml:space="preserve">               </w:t>
      </w:r>
      <w:r w:rsidR="00A65488" w:rsidRPr="002C48FF">
        <w:rPr>
          <w:rFonts w:asciiTheme="majorHAnsi" w:hAnsiTheme="majorHAnsi"/>
          <w:sz w:val="22"/>
          <w:szCs w:val="22"/>
        </w:rPr>
        <w:t xml:space="preserve">Na podstawie art. 273 ust. 1 pkt 2 </w:t>
      </w:r>
      <w:proofErr w:type="spellStart"/>
      <w:r w:rsidR="00A65488" w:rsidRPr="002C48FF">
        <w:rPr>
          <w:rFonts w:asciiTheme="majorHAnsi" w:hAnsiTheme="majorHAnsi"/>
          <w:sz w:val="22"/>
          <w:szCs w:val="22"/>
        </w:rPr>
        <w:t>Pzp</w:t>
      </w:r>
      <w:proofErr w:type="spellEnd"/>
      <w:r w:rsidR="00A65488" w:rsidRPr="002C48FF">
        <w:rPr>
          <w:rFonts w:asciiTheme="majorHAnsi" w:hAnsiTheme="majorHAnsi"/>
          <w:sz w:val="22"/>
          <w:szCs w:val="22"/>
        </w:rPr>
        <w:t xml:space="preserve"> Zamawiający w przedmiotowym postępowaniu o </w:t>
      </w:r>
    </w:p>
    <w:p w14:paraId="0201598E" w14:textId="77777777" w:rsidR="0077676E" w:rsidRPr="002C48FF" w:rsidRDefault="0077676E" w:rsidP="0077676E">
      <w:pPr>
        <w:tabs>
          <w:tab w:val="left" w:pos="709"/>
        </w:tabs>
        <w:jc w:val="both"/>
        <w:rPr>
          <w:rFonts w:asciiTheme="majorHAnsi" w:hAnsiTheme="majorHAnsi"/>
          <w:sz w:val="22"/>
          <w:szCs w:val="22"/>
        </w:rPr>
      </w:pPr>
      <w:r w:rsidRPr="002C48FF">
        <w:rPr>
          <w:rFonts w:asciiTheme="majorHAnsi" w:hAnsiTheme="majorHAnsi"/>
          <w:sz w:val="22"/>
          <w:szCs w:val="22"/>
        </w:rPr>
        <w:t xml:space="preserve">               </w:t>
      </w:r>
      <w:r w:rsidR="00A65488" w:rsidRPr="002C48FF">
        <w:rPr>
          <w:rFonts w:asciiTheme="majorHAnsi" w:hAnsiTheme="majorHAnsi"/>
          <w:sz w:val="22"/>
          <w:szCs w:val="22"/>
        </w:rPr>
        <w:t xml:space="preserve">udzielenie zamówienia </w:t>
      </w:r>
      <w:r w:rsidR="00A65488" w:rsidRPr="002C48FF">
        <w:rPr>
          <w:rFonts w:asciiTheme="majorHAnsi" w:hAnsiTheme="majorHAnsi"/>
          <w:b/>
          <w:sz w:val="22"/>
          <w:szCs w:val="22"/>
        </w:rPr>
        <w:t>żąda</w:t>
      </w:r>
      <w:r w:rsidR="00A65488" w:rsidRPr="002C48FF">
        <w:rPr>
          <w:rFonts w:asciiTheme="majorHAnsi" w:hAnsiTheme="majorHAnsi"/>
          <w:sz w:val="22"/>
          <w:szCs w:val="22"/>
        </w:rPr>
        <w:t xml:space="preserve"> złożenia następujących podmiotowych środków </w:t>
      </w:r>
    </w:p>
    <w:p w14:paraId="45BE156E" w14:textId="5C417862" w:rsidR="00A65488" w:rsidRPr="002C48FF" w:rsidRDefault="0077676E" w:rsidP="0077676E">
      <w:pPr>
        <w:tabs>
          <w:tab w:val="left" w:pos="709"/>
        </w:tabs>
        <w:jc w:val="both"/>
        <w:rPr>
          <w:rFonts w:asciiTheme="majorHAnsi" w:hAnsiTheme="majorHAnsi"/>
          <w:sz w:val="22"/>
          <w:szCs w:val="22"/>
        </w:rPr>
      </w:pPr>
      <w:r w:rsidRPr="002C48FF">
        <w:rPr>
          <w:rFonts w:asciiTheme="majorHAnsi" w:hAnsiTheme="majorHAnsi"/>
          <w:sz w:val="22"/>
          <w:szCs w:val="22"/>
        </w:rPr>
        <w:t xml:space="preserve">               </w:t>
      </w:r>
      <w:r w:rsidR="00A65488" w:rsidRPr="002C48FF">
        <w:rPr>
          <w:rFonts w:asciiTheme="majorHAnsi" w:hAnsiTheme="majorHAnsi"/>
          <w:sz w:val="22"/>
          <w:szCs w:val="22"/>
        </w:rPr>
        <w:t xml:space="preserve">dowodowych na </w:t>
      </w:r>
      <w:r w:rsidR="00A65488" w:rsidRPr="002C48FF">
        <w:rPr>
          <w:rFonts w:asciiTheme="majorHAnsi" w:hAnsiTheme="majorHAnsi"/>
          <w:sz w:val="22"/>
          <w:szCs w:val="22"/>
          <w:u w:val="single"/>
        </w:rPr>
        <w:t>potwierdzenie spełniania warunków udziału w postępowaniu</w:t>
      </w:r>
    </w:p>
    <w:p w14:paraId="2848FCA5" w14:textId="421B1A4D" w:rsidR="00A65488" w:rsidRPr="002C48FF" w:rsidRDefault="00A65488" w:rsidP="00A65488">
      <w:pPr>
        <w:ind w:left="300" w:hanging="300"/>
        <w:jc w:val="both"/>
        <w:rPr>
          <w:rFonts w:asciiTheme="majorHAnsi" w:hAnsiTheme="majorHAnsi"/>
          <w:sz w:val="22"/>
          <w:szCs w:val="22"/>
        </w:rPr>
      </w:pPr>
    </w:p>
    <w:p w14:paraId="2FA72638" w14:textId="237D7600" w:rsidR="000823DF" w:rsidRPr="002C48FF" w:rsidRDefault="000823DF" w:rsidP="000823DF">
      <w:pPr>
        <w:ind w:left="300" w:hanging="300"/>
        <w:jc w:val="both"/>
        <w:rPr>
          <w:rFonts w:asciiTheme="majorHAnsi" w:hAnsiTheme="majorHAnsi"/>
          <w:sz w:val="22"/>
          <w:szCs w:val="22"/>
        </w:rPr>
      </w:pPr>
      <w:r w:rsidRPr="002C48FF">
        <w:rPr>
          <w:rFonts w:asciiTheme="majorHAnsi" w:hAnsiTheme="majorHAnsi"/>
          <w:sz w:val="22"/>
          <w:szCs w:val="22"/>
        </w:rPr>
        <w:t xml:space="preserve">             </w:t>
      </w:r>
      <w:bookmarkStart w:id="14" w:name="_Hlk121379607"/>
      <w:r w:rsidRPr="002C48FF">
        <w:rPr>
          <w:rFonts w:asciiTheme="majorHAnsi" w:hAnsiTheme="majorHAnsi"/>
          <w:sz w:val="22"/>
          <w:szCs w:val="22"/>
        </w:rPr>
        <w:t xml:space="preserve">1)W celu potwierdzenia spełnienia warunku udziału w postępowaniu dotyczącego </w:t>
      </w:r>
    </w:p>
    <w:p w14:paraId="4A0691D5" w14:textId="77777777" w:rsidR="000823DF" w:rsidRPr="002C48FF" w:rsidRDefault="000823DF" w:rsidP="00A65488">
      <w:pPr>
        <w:ind w:left="300" w:hanging="300"/>
        <w:jc w:val="both"/>
        <w:rPr>
          <w:rFonts w:asciiTheme="majorHAnsi" w:hAnsiTheme="majorHAnsi"/>
          <w:sz w:val="22"/>
          <w:szCs w:val="22"/>
        </w:rPr>
      </w:pPr>
      <w:r w:rsidRPr="002C48FF">
        <w:rPr>
          <w:rFonts w:asciiTheme="majorHAnsi" w:hAnsiTheme="majorHAnsi"/>
          <w:sz w:val="22"/>
          <w:szCs w:val="22"/>
        </w:rPr>
        <w:t xml:space="preserve">               uprawnień do prowadzenia określonej działalności gospodarczej lub zawodowej </w:t>
      </w:r>
    </w:p>
    <w:p w14:paraId="24CCD7E9" w14:textId="6318B480" w:rsidR="000823DF" w:rsidRPr="002C48FF" w:rsidRDefault="000823DF" w:rsidP="00A65488">
      <w:pPr>
        <w:ind w:left="300" w:hanging="300"/>
        <w:jc w:val="both"/>
        <w:rPr>
          <w:rFonts w:asciiTheme="majorHAnsi" w:hAnsiTheme="majorHAnsi"/>
          <w:sz w:val="22"/>
          <w:szCs w:val="22"/>
        </w:rPr>
      </w:pPr>
      <w:r w:rsidRPr="002C48FF">
        <w:rPr>
          <w:rFonts w:asciiTheme="majorHAnsi" w:hAnsiTheme="majorHAnsi"/>
          <w:sz w:val="22"/>
          <w:szCs w:val="22"/>
        </w:rPr>
        <w:t xml:space="preserve">               zamawiający żąda :</w:t>
      </w:r>
    </w:p>
    <w:p w14:paraId="5FFB9751" w14:textId="719AABD9" w:rsidR="000823DF" w:rsidRPr="002C48FF" w:rsidRDefault="000823DF" w:rsidP="000823DF">
      <w:pPr>
        <w:rPr>
          <w:i/>
          <w:iCs/>
        </w:rPr>
      </w:pPr>
      <w:r w:rsidRPr="002C48FF">
        <w:rPr>
          <w:rFonts w:asciiTheme="majorHAnsi" w:hAnsiTheme="majorHAnsi" w:cs="Arial"/>
          <w:b/>
          <w:sz w:val="22"/>
          <w:szCs w:val="22"/>
        </w:rPr>
        <w:t xml:space="preserve">              -</w:t>
      </w:r>
      <w:r w:rsidRPr="002C48FF">
        <w:rPr>
          <w:i/>
          <w:iCs/>
        </w:rPr>
        <w:t xml:space="preserve"> ważn</w:t>
      </w:r>
      <w:r w:rsidR="00D839B9" w:rsidRPr="002C48FF">
        <w:rPr>
          <w:i/>
          <w:iCs/>
        </w:rPr>
        <w:t>ej</w:t>
      </w:r>
      <w:r w:rsidRPr="002C48FF">
        <w:rPr>
          <w:i/>
          <w:iCs/>
        </w:rPr>
        <w:t xml:space="preserve"> koncesj</w:t>
      </w:r>
      <w:r w:rsidR="00D839B9" w:rsidRPr="002C48FF">
        <w:rPr>
          <w:i/>
          <w:iCs/>
        </w:rPr>
        <w:t>i</w:t>
      </w:r>
      <w:r w:rsidRPr="002C48FF">
        <w:rPr>
          <w:i/>
          <w:iCs/>
        </w:rPr>
        <w:t xml:space="preserve"> na obrót paliwami ciekłymi wydan</w:t>
      </w:r>
      <w:r w:rsidR="00D839B9" w:rsidRPr="002C48FF">
        <w:rPr>
          <w:i/>
          <w:iCs/>
        </w:rPr>
        <w:t>ej</w:t>
      </w:r>
      <w:r w:rsidRPr="002C48FF">
        <w:rPr>
          <w:i/>
          <w:iCs/>
        </w:rPr>
        <w:t xml:space="preserve"> przez Prezesa Urzędu Regulacji </w:t>
      </w:r>
    </w:p>
    <w:p w14:paraId="5B18CE8F" w14:textId="3344279B" w:rsidR="000823DF" w:rsidRPr="002C48FF" w:rsidRDefault="000823DF" w:rsidP="000823DF">
      <w:pPr>
        <w:rPr>
          <w:i/>
          <w:iCs/>
        </w:rPr>
      </w:pPr>
      <w:r w:rsidRPr="002C48FF">
        <w:rPr>
          <w:i/>
          <w:iCs/>
        </w:rPr>
        <w:t xml:space="preserve">           Energetyki , zgodnie z ustawą z dnia 10 kwietnia 1997r. Prawo energetyczne  (Dz.U. z   </w:t>
      </w:r>
    </w:p>
    <w:p w14:paraId="02FC1ED1" w14:textId="55BF9F03" w:rsidR="000823DF" w:rsidRPr="002C48FF" w:rsidRDefault="000823DF" w:rsidP="000823DF">
      <w:pPr>
        <w:rPr>
          <w:i/>
          <w:iCs/>
        </w:rPr>
      </w:pPr>
      <w:r w:rsidRPr="002C48FF">
        <w:rPr>
          <w:i/>
          <w:iCs/>
        </w:rPr>
        <w:t xml:space="preserve">           202</w:t>
      </w:r>
      <w:r w:rsidR="003F3A3B" w:rsidRPr="002C48FF">
        <w:rPr>
          <w:i/>
          <w:iCs/>
        </w:rPr>
        <w:t>4</w:t>
      </w:r>
      <w:r w:rsidR="00D839B9" w:rsidRPr="002C48FF">
        <w:rPr>
          <w:i/>
          <w:iCs/>
        </w:rPr>
        <w:t xml:space="preserve"> </w:t>
      </w:r>
      <w:r w:rsidRPr="002C48FF">
        <w:rPr>
          <w:i/>
          <w:iCs/>
        </w:rPr>
        <w:t>r. poz.</w:t>
      </w:r>
      <w:r w:rsidR="003F3A3B" w:rsidRPr="002C48FF">
        <w:rPr>
          <w:i/>
          <w:iCs/>
        </w:rPr>
        <w:t xml:space="preserve"> 266</w:t>
      </w:r>
      <w:r w:rsidRPr="002C48FF">
        <w:rPr>
          <w:i/>
          <w:iCs/>
        </w:rPr>
        <w:t>. )</w:t>
      </w:r>
    </w:p>
    <w:p w14:paraId="38D46497" w14:textId="09977EA0" w:rsidR="00B351B9" w:rsidRPr="002C48FF" w:rsidRDefault="00B351B9" w:rsidP="00B351B9">
      <w:pPr>
        <w:ind w:left="300" w:hanging="300"/>
        <w:jc w:val="both"/>
        <w:rPr>
          <w:rFonts w:asciiTheme="majorHAnsi" w:hAnsiTheme="majorHAnsi"/>
          <w:sz w:val="22"/>
          <w:szCs w:val="22"/>
        </w:rPr>
      </w:pPr>
      <w:r w:rsidRPr="002C48FF">
        <w:rPr>
          <w:rFonts w:asciiTheme="majorHAnsi" w:hAnsiTheme="majorHAnsi" w:cs="Arial"/>
          <w:bCs/>
          <w:sz w:val="22"/>
          <w:szCs w:val="22"/>
        </w:rPr>
        <w:t xml:space="preserve">              2)</w:t>
      </w:r>
      <w:r w:rsidRPr="002C48FF">
        <w:rPr>
          <w:rFonts w:asciiTheme="majorHAnsi" w:hAnsiTheme="majorHAnsi"/>
          <w:sz w:val="22"/>
          <w:szCs w:val="22"/>
        </w:rPr>
        <w:t xml:space="preserve"> W celu potwierdzenia spełnienia warunku udziału w postępowaniu dotyczącego </w:t>
      </w:r>
    </w:p>
    <w:p w14:paraId="4950C14F" w14:textId="22A2A070" w:rsidR="00B351B9" w:rsidRPr="002C48FF" w:rsidRDefault="00B351B9" w:rsidP="00B351B9">
      <w:pPr>
        <w:autoSpaceDE w:val="0"/>
        <w:autoSpaceDN w:val="0"/>
        <w:adjustRightInd w:val="0"/>
        <w:spacing w:line="276" w:lineRule="auto"/>
        <w:rPr>
          <w:rFonts w:asciiTheme="majorHAnsi" w:hAnsiTheme="majorHAnsi" w:cs="Arial"/>
          <w:bCs/>
        </w:rPr>
      </w:pPr>
      <w:r w:rsidRPr="002C48FF">
        <w:rPr>
          <w:rFonts w:asciiTheme="majorHAnsi" w:hAnsiTheme="majorHAnsi" w:cs="Arial"/>
          <w:b/>
        </w:rPr>
        <w:t xml:space="preserve">             </w:t>
      </w:r>
      <w:r w:rsidRPr="002C48FF">
        <w:rPr>
          <w:rFonts w:asciiTheme="majorHAnsi" w:hAnsiTheme="majorHAnsi" w:cs="Arial"/>
          <w:bCs/>
        </w:rPr>
        <w:t xml:space="preserve">uprawnień sytuacji ekonomicznej lub finansowej zamawiający żąda : </w:t>
      </w:r>
    </w:p>
    <w:p w14:paraId="511B8660" w14:textId="44B6B1E2" w:rsidR="00B351B9" w:rsidRPr="002C48FF" w:rsidRDefault="00B351B9" w:rsidP="00B351B9">
      <w:pPr>
        <w:autoSpaceDE w:val="0"/>
        <w:autoSpaceDN w:val="0"/>
        <w:adjustRightInd w:val="0"/>
        <w:spacing w:line="276" w:lineRule="auto"/>
        <w:rPr>
          <w:rFonts w:asciiTheme="majorHAnsi" w:hAnsiTheme="majorHAnsi" w:cs="Arial"/>
          <w:bCs/>
          <w:i/>
          <w:iCs/>
        </w:rPr>
      </w:pPr>
      <w:r w:rsidRPr="002C48FF">
        <w:rPr>
          <w:rFonts w:asciiTheme="majorHAnsi" w:hAnsiTheme="majorHAnsi" w:cs="Arial"/>
          <w:b/>
          <w:sz w:val="22"/>
          <w:szCs w:val="22"/>
        </w:rPr>
        <w:t xml:space="preserve">              -</w:t>
      </w:r>
      <w:r w:rsidRPr="002C48FF">
        <w:rPr>
          <w:rFonts w:asciiTheme="majorHAnsi" w:hAnsiTheme="majorHAnsi" w:cs="Arial"/>
          <w:bCs/>
          <w:i/>
          <w:iCs/>
        </w:rPr>
        <w:t xml:space="preserve"> dokumentów potwierdzających, że Wykonawca jest ubezpieczony </w:t>
      </w:r>
    </w:p>
    <w:p w14:paraId="69FEF510" w14:textId="2ED79988" w:rsidR="00B351B9" w:rsidRPr="002C48FF" w:rsidRDefault="00B351B9" w:rsidP="00BF2799">
      <w:pPr>
        <w:autoSpaceDE w:val="0"/>
        <w:autoSpaceDN w:val="0"/>
        <w:adjustRightInd w:val="0"/>
        <w:spacing w:line="276" w:lineRule="auto"/>
        <w:rPr>
          <w:rFonts w:asciiTheme="majorHAnsi" w:hAnsiTheme="majorHAnsi" w:cs="Arial"/>
          <w:bCs/>
          <w:i/>
          <w:iCs/>
        </w:rPr>
      </w:pPr>
      <w:r w:rsidRPr="002C48FF">
        <w:rPr>
          <w:rFonts w:asciiTheme="majorHAnsi" w:hAnsiTheme="majorHAnsi" w:cs="Arial"/>
          <w:bCs/>
          <w:i/>
          <w:iCs/>
        </w:rPr>
        <w:t xml:space="preserve">              odpowiedzialności cywilnej w zakresie prowadzonej działalności związanej </w:t>
      </w:r>
      <w:r w:rsidR="00BF2799" w:rsidRPr="002C48FF">
        <w:rPr>
          <w:rFonts w:asciiTheme="majorHAnsi" w:hAnsiTheme="majorHAnsi" w:cs="Arial"/>
          <w:bCs/>
          <w:i/>
          <w:iCs/>
        </w:rPr>
        <w:br/>
        <w:t xml:space="preserve">              </w:t>
      </w:r>
      <w:r w:rsidRPr="002C48FF">
        <w:rPr>
          <w:rFonts w:asciiTheme="majorHAnsi" w:hAnsiTheme="majorHAnsi" w:cs="Arial"/>
          <w:bCs/>
          <w:i/>
          <w:iCs/>
        </w:rPr>
        <w:t xml:space="preserve">z przedmiotem zamówienia  na sumę gwarancyjna  nie mniejszą niż 100 000,00 zł </w:t>
      </w:r>
    </w:p>
    <w:p w14:paraId="1E351A87" w14:textId="750C437F" w:rsidR="00FF15A2" w:rsidRPr="002C48FF" w:rsidRDefault="00FF15A2" w:rsidP="000823DF">
      <w:pPr>
        <w:pStyle w:val="Kolorowalistaakcent11"/>
        <w:autoSpaceDE w:val="0"/>
        <w:autoSpaceDN w:val="0"/>
        <w:adjustRightInd w:val="0"/>
        <w:spacing w:before="0" w:after="0" w:line="276" w:lineRule="auto"/>
        <w:rPr>
          <w:rFonts w:asciiTheme="majorHAnsi" w:hAnsiTheme="majorHAnsi" w:cs="Arial"/>
          <w:b/>
          <w:sz w:val="22"/>
          <w:szCs w:val="22"/>
        </w:rPr>
      </w:pPr>
    </w:p>
    <w:bookmarkEnd w:id="14"/>
    <w:p w14:paraId="1492D9B7" w14:textId="1785F43A" w:rsidR="00FF15A2" w:rsidRPr="002C48FF" w:rsidRDefault="00FF15A2" w:rsidP="00FF15A2">
      <w:pPr>
        <w:autoSpaceDE w:val="0"/>
        <w:autoSpaceDN w:val="0"/>
        <w:adjustRightInd w:val="0"/>
        <w:spacing w:before="20" w:after="40" w:line="276" w:lineRule="auto"/>
        <w:ind w:left="1701"/>
        <w:contextualSpacing/>
        <w:jc w:val="both"/>
        <w:rPr>
          <w:rFonts w:asciiTheme="majorHAnsi" w:hAnsiTheme="majorHAnsi" w:cs="Arial"/>
        </w:rPr>
      </w:pPr>
    </w:p>
    <w:p w14:paraId="3C09AB96" w14:textId="26684B85" w:rsidR="00FF15A2" w:rsidRPr="002C48FF" w:rsidRDefault="00FF15A2" w:rsidP="00F52725">
      <w:pPr>
        <w:pStyle w:val="Kolorowalistaakcent11"/>
        <w:numPr>
          <w:ilvl w:val="2"/>
          <w:numId w:val="13"/>
        </w:numPr>
        <w:autoSpaceDE w:val="0"/>
        <w:autoSpaceDN w:val="0"/>
        <w:adjustRightInd w:val="0"/>
        <w:spacing w:before="0" w:after="0" w:line="276" w:lineRule="auto"/>
        <w:ind w:left="1418" w:hanging="709"/>
        <w:jc w:val="left"/>
        <w:rPr>
          <w:rFonts w:asciiTheme="majorHAnsi" w:hAnsiTheme="majorHAnsi" w:cs="Arial"/>
          <w:b/>
          <w:sz w:val="24"/>
          <w:szCs w:val="24"/>
        </w:rPr>
      </w:pPr>
      <w:r w:rsidRPr="002C48FF">
        <w:rPr>
          <w:rFonts w:asciiTheme="majorHAnsi" w:hAnsiTheme="majorHAnsi" w:cs="Verdana"/>
          <w:b/>
          <w:sz w:val="24"/>
          <w:szCs w:val="24"/>
        </w:rPr>
        <w:t>W celu potwierdzenia braku podstaw do wykluczenia z udział</w:t>
      </w:r>
      <w:r w:rsidR="00F52725" w:rsidRPr="002C48FF">
        <w:rPr>
          <w:rFonts w:asciiTheme="majorHAnsi" w:hAnsiTheme="majorHAnsi" w:cs="Verdana"/>
          <w:b/>
          <w:sz w:val="24"/>
          <w:szCs w:val="24"/>
        </w:rPr>
        <w:t>u</w:t>
      </w:r>
      <w:r w:rsidR="00F52725" w:rsidRPr="002C48FF">
        <w:rPr>
          <w:rFonts w:asciiTheme="majorHAnsi" w:hAnsiTheme="majorHAnsi" w:cs="Verdana"/>
          <w:b/>
          <w:sz w:val="24"/>
          <w:szCs w:val="24"/>
        </w:rPr>
        <w:br/>
      </w:r>
      <w:r w:rsidRPr="002C48FF">
        <w:rPr>
          <w:rFonts w:asciiTheme="majorHAnsi" w:hAnsiTheme="majorHAnsi" w:cs="Verdana"/>
          <w:b/>
          <w:sz w:val="24"/>
          <w:szCs w:val="24"/>
        </w:rPr>
        <w:t xml:space="preserve"> w postępowaniu:</w:t>
      </w:r>
    </w:p>
    <w:p w14:paraId="3CABE3E1" w14:textId="290DEFE0" w:rsidR="003857DF" w:rsidRPr="002C48FF" w:rsidRDefault="003857DF" w:rsidP="00D839B9">
      <w:pPr>
        <w:ind w:left="300" w:hanging="300"/>
        <w:jc w:val="both"/>
        <w:rPr>
          <w:rFonts w:asciiTheme="majorHAnsi" w:hAnsiTheme="majorHAnsi"/>
          <w:sz w:val="22"/>
          <w:szCs w:val="22"/>
        </w:rPr>
      </w:pPr>
      <w:r w:rsidRPr="002C48FF">
        <w:rPr>
          <w:rFonts w:asciiTheme="majorHAnsi" w:hAnsiTheme="majorHAnsi" w:cs="Verdana"/>
          <w:b/>
        </w:rPr>
        <w:t xml:space="preserve">             1)</w:t>
      </w:r>
      <w:r w:rsidRPr="002C48FF">
        <w:rPr>
          <w:rFonts w:asciiTheme="majorHAnsi" w:hAnsiTheme="majorHAnsi"/>
          <w:sz w:val="22"/>
          <w:szCs w:val="22"/>
        </w:rPr>
        <w:t xml:space="preserve"> W celu potwierdzenia</w:t>
      </w:r>
      <w:r w:rsidR="00F52725" w:rsidRPr="002C48FF">
        <w:rPr>
          <w:rFonts w:asciiTheme="majorHAnsi" w:hAnsiTheme="majorHAnsi"/>
          <w:sz w:val="22"/>
          <w:szCs w:val="22"/>
        </w:rPr>
        <w:t xml:space="preserve"> </w:t>
      </w:r>
      <w:r w:rsidR="00766B55" w:rsidRPr="002C48FF">
        <w:rPr>
          <w:rFonts w:asciiTheme="majorHAnsi" w:hAnsiTheme="majorHAnsi"/>
          <w:sz w:val="22"/>
          <w:szCs w:val="22"/>
        </w:rPr>
        <w:t>braku pod</w:t>
      </w:r>
      <w:r w:rsidR="00F52725" w:rsidRPr="002C48FF">
        <w:rPr>
          <w:rFonts w:asciiTheme="majorHAnsi" w:hAnsiTheme="majorHAnsi"/>
          <w:sz w:val="22"/>
          <w:szCs w:val="22"/>
        </w:rPr>
        <w:t>staw wykluczenia z udziału</w:t>
      </w:r>
      <w:r w:rsidR="00D839B9" w:rsidRPr="002C48FF">
        <w:rPr>
          <w:rFonts w:asciiTheme="majorHAnsi" w:hAnsiTheme="majorHAnsi"/>
          <w:sz w:val="22"/>
          <w:szCs w:val="22"/>
        </w:rPr>
        <w:t xml:space="preserve"> w</w:t>
      </w:r>
      <w:r w:rsidRPr="002C48FF">
        <w:rPr>
          <w:rFonts w:asciiTheme="majorHAnsi" w:hAnsiTheme="majorHAnsi"/>
          <w:sz w:val="22"/>
          <w:szCs w:val="22"/>
        </w:rPr>
        <w:t xml:space="preserve"> </w:t>
      </w:r>
      <w:r w:rsidR="00F52725" w:rsidRPr="002C48FF">
        <w:rPr>
          <w:rFonts w:asciiTheme="majorHAnsi" w:hAnsiTheme="majorHAnsi"/>
          <w:sz w:val="22"/>
          <w:szCs w:val="22"/>
        </w:rPr>
        <w:t>postępowani</w:t>
      </w:r>
      <w:r w:rsidR="00D839B9" w:rsidRPr="002C48FF">
        <w:rPr>
          <w:rFonts w:asciiTheme="majorHAnsi" w:hAnsiTheme="majorHAnsi"/>
          <w:sz w:val="22"/>
          <w:szCs w:val="22"/>
        </w:rPr>
        <w:t>u</w:t>
      </w:r>
      <w:r w:rsidR="00F52725" w:rsidRPr="002C48FF">
        <w:rPr>
          <w:rFonts w:asciiTheme="majorHAnsi" w:hAnsiTheme="majorHAnsi"/>
          <w:sz w:val="22"/>
          <w:szCs w:val="22"/>
        </w:rPr>
        <w:t xml:space="preserve"> o udzielenie  zamówienia publicznego zamawiający żąda</w:t>
      </w:r>
      <w:r w:rsidR="00D839B9" w:rsidRPr="002C48FF">
        <w:rPr>
          <w:rFonts w:asciiTheme="majorHAnsi" w:hAnsiTheme="majorHAnsi"/>
          <w:sz w:val="22"/>
          <w:szCs w:val="22"/>
        </w:rPr>
        <w:t>:</w:t>
      </w:r>
    </w:p>
    <w:p w14:paraId="09D298EE" w14:textId="49C01203" w:rsidR="003857DF" w:rsidRPr="002C48FF" w:rsidRDefault="000F094C" w:rsidP="003857DF">
      <w:pPr>
        <w:pStyle w:val="Kolorowalistaakcent11"/>
        <w:autoSpaceDE w:val="0"/>
        <w:autoSpaceDN w:val="0"/>
        <w:adjustRightInd w:val="0"/>
        <w:spacing w:before="0" w:after="0" w:line="276" w:lineRule="auto"/>
        <w:rPr>
          <w:rFonts w:asciiTheme="majorHAnsi" w:hAnsiTheme="majorHAnsi" w:cs="Arial"/>
          <w:b/>
          <w:sz w:val="24"/>
          <w:szCs w:val="24"/>
          <w:u w:val="single"/>
        </w:rPr>
      </w:pPr>
      <w:r w:rsidRPr="002C48FF">
        <w:rPr>
          <w:rFonts w:asciiTheme="majorHAnsi" w:hAnsiTheme="majorHAnsi" w:cs="Arial"/>
          <w:b/>
          <w:sz w:val="24"/>
          <w:szCs w:val="24"/>
        </w:rPr>
        <w:t xml:space="preserve">   </w:t>
      </w:r>
      <w:r w:rsidRPr="002C48FF">
        <w:rPr>
          <w:rFonts w:asciiTheme="majorHAnsi" w:hAnsiTheme="majorHAnsi" w:cs="Arial"/>
          <w:bCs/>
          <w:sz w:val="24"/>
          <w:szCs w:val="24"/>
        </w:rPr>
        <w:t>- oświadczenie Wykonawcy w zakresie art.</w:t>
      </w:r>
      <w:r w:rsidR="00DB2B71" w:rsidRPr="002C48FF">
        <w:rPr>
          <w:rFonts w:asciiTheme="majorHAnsi" w:hAnsiTheme="majorHAnsi" w:cs="Arial"/>
          <w:bCs/>
          <w:sz w:val="24"/>
          <w:szCs w:val="24"/>
        </w:rPr>
        <w:t xml:space="preserve"> </w:t>
      </w:r>
      <w:r w:rsidRPr="002C48FF">
        <w:rPr>
          <w:rFonts w:asciiTheme="majorHAnsi" w:hAnsiTheme="majorHAnsi" w:cs="Arial"/>
          <w:bCs/>
          <w:sz w:val="24"/>
          <w:szCs w:val="24"/>
        </w:rPr>
        <w:t>108 ust.</w:t>
      </w:r>
      <w:r w:rsidR="00DB2B71" w:rsidRPr="002C48FF">
        <w:rPr>
          <w:rFonts w:asciiTheme="majorHAnsi" w:hAnsiTheme="majorHAnsi" w:cs="Arial"/>
          <w:bCs/>
          <w:sz w:val="24"/>
          <w:szCs w:val="24"/>
        </w:rPr>
        <w:t xml:space="preserve"> </w:t>
      </w:r>
      <w:r w:rsidRPr="002C48FF">
        <w:rPr>
          <w:rFonts w:asciiTheme="majorHAnsi" w:hAnsiTheme="majorHAnsi" w:cs="Arial"/>
          <w:bCs/>
          <w:sz w:val="24"/>
          <w:szCs w:val="24"/>
        </w:rPr>
        <w:t>1</w:t>
      </w:r>
      <w:r w:rsidR="00DB2B71" w:rsidRPr="002C48FF">
        <w:rPr>
          <w:rFonts w:asciiTheme="majorHAnsi" w:hAnsiTheme="majorHAnsi" w:cs="Arial"/>
          <w:bCs/>
          <w:sz w:val="24"/>
          <w:szCs w:val="24"/>
        </w:rPr>
        <w:t xml:space="preserve"> </w:t>
      </w:r>
      <w:r w:rsidRPr="002C48FF">
        <w:rPr>
          <w:rFonts w:asciiTheme="majorHAnsi" w:hAnsiTheme="majorHAnsi" w:cs="Arial"/>
          <w:bCs/>
          <w:sz w:val="24"/>
          <w:szCs w:val="24"/>
        </w:rPr>
        <w:t>pkt.</w:t>
      </w:r>
      <w:r w:rsidR="00DB2B71" w:rsidRPr="002C48FF">
        <w:rPr>
          <w:rFonts w:asciiTheme="majorHAnsi" w:hAnsiTheme="majorHAnsi" w:cs="Arial"/>
          <w:bCs/>
          <w:sz w:val="24"/>
          <w:szCs w:val="24"/>
        </w:rPr>
        <w:t xml:space="preserve"> </w:t>
      </w:r>
      <w:r w:rsidRPr="002C48FF">
        <w:rPr>
          <w:rFonts w:asciiTheme="majorHAnsi" w:hAnsiTheme="majorHAnsi" w:cs="Arial"/>
          <w:bCs/>
          <w:sz w:val="24"/>
          <w:szCs w:val="24"/>
        </w:rPr>
        <w:t>5 ustawy o braku przynależności do tej samej grupy kapitałowej w rozumieniu ustawy z dnia 16 lutego 2007r</w:t>
      </w:r>
      <w:r w:rsidR="00DB2B71" w:rsidRPr="002C48FF">
        <w:rPr>
          <w:rFonts w:asciiTheme="majorHAnsi" w:hAnsiTheme="majorHAnsi" w:cs="Arial"/>
          <w:bCs/>
          <w:sz w:val="24"/>
          <w:szCs w:val="24"/>
        </w:rPr>
        <w:t>.</w:t>
      </w:r>
      <w:r w:rsidRPr="002C48FF">
        <w:rPr>
          <w:rFonts w:asciiTheme="majorHAnsi" w:hAnsiTheme="majorHAnsi" w:cs="Arial"/>
          <w:bCs/>
          <w:sz w:val="24"/>
          <w:szCs w:val="24"/>
        </w:rPr>
        <w:t xml:space="preserve"> </w:t>
      </w:r>
      <w:r w:rsidR="00DB2B71" w:rsidRPr="002C48FF">
        <w:rPr>
          <w:rFonts w:asciiTheme="majorHAnsi" w:hAnsiTheme="majorHAnsi" w:cs="Arial"/>
          <w:bCs/>
          <w:sz w:val="24"/>
          <w:szCs w:val="24"/>
        </w:rPr>
        <w:t>o</w:t>
      </w:r>
      <w:r w:rsidRPr="002C48FF">
        <w:rPr>
          <w:rFonts w:asciiTheme="majorHAnsi" w:hAnsiTheme="majorHAnsi" w:cs="Arial"/>
          <w:bCs/>
          <w:sz w:val="24"/>
          <w:szCs w:val="24"/>
        </w:rPr>
        <w:t xml:space="preserve"> ochronie konkurencji i konsumentów (Dz.</w:t>
      </w:r>
      <w:r w:rsidR="00DB2B71" w:rsidRPr="002C48FF">
        <w:rPr>
          <w:rFonts w:asciiTheme="majorHAnsi" w:hAnsiTheme="majorHAnsi" w:cs="Arial"/>
          <w:bCs/>
          <w:sz w:val="24"/>
          <w:szCs w:val="24"/>
        </w:rPr>
        <w:t xml:space="preserve"> </w:t>
      </w:r>
      <w:r w:rsidRPr="002C48FF">
        <w:rPr>
          <w:rFonts w:asciiTheme="majorHAnsi" w:hAnsiTheme="majorHAnsi" w:cs="Arial"/>
          <w:bCs/>
          <w:sz w:val="24"/>
          <w:szCs w:val="24"/>
        </w:rPr>
        <w:t>U. z 202</w:t>
      </w:r>
      <w:r w:rsidR="00DB2B71" w:rsidRPr="002C48FF">
        <w:rPr>
          <w:rFonts w:asciiTheme="majorHAnsi" w:hAnsiTheme="majorHAnsi" w:cs="Arial"/>
          <w:bCs/>
          <w:sz w:val="24"/>
          <w:szCs w:val="24"/>
        </w:rPr>
        <w:t>4</w:t>
      </w:r>
      <w:r w:rsidRPr="002C48FF">
        <w:rPr>
          <w:rFonts w:asciiTheme="majorHAnsi" w:hAnsiTheme="majorHAnsi" w:cs="Arial"/>
          <w:bCs/>
          <w:sz w:val="24"/>
          <w:szCs w:val="24"/>
        </w:rPr>
        <w:t>r. poz. 1</w:t>
      </w:r>
      <w:r w:rsidR="00DB2B71" w:rsidRPr="002C48FF">
        <w:rPr>
          <w:rFonts w:asciiTheme="majorHAnsi" w:hAnsiTheme="majorHAnsi" w:cs="Arial"/>
          <w:bCs/>
          <w:sz w:val="24"/>
          <w:szCs w:val="24"/>
        </w:rPr>
        <w:t xml:space="preserve">616 z </w:t>
      </w:r>
      <w:proofErr w:type="spellStart"/>
      <w:r w:rsidR="00DB2B71" w:rsidRPr="002C48FF">
        <w:rPr>
          <w:rFonts w:asciiTheme="majorHAnsi" w:hAnsiTheme="majorHAnsi" w:cs="Arial"/>
          <w:bCs/>
          <w:sz w:val="24"/>
          <w:szCs w:val="24"/>
        </w:rPr>
        <w:t>późn</w:t>
      </w:r>
      <w:proofErr w:type="spellEnd"/>
      <w:r w:rsidR="00DB2B71" w:rsidRPr="002C48FF">
        <w:rPr>
          <w:rFonts w:asciiTheme="majorHAnsi" w:hAnsiTheme="majorHAnsi" w:cs="Arial"/>
          <w:bCs/>
          <w:sz w:val="24"/>
          <w:szCs w:val="24"/>
        </w:rPr>
        <w:t>. zm.</w:t>
      </w:r>
      <w:r w:rsidRPr="002C48FF">
        <w:rPr>
          <w:rFonts w:asciiTheme="majorHAnsi" w:hAnsiTheme="majorHAnsi" w:cs="Arial"/>
          <w:bCs/>
          <w:sz w:val="24"/>
          <w:szCs w:val="24"/>
        </w:rPr>
        <w:t>) z innym Wykonawca , który z</w:t>
      </w:r>
      <w:r w:rsidR="00BF0CA1" w:rsidRPr="002C48FF">
        <w:rPr>
          <w:rFonts w:asciiTheme="majorHAnsi" w:hAnsiTheme="majorHAnsi" w:cs="Arial"/>
          <w:bCs/>
          <w:sz w:val="24"/>
          <w:szCs w:val="24"/>
        </w:rPr>
        <w:t>ł</w:t>
      </w:r>
      <w:r w:rsidRPr="002C48FF">
        <w:rPr>
          <w:rFonts w:asciiTheme="majorHAnsi" w:hAnsiTheme="majorHAnsi" w:cs="Arial"/>
          <w:bCs/>
          <w:sz w:val="24"/>
          <w:szCs w:val="24"/>
        </w:rPr>
        <w:t>o</w:t>
      </w:r>
      <w:r w:rsidR="00BF0CA1" w:rsidRPr="002C48FF">
        <w:rPr>
          <w:rFonts w:asciiTheme="majorHAnsi" w:hAnsiTheme="majorHAnsi" w:cs="Arial"/>
          <w:bCs/>
          <w:sz w:val="24"/>
          <w:szCs w:val="24"/>
        </w:rPr>
        <w:t>ż</w:t>
      </w:r>
      <w:r w:rsidRPr="002C48FF">
        <w:rPr>
          <w:rFonts w:asciiTheme="majorHAnsi" w:hAnsiTheme="majorHAnsi" w:cs="Arial"/>
          <w:bCs/>
          <w:sz w:val="24"/>
          <w:szCs w:val="24"/>
        </w:rPr>
        <w:t xml:space="preserve">ył odrębną  ofertę, ofertę częściową lub wniosek o dopuszczenie do udziału </w:t>
      </w:r>
      <w:r w:rsidR="00766B55" w:rsidRPr="002C48FF">
        <w:rPr>
          <w:rFonts w:asciiTheme="majorHAnsi" w:hAnsiTheme="majorHAnsi" w:cs="Arial"/>
          <w:bCs/>
          <w:sz w:val="24"/>
          <w:szCs w:val="24"/>
        </w:rPr>
        <w:t xml:space="preserve">w postępowaniu, albo oświadczenia o przynależności do tej samej grupy kapitałowej wraz z dokumentami lub informacjami potwierdzającymi przygotowanie oferty, oferty częściowej lub wniosku o dopuszczenie do udziału w postepowaniu niezależnie od innego wykonawcy należącego do tej samej grupy kapitałowej. </w:t>
      </w:r>
      <w:r w:rsidR="00F52725" w:rsidRPr="002C48FF">
        <w:rPr>
          <w:rFonts w:asciiTheme="majorHAnsi" w:hAnsiTheme="majorHAnsi" w:cs="Arial"/>
          <w:bCs/>
          <w:sz w:val="24"/>
          <w:szCs w:val="24"/>
        </w:rPr>
        <w:t xml:space="preserve"> </w:t>
      </w:r>
      <w:r w:rsidR="00F52725" w:rsidRPr="002C48FF">
        <w:rPr>
          <w:rFonts w:asciiTheme="majorHAnsi" w:hAnsiTheme="majorHAnsi" w:cs="Arial"/>
          <w:b/>
          <w:sz w:val="24"/>
          <w:szCs w:val="24"/>
          <w:u w:val="single"/>
        </w:rPr>
        <w:t xml:space="preserve">Zał.nr </w:t>
      </w:r>
      <w:r w:rsidR="00DB2B71" w:rsidRPr="002C48FF">
        <w:rPr>
          <w:rFonts w:asciiTheme="majorHAnsi" w:hAnsiTheme="majorHAnsi" w:cs="Arial"/>
          <w:b/>
          <w:sz w:val="24"/>
          <w:szCs w:val="24"/>
          <w:u w:val="single"/>
        </w:rPr>
        <w:t>3</w:t>
      </w:r>
      <w:r w:rsidR="00F52725" w:rsidRPr="002C48FF">
        <w:rPr>
          <w:rFonts w:asciiTheme="majorHAnsi" w:hAnsiTheme="majorHAnsi" w:cs="Arial"/>
          <w:b/>
          <w:sz w:val="24"/>
          <w:szCs w:val="24"/>
          <w:u w:val="single"/>
        </w:rPr>
        <w:t xml:space="preserve"> SW</w:t>
      </w:r>
    </w:p>
    <w:p w14:paraId="1BE05F81" w14:textId="77777777" w:rsidR="00714621" w:rsidRPr="002C48FF" w:rsidRDefault="00714621" w:rsidP="00714621">
      <w:pPr>
        <w:widowControl w:val="0"/>
        <w:adjustRightInd w:val="0"/>
        <w:jc w:val="center"/>
        <w:textAlignment w:val="baseline"/>
        <w:rPr>
          <w:rFonts w:asciiTheme="majorHAnsi" w:hAnsiTheme="majorHAnsi"/>
          <w:bCs/>
        </w:rPr>
      </w:pPr>
      <w:r w:rsidRPr="002C48FF">
        <w:rPr>
          <w:rFonts w:asciiTheme="majorHAnsi" w:hAnsiTheme="majorHAnsi" w:cs="Arial"/>
          <w:bCs/>
        </w:rPr>
        <w:t xml:space="preserve">          - </w:t>
      </w:r>
      <w:r w:rsidRPr="002C48FF">
        <w:rPr>
          <w:rFonts w:asciiTheme="majorHAnsi" w:hAnsiTheme="majorHAnsi"/>
          <w:bCs/>
        </w:rPr>
        <w:t xml:space="preserve">Oświadczenie wykonawcy o aktualności informacji zawartych w oświadczeniu, o </w:t>
      </w:r>
    </w:p>
    <w:p w14:paraId="0F3DAC93" w14:textId="72CC63CB" w:rsidR="00FF15A2" w:rsidRPr="002C48FF" w:rsidRDefault="00714621" w:rsidP="00BF0CA1">
      <w:pPr>
        <w:widowControl w:val="0"/>
        <w:adjustRightInd w:val="0"/>
        <w:textAlignment w:val="baseline"/>
        <w:rPr>
          <w:rFonts w:asciiTheme="majorHAnsi" w:hAnsiTheme="majorHAnsi"/>
          <w:bCs/>
        </w:rPr>
      </w:pPr>
      <w:r w:rsidRPr="002C48FF">
        <w:rPr>
          <w:rFonts w:asciiTheme="majorHAnsi" w:hAnsiTheme="majorHAnsi"/>
          <w:bCs/>
        </w:rPr>
        <w:t xml:space="preserve">             którym mowa w art. 125 ust. 1 </w:t>
      </w:r>
      <w:proofErr w:type="spellStart"/>
      <w:r w:rsidRPr="002C48FF">
        <w:rPr>
          <w:rFonts w:asciiTheme="majorHAnsi" w:hAnsiTheme="majorHAnsi"/>
          <w:bCs/>
        </w:rPr>
        <w:t>Pzp</w:t>
      </w:r>
      <w:proofErr w:type="spellEnd"/>
      <w:r w:rsidRPr="002C48FF">
        <w:rPr>
          <w:rFonts w:asciiTheme="majorHAnsi" w:hAnsiTheme="majorHAnsi"/>
          <w:bCs/>
        </w:rPr>
        <w:t xml:space="preserve">, w zakresie podstaw wykluczenia </w:t>
      </w:r>
      <w:r w:rsidRPr="002C48FF">
        <w:rPr>
          <w:rFonts w:asciiTheme="majorHAnsi" w:hAnsiTheme="majorHAnsi"/>
          <w:bCs/>
        </w:rPr>
        <w:br/>
        <w:t xml:space="preserve">             z postępowania wskazanych przez zamawiającego</w:t>
      </w:r>
      <w:r w:rsidR="00C556E5" w:rsidRPr="002C48FF">
        <w:rPr>
          <w:rFonts w:asciiTheme="majorHAnsi" w:hAnsiTheme="majorHAnsi"/>
          <w:bCs/>
        </w:rPr>
        <w:t xml:space="preserve"> </w:t>
      </w:r>
      <w:r w:rsidR="00C556E5" w:rsidRPr="002C48FF">
        <w:rPr>
          <w:rFonts w:asciiTheme="majorHAnsi" w:hAnsiTheme="majorHAnsi"/>
          <w:b/>
        </w:rPr>
        <w:t>Zał. nr 7</w:t>
      </w:r>
      <w:r w:rsidR="00C556E5" w:rsidRPr="002C48FF">
        <w:rPr>
          <w:rFonts w:asciiTheme="majorHAnsi" w:hAnsiTheme="majorHAnsi"/>
          <w:bCs/>
        </w:rPr>
        <w:t xml:space="preserve"> </w:t>
      </w:r>
    </w:p>
    <w:p w14:paraId="630771AE" w14:textId="77777777" w:rsidR="00D9784D" w:rsidRPr="002C48FF" w:rsidRDefault="00D9784D" w:rsidP="00627C7D">
      <w:pPr>
        <w:pStyle w:val="Kolorowalistaakcent11"/>
        <w:autoSpaceDE w:val="0"/>
        <w:autoSpaceDN w:val="0"/>
        <w:adjustRightInd w:val="0"/>
        <w:spacing w:line="276" w:lineRule="auto"/>
        <w:ind w:left="0"/>
        <w:rPr>
          <w:rFonts w:asciiTheme="majorHAnsi" w:hAnsiTheme="majorHAnsi" w:cs="Arial"/>
          <w:sz w:val="10"/>
          <w:szCs w:val="10"/>
        </w:rPr>
      </w:pPr>
    </w:p>
    <w:p w14:paraId="505B4ED9" w14:textId="6FD6F6AF" w:rsidR="0009224D" w:rsidRPr="002C48FF" w:rsidRDefault="0009224D" w:rsidP="00E750E7">
      <w:pPr>
        <w:pStyle w:val="Kolorowalistaakcent11"/>
        <w:numPr>
          <w:ilvl w:val="1"/>
          <w:numId w:val="13"/>
        </w:numPr>
        <w:autoSpaceDE w:val="0"/>
        <w:autoSpaceDN w:val="0"/>
        <w:adjustRightInd w:val="0"/>
        <w:spacing w:line="276" w:lineRule="auto"/>
        <w:ind w:left="709" w:hanging="709"/>
        <w:rPr>
          <w:rFonts w:asciiTheme="majorHAnsi" w:hAnsiTheme="majorHAnsi" w:cs="Arial"/>
          <w:sz w:val="24"/>
          <w:szCs w:val="24"/>
        </w:rPr>
      </w:pPr>
      <w:r w:rsidRPr="002C48FF">
        <w:rPr>
          <w:rFonts w:ascii="Cambria" w:hAnsi="Cambria"/>
          <w:sz w:val="24"/>
          <w:szCs w:val="24"/>
        </w:rPr>
        <w:t>Jeżeli jest to niezbędne do zapewnienia odpowiedniego przebiegu postępowania o udzielenie zamówienia, zamawiający może na każdym etapie postępowania wezwać wykonawców do złożenia wszystkich lub niektórych podmiotowych środków dowodowych.</w:t>
      </w:r>
    </w:p>
    <w:p w14:paraId="58651DB1" w14:textId="77777777" w:rsidR="00173F63" w:rsidRPr="002C48FF" w:rsidRDefault="00173F63" w:rsidP="00E750E7">
      <w:pPr>
        <w:pStyle w:val="Kolorowalistaakcent11"/>
        <w:numPr>
          <w:ilvl w:val="1"/>
          <w:numId w:val="13"/>
        </w:numPr>
        <w:autoSpaceDE w:val="0"/>
        <w:autoSpaceDN w:val="0"/>
        <w:adjustRightInd w:val="0"/>
        <w:spacing w:line="276" w:lineRule="auto"/>
        <w:ind w:left="709" w:hanging="709"/>
        <w:rPr>
          <w:rFonts w:asciiTheme="majorHAnsi" w:hAnsiTheme="majorHAnsi" w:cs="Arial"/>
          <w:sz w:val="24"/>
          <w:szCs w:val="24"/>
        </w:rPr>
      </w:pPr>
      <w:r w:rsidRPr="002C48FF">
        <w:rPr>
          <w:rFonts w:asciiTheme="majorHAnsi" w:hAnsiTheme="majorHAnsi"/>
          <w:sz w:val="24"/>
          <w:szCs w:val="24"/>
        </w:rPr>
        <w:t>Wykonawca składa podmiotowe środki dowodowe na wezwanie zamawiającego. Dokumenty te powinny być aktualne na dzień ich złożenia.</w:t>
      </w:r>
    </w:p>
    <w:p w14:paraId="1D75FE67" w14:textId="77777777" w:rsidR="0009224D" w:rsidRPr="002C48FF" w:rsidRDefault="0009224D" w:rsidP="00E750E7">
      <w:pPr>
        <w:pStyle w:val="Kolorowalistaakcent11"/>
        <w:numPr>
          <w:ilvl w:val="1"/>
          <w:numId w:val="13"/>
        </w:numPr>
        <w:autoSpaceDE w:val="0"/>
        <w:autoSpaceDN w:val="0"/>
        <w:adjustRightInd w:val="0"/>
        <w:spacing w:line="276" w:lineRule="auto"/>
        <w:ind w:left="709" w:hanging="709"/>
        <w:rPr>
          <w:rFonts w:asciiTheme="majorHAnsi" w:hAnsiTheme="majorHAnsi" w:cs="Arial"/>
          <w:sz w:val="24"/>
          <w:szCs w:val="24"/>
        </w:rPr>
      </w:pPr>
      <w:r w:rsidRPr="002C48FF">
        <w:rPr>
          <w:rFonts w:ascii="Cambria" w:hAnsi="Cambria"/>
          <w:sz w:val="24"/>
          <w:szCs w:val="24"/>
        </w:rPr>
        <w:t xml:space="preserve">Jeżeli zachodzą uzasadnione podstawy do uznania, że złożone uprzednio podmiotowe środki dowodowe nie są już aktualne, zamawiający może w każdym czasie wezwać wykonawcę lub wykonawców do złożenia wszystkich lub </w:t>
      </w:r>
      <w:r w:rsidRPr="002C48FF">
        <w:rPr>
          <w:rFonts w:ascii="Cambria" w:hAnsi="Cambria"/>
          <w:sz w:val="24"/>
          <w:szCs w:val="24"/>
        </w:rPr>
        <w:lastRenderedPageBreak/>
        <w:t>niektórych podmiotowych środków dowodowych, aktualnych na dzień ich złożenia.</w:t>
      </w:r>
    </w:p>
    <w:p w14:paraId="69C842AA" w14:textId="64578108" w:rsidR="00CF033D" w:rsidRPr="002C48FF" w:rsidRDefault="0009224D" w:rsidP="00E750E7">
      <w:pPr>
        <w:pStyle w:val="Kolorowalistaakcent11"/>
        <w:numPr>
          <w:ilvl w:val="1"/>
          <w:numId w:val="13"/>
        </w:numPr>
        <w:autoSpaceDE w:val="0"/>
        <w:autoSpaceDN w:val="0"/>
        <w:adjustRightInd w:val="0"/>
        <w:spacing w:line="276" w:lineRule="auto"/>
        <w:ind w:left="709" w:hanging="709"/>
        <w:rPr>
          <w:rFonts w:asciiTheme="majorHAnsi" w:hAnsiTheme="majorHAnsi" w:cs="Arial"/>
          <w:sz w:val="24"/>
          <w:szCs w:val="24"/>
        </w:rPr>
      </w:pPr>
      <w:r w:rsidRPr="002C48FF">
        <w:rPr>
          <w:rFonts w:ascii="Cambria" w:hAnsi="Cambria"/>
          <w:sz w:val="24"/>
          <w:szCs w:val="24"/>
        </w:rPr>
        <w:t xml:space="preserve">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w:t>
      </w:r>
      <w:r w:rsidR="00173F63" w:rsidRPr="002C48FF">
        <w:rPr>
          <w:rFonts w:ascii="Cambria" w:hAnsi="Cambria"/>
          <w:sz w:val="24"/>
          <w:szCs w:val="24"/>
        </w:rPr>
        <w:t xml:space="preserve">pkt 8.1 SWZ </w:t>
      </w:r>
      <w:r w:rsidRPr="002C48FF">
        <w:rPr>
          <w:rFonts w:ascii="Cambria" w:hAnsi="Cambria"/>
          <w:sz w:val="24"/>
          <w:szCs w:val="24"/>
        </w:rPr>
        <w:t>dane umożliwiające dostęp do tych środków.</w:t>
      </w:r>
    </w:p>
    <w:p w14:paraId="3CF75A53" w14:textId="77777777" w:rsidR="00CF033D" w:rsidRPr="002C48FF" w:rsidRDefault="00CF033D" w:rsidP="00E750E7">
      <w:pPr>
        <w:pStyle w:val="Kolorowalistaakcent11"/>
        <w:numPr>
          <w:ilvl w:val="1"/>
          <w:numId w:val="13"/>
        </w:numPr>
        <w:autoSpaceDE w:val="0"/>
        <w:autoSpaceDN w:val="0"/>
        <w:adjustRightInd w:val="0"/>
        <w:spacing w:line="276" w:lineRule="auto"/>
        <w:ind w:left="709" w:hanging="709"/>
        <w:rPr>
          <w:rFonts w:asciiTheme="majorHAnsi" w:hAnsiTheme="majorHAnsi" w:cs="Arial"/>
          <w:sz w:val="24"/>
          <w:szCs w:val="24"/>
        </w:rPr>
      </w:pPr>
      <w:r w:rsidRPr="002C48FF">
        <w:rPr>
          <w:rFonts w:asciiTheme="majorHAnsi" w:hAnsiTheme="majorHAnsi"/>
          <w:sz w:val="24"/>
          <w:szCs w:val="24"/>
          <w:shd w:val="clear" w:color="auto" w:fill="FFFFFF"/>
        </w:rPr>
        <w:t>Wykonawca nie jest zobowiązany do złożenia podmiotowych środków dowodowych, które zamawiający posiada, jeżeli wykonawca wskaże te środki oraz potwierdzi ich prawidłowość i aktualność.</w:t>
      </w:r>
    </w:p>
    <w:p w14:paraId="0A32152E" w14:textId="68318AF9" w:rsidR="00CF033D" w:rsidRPr="002C48FF" w:rsidRDefault="00CF033D" w:rsidP="00E750E7">
      <w:pPr>
        <w:pStyle w:val="Kolorowalistaakcent11"/>
        <w:numPr>
          <w:ilvl w:val="1"/>
          <w:numId w:val="13"/>
        </w:numPr>
        <w:autoSpaceDE w:val="0"/>
        <w:autoSpaceDN w:val="0"/>
        <w:adjustRightInd w:val="0"/>
        <w:spacing w:line="276" w:lineRule="auto"/>
        <w:ind w:left="709" w:hanging="709"/>
        <w:rPr>
          <w:rFonts w:asciiTheme="majorHAnsi" w:hAnsiTheme="majorHAnsi" w:cs="Arial"/>
          <w:sz w:val="24"/>
          <w:szCs w:val="24"/>
        </w:rPr>
      </w:pPr>
      <w:r w:rsidRPr="002C48FF">
        <w:rPr>
          <w:rFonts w:asciiTheme="majorHAnsi" w:hAnsiTheme="majorHAnsi"/>
          <w:sz w:val="24"/>
          <w:szCs w:val="24"/>
        </w:rPr>
        <w:t>Jeżeli wykonawca nie złożył podmiotowych środków dowodowych lub są one niekompletne lub zawierają błędy, zamawiający w</w:t>
      </w:r>
      <w:r w:rsidR="00173F63" w:rsidRPr="002C48FF">
        <w:rPr>
          <w:rFonts w:asciiTheme="majorHAnsi" w:hAnsiTheme="majorHAnsi"/>
          <w:sz w:val="24"/>
          <w:szCs w:val="24"/>
        </w:rPr>
        <w:t>ezwie</w:t>
      </w:r>
      <w:r w:rsidRPr="002C48FF">
        <w:rPr>
          <w:rFonts w:asciiTheme="majorHAnsi" w:hAnsiTheme="majorHAnsi"/>
          <w:sz w:val="24"/>
          <w:szCs w:val="24"/>
        </w:rPr>
        <w:t xml:space="preserve"> wykonawcę odpowiednio do ich złożenia, poprawienia lub uzupełnienia w wyznaczonym terminie, chyba że oferta wykonawcy podlega odrzuceniu bez względu na ich złożenie, uzupełnienie lub poprawienie lub zachodzą przesłanki unieważnienia postępowania.</w:t>
      </w:r>
    </w:p>
    <w:p w14:paraId="0B336C98" w14:textId="77777777" w:rsidR="00CF033D" w:rsidRPr="002C48FF" w:rsidRDefault="00CF033D" w:rsidP="00E750E7">
      <w:pPr>
        <w:pStyle w:val="Kolorowalistaakcent11"/>
        <w:numPr>
          <w:ilvl w:val="1"/>
          <w:numId w:val="13"/>
        </w:numPr>
        <w:autoSpaceDE w:val="0"/>
        <w:autoSpaceDN w:val="0"/>
        <w:adjustRightInd w:val="0"/>
        <w:spacing w:line="276" w:lineRule="auto"/>
        <w:ind w:left="709" w:hanging="709"/>
        <w:rPr>
          <w:rFonts w:asciiTheme="majorHAnsi" w:hAnsiTheme="majorHAnsi" w:cs="Arial"/>
          <w:sz w:val="24"/>
          <w:szCs w:val="24"/>
        </w:rPr>
      </w:pPr>
      <w:r w:rsidRPr="002C48FF">
        <w:rPr>
          <w:rFonts w:asciiTheme="majorHAnsi" w:hAnsiTheme="majorHAnsi"/>
          <w:sz w:val="24"/>
          <w:szCs w:val="24"/>
        </w:rPr>
        <w:t>Złożenie, uzupełnienie lub poprawienie podmiotowych środków dowodowych nie może służyć potwierdzeniu spełniania kryteriów selekcji.</w:t>
      </w:r>
    </w:p>
    <w:p w14:paraId="36A775CD" w14:textId="77777777" w:rsidR="00CF033D" w:rsidRPr="002C48FF" w:rsidRDefault="00CF033D" w:rsidP="00E750E7">
      <w:pPr>
        <w:pStyle w:val="Kolorowalistaakcent11"/>
        <w:numPr>
          <w:ilvl w:val="1"/>
          <w:numId w:val="13"/>
        </w:numPr>
        <w:autoSpaceDE w:val="0"/>
        <w:autoSpaceDN w:val="0"/>
        <w:adjustRightInd w:val="0"/>
        <w:spacing w:line="276" w:lineRule="auto"/>
        <w:ind w:left="709" w:hanging="709"/>
        <w:rPr>
          <w:rFonts w:asciiTheme="majorHAnsi" w:hAnsiTheme="majorHAnsi" w:cs="Arial"/>
          <w:sz w:val="24"/>
          <w:szCs w:val="24"/>
        </w:rPr>
      </w:pPr>
      <w:r w:rsidRPr="002C48FF">
        <w:rPr>
          <w:rFonts w:asciiTheme="majorHAnsi" w:hAnsiTheme="majorHAnsi"/>
          <w:sz w:val="24"/>
          <w:szCs w:val="24"/>
        </w:rPr>
        <w:t>Zamawiający może żądać od wykonawców wyjaśnień dotyczących treści złożonych podmiotowych środków dowodowych.</w:t>
      </w:r>
    </w:p>
    <w:p w14:paraId="6071D21B" w14:textId="59B00C32" w:rsidR="00CF033D" w:rsidRPr="002C48FF" w:rsidRDefault="00CF033D" w:rsidP="00E750E7">
      <w:pPr>
        <w:pStyle w:val="Kolorowalistaakcent11"/>
        <w:numPr>
          <w:ilvl w:val="1"/>
          <w:numId w:val="13"/>
        </w:numPr>
        <w:autoSpaceDE w:val="0"/>
        <w:autoSpaceDN w:val="0"/>
        <w:adjustRightInd w:val="0"/>
        <w:spacing w:line="276" w:lineRule="auto"/>
        <w:ind w:left="709" w:hanging="709"/>
        <w:rPr>
          <w:rFonts w:asciiTheme="majorHAnsi" w:hAnsiTheme="majorHAnsi" w:cs="Arial"/>
          <w:sz w:val="24"/>
          <w:szCs w:val="24"/>
        </w:rPr>
      </w:pPr>
      <w:r w:rsidRPr="002C48FF">
        <w:rPr>
          <w:rFonts w:asciiTheme="majorHAnsi" w:hAnsiTheme="majorHAnsi"/>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3F11EDDD" w14:textId="28800C7D" w:rsidR="000F6647" w:rsidRPr="002C48FF" w:rsidRDefault="000F6647" w:rsidP="00E750E7">
      <w:pPr>
        <w:pStyle w:val="Kolorowalistaakcent11"/>
        <w:numPr>
          <w:ilvl w:val="1"/>
          <w:numId w:val="13"/>
        </w:numPr>
        <w:autoSpaceDE w:val="0"/>
        <w:autoSpaceDN w:val="0"/>
        <w:adjustRightInd w:val="0"/>
        <w:spacing w:line="276" w:lineRule="auto"/>
        <w:ind w:left="709" w:hanging="709"/>
        <w:rPr>
          <w:rFonts w:asciiTheme="majorHAnsi" w:hAnsiTheme="majorHAnsi" w:cs="Arial"/>
          <w:sz w:val="24"/>
          <w:szCs w:val="24"/>
        </w:rPr>
      </w:pPr>
      <w:r w:rsidRPr="002C48FF">
        <w:rPr>
          <w:rFonts w:asciiTheme="majorHAnsi" w:hAnsiTheme="majorHAnsi" w:cs="Arial"/>
          <w:sz w:val="24"/>
          <w:szCs w:val="24"/>
        </w:rPr>
        <w:t>Oświadczenia o których mowa w rozdziale 8.1</w:t>
      </w:r>
      <w:r w:rsidR="00674295" w:rsidRPr="002C48FF">
        <w:rPr>
          <w:rFonts w:asciiTheme="majorHAnsi" w:hAnsiTheme="majorHAnsi" w:cs="Arial"/>
          <w:sz w:val="24"/>
          <w:szCs w:val="24"/>
        </w:rPr>
        <w:t xml:space="preserve"> SWZ</w:t>
      </w:r>
      <w:r w:rsidRPr="002C48FF">
        <w:rPr>
          <w:rFonts w:asciiTheme="majorHAnsi" w:hAnsiTheme="majorHAnsi" w:cs="Arial"/>
          <w:sz w:val="24"/>
          <w:szCs w:val="24"/>
        </w:rPr>
        <w:t xml:space="preserve"> </w:t>
      </w:r>
      <w:r w:rsidRPr="002C48FF">
        <w:rPr>
          <w:rFonts w:asciiTheme="majorHAnsi" w:hAnsiTheme="majorHAnsi"/>
          <w:sz w:val="24"/>
          <w:szCs w:val="24"/>
          <w:shd w:val="clear" w:color="auto" w:fill="FFFFFF"/>
        </w:rPr>
        <w:t>składa się, pod rygorem nieważności, w formie elektronicznej lub w postaci elektronicznej opatrzonej podpisem zaufanym lub podpisem osobistym.</w:t>
      </w:r>
    </w:p>
    <w:p w14:paraId="6C36D031" w14:textId="6E05C6EE" w:rsidR="00F1511C" w:rsidRPr="002C48FF" w:rsidRDefault="00D14838" w:rsidP="00E750E7">
      <w:pPr>
        <w:pStyle w:val="Kolorowalistaakcent11"/>
        <w:numPr>
          <w:ilvl w:val="1"/>
          <w:numId w:val="13"/>
        </w:numPr>
        <w:autoSpaceDE w:val="0"/>
        <w:autoSpaceDN w:val="0"/>
        <w:adjustRightInd w:val="0"/>
        <w:spacing w:line="276" w:lineRule="auto"/>
        <w:ind w:left="709" w:hanging="709"/>
        <w:rPr>
          <w:rFonts w:asciiTheme="majorHAnsi" w:hAnsiTheme="majorHAnsi" w:cs="Arial"/>
          <w:sz w:val="24"/>
          <w:szCs w:val="24"/>
        </w:rPr>
      </w:pPr>
      <w:r w:rsidRPr="002C48FF">
        <w:rPr>
          <w:rFonts w:asciiTheme="majorHAnsi" w:hAnsiTheme="majorHAnsi"/>
          <w:sz w:val="24"/>
          <w:szCs w:val="24"/>
        </w:rPr>
        <w:t>Podmiotowe środki dowodowe</w:t>
      </w:r>
      <w:r w:rsidR="00966E30" w:rsidRPr="002C48FF">
        <w:rPr>
          <w:rFonts w:asciiTheme="majorHAnsi" w:hAnsiTheme="majorHAnsi"/>
          <w:sz w:val="24"/>
          <w:szCs w:val="24"/>
          <w:shd w:val="clear" w:color="auto" w:fill="FFFFFF"/>
        </w:rPr>
        <w:t xml:space="preserve"> </w:t>
      </w:r>
      <w:r w:rsidR="000F6647" w:rsidRPr="002C48FF">
        <w:rPr>
          <w:rFonts w:ascii="Cambria" w:hAnsi="Cambria"/>
          <w:sz w:val="24"/>
          <w:szCs w:val="24"/>
          <w:shd w:val="clear" w:color="auto" w:fill="FFFFFF"/>
        </w:rPr>
        <w:t xml:space="preserve">sporządza się w postaci elektronicznej, w formatach danych określonych w przepisach wydanych na podstawie art. 18 ustawy z dnia 17 lutego 2005 r. o informatyzacji działalności podmiotów realizujących zadania publiczne (Dz. U. z </w:t>
      </w:r>
      <w:r w:rsidR="00D839B9" w:rsidRPr="002C48FF">
        <w:rPr>
          <w:rFonts w:ascii="Cambria" w:hAnsi="Cambria"/>
          <w:sz w:val="24"/>
          <w:szCs w:val="24"/>
          <w:shd w:val="clear" w:color="auto" w:fill="FFFFFF"/>
        </w:rPr>
        <w:t>2025 r. poz. 1006</w:t>
      </w:r>
      <w:r w:rsidR="000F6647" w:rsidRPr="002C48FF">
        <w:rPr>
          <w:rFonts w:ascii="Cambria" w:hAnsi="Cambria"/>
          <w:sz w:val="24"/>
          <w:szCs w:val="24"/>
          <w:shd w:val="clear" w:color="auto" w:fill="FFFFFF"/>
        </w:rPr>
        <w:t>),</w:t>
      </w:r>
      <w:r w:rsidR="00D839B9" w:rsidRPr="002C48FF">
        <w:rPr>
          <w:rFonts w:ascii="Cambria" w:hAnsi="Cambria"/>
          <w:sz w:val="24"/>
          <w:szCs w:val="24"/>
          <w:shd w:val="clear" w:color="auto" w:fill="FFFFFF"/>
        </w:rPr>
        <w:t xml:space="preserve"> </w:t>
      </w:r>
      <w:r w:rsidR="000F6647" w:rsidRPr="002C48FF">
        <w:rPr>
          <w:rFonts w:ascii="Cambria" w:hAnsi="Cambria"/>
          <w:sz w:val="24"/>
          <w:szCs w:val="24"/>
          <w:shd w:val="clear" w:color="auto" w:fill="FFFFFF"/>
        </w:rPr>
        <w:t>z zastrzeżeniem formatów, o których mowa w art. 66 ust. 1 ustawy, z uwzględnieniem rodzaju przekazywanych danych.</w:t>
      </w:r>
    </w:p>
    <w:p w14:paraId="3974BE52" w14:textId="30A163F4" w:rsidR="00431C95" w:rsidRPr="002C48FF" w:rsidRDefault="00D14838" w:rsidP="00E750E7">
      <w:pPr>
        <w:pStyle w:val="Kolorowalistaakcent11"/>
        <w:numPr>
          <w:ilvl w:val="1"/>
          <w:numId w:val="13"/>
        </w:numPr>
        <w:autoSpaceDE w:val="0"/>
        <w:autoSpaceDN w:val="0"/>
        <w:adjustRightInd w:val="0"/>
        <w:spacing w:line="276" w:lineRule="auto"/>
        <w:ind w:left="709" w:hanging="709"/>
        <w:rPr>
          <w:rFonts w:asciiTheme="majorHAnsi" w:hAnsiTheme="majorHAnsi" w:cs="Arial"/>
          <w:sz w:val="24"/>
          <w:szCs w:val="24"/>
        </w:rPr>
      </w:pPr>
      <w:r w:rsidRPr="002C48FF">
        <w:rPr>
          <w:rFonts w:asciiTheme="majorHAnsi" w:hAnsiTheme="majorHAnsi"/>
          <w:sz w:val="24"/>
          <w:szCs w:val="24"/>
        </w:rPr>
        <w:t>Podmiotowe środki dowodowe</w:t>
      </w:r>
      <w:r w:rsidRPr="002C48FF">
        <w:rPr>
          <w:rFonts w:asciiTheme="majorHAnsi" w:hAnsiTheme="majorHAnsi"/>
          <w:sz w:val="24"/>
          <w:szCs w:val="24"/>
          <w:shd w:val="clear" w:color="auto" w:fill="FFFFFF"/>
        </w:rPr>
        <w:t xml:space="preserve"> </w:t>
      </w:r>
      <w:r w:rsidR="00431C95" w:rsidRPr="002C48FF">
        <w:rPr>
          <w:rFonts w:asciiTheme="majorHAnsi" w:hAnsiTheme="majorHAnsi"/>
          <w:sz w:val="24"/>
          <w:szCs w:val="24"/>
          <w:shd w:val="clear" w:color="auto" w:fill="FFFFFF"/>
        </w:rPr>
        <w:t>przekazuje się:</w:t>
      </w:r>
    </w:p>
    <w:p w14:paraId="4EB62522" w14:textId="6CFC4DF9" w:rsidR="00431C95" w:rsidRPr="002C48FF" w:rsidRDefault="00431C95" w:rsidP="00E750E7">
      <w:pPr>
        <w:pStyle w:val="Kolorowalistaakcent11"/>
        <w:numPr>
          <w:ilvl w:val="0"/>
          <w:numId w:val="40"/>
        </w:numPr>
        <w:autoSpaceDE w:val="0"/>
        <w:autoSpaceDN w:val="0"/>
        <w:adjustRightInd w:val="0"/>
        <w:spacing w:line="276" w:lineRule="auto"/>
        <w:ind w:left="993" w:hanging="284"/>
        <w:rPr>
          <w:rFonts w:ascii="Open Sans" w:hAnsi="Open Sans"/>
          <w:sz w:val="24"/>
          <w:szCs w:val="24"/>
          <w:shd w:val="clear" w:color="auto" w:fill="FFFFFF"/>
        </w:rPr>
      </w:pPr>
      <w:r w:rsidRPr="002C48FF">
        <w:rPr>
          <w:rFonts w:ascii="Cambria" w:hAnsi="Cambria"/>
          <w:sz w:val="24"/>
          <w:szCs w:val="24"/>
        </w:rPr>
        <w:t>w przypadku</w:t>
      </w:r>
      <w:r w:rsidR="00674295" w:rsidRPr="002C48FF">
        <w:rPr>
          <w:rFonts w:ascii="Cambria" w:hAnsi="Cambria"/>
          <w:sz w:val="24"/>
          <w:szCs w:val="24"/>
        </w:rPr>
        <w:t>,</w:t>
      </w:r>
      <w:r w:rsidRPr="002C48FF">
        <w:rPr>
          <w:rFonts w:ascii="Cambria" w:hAnsi="Cambria"/>
          <w:sz w:val="24"/>
          <w:szCs w:val="24"/>
        </w:rPr>
        <w:t xml:space="preserve"> gdy zostały wystawione jako dokument elektroniczny przez upoważnione podmioty inne niż wykonawca, wykonawca wspólnie ubiegający się o udzielenie zamówienia, podmiot udostępniający zasoby </w:t>
      </w:r>
      <w:r w:rsidRPr="002C48FF">
        <w:rPr>
          <w:rFonts w:ascii="Cambria" w:hAnsi="Cambria"/>
          <w:b/>
          <w:bCs/>
          <w:sz w:val="24"/>
          <w:szCs w:val="24"/>
        </w:rPr>
        <w:t>- przekazuje się ten dokument elektroniczny;</w:t>
      </w:r>
    </w:p>
    <w:p w14:paraId="3CBB5EEC" w14:textId="536BE350" w:rsidR="00431C95" w:rsidRPr="002C48FF" w:rsidRDefault="00431C95" w:rsidP="00E750E7">
      <w:pPr>
        <w:pStyle w:val="Kolorowalistaakcent11"/>
        <w:numPr>
          <w:ilvl w:val="0"/>
          <w:numId w:val="40"/>
        </w:numPr>
        <w:autoSpaceDE w:val="0"/>
        <w:autoSpaceDN w:val="0"/>
        <w:adjustRightInd w:val="0"/>
        <w:spacing w:line="276" w:lineRule="auto"/>
        <w:ind w:left="993" w:hanging="284"/>
        <w:rPr>
          <w:rStyle w:val="alb"/>
          <w:rFonts w:ascii="Cambria" w:hAnsi="Cambria"/>
          <w:sz w:val="24"/>
          <w:szCs w:val="24"/>
        </w:rPr>
      </w:pPr>
      <w:r w:rsidRPr="002C48FF">
        <w:rPr>
          <w:rFonts w:ascii="Cambria" w:hAnsi="Cambria"/>
          <w:sz w:val="24"/>
          <w:szCs w:val="24"/>
        </w:rPr>
        <w:t>w przypadku</w:t>
      </w:r>
      <w:r w:rsidR="00674295" w:rsidRPr="002C48FF">
        <w:rPr>
          <w:rFonts w:ascii="Cambria" w:hAnsi="Cambria"/>
          <w:sz w:val="24"/>
          <w:szCs w:val="24"/>
        </w:rPr>
        <w:t>,</w:t>
      </w:r>
      <w:r w:rsidRPr="002C48FF">
        <w:rPr>
          <w:rFonts w:ascii="Cambria" w:hAnsi="Cambria"/>
          <w:sz w:val="24"/>
          <w:szCs w:val="24"/>
        </w:rPr>
        <w:t xml:space="preserve"> gdy zostały wystawione jako dokument w postaci papierowej przez upoważnione podmioty inne niż wykonawca, wykonawca wspólnie ubiegający się o udzielenie zamówienia, podmiot udostępniający zasoby - </w:t>
      </w:r>
      <w:r w:rsidRPr="002C48FF">
        <w:rPr>
          <w:rFonts w:ascii="Cambria" w:hAnsi="Cambria"/>
          <w:b/>
          <w:bCs/>
          <w:sz w:val="24"/>
          <w:szCs w:val="24"/>
        </w:rPr>
        <w:lastRenderedPageBreak/>
        <w:t>przekazuje się cyfrowe odwzorowanie tego dokumentu opatrzone kwalifikowanym podpisem elektronicznym, podpisem zaufanym lub podpisem osobistym, poświadczające zgodność cyfrowego odwzorowania z dokumentem w postaci papierowej.</w:t>
      </w:r>
      <w:r w:rsidRPr="002C48FF">
        <w:rPr>
          <w:rStyle w:val="alb"/>
          <w:rFonts w:ascii="Cambria" w:hAnsi="Cambria"/>
          <w:sz w:val="24"/>
          <w:szCs w:val="24"/>
        </w:rPr>
        <w:t> </w:t>
      </w:r>
    </w:p>
    <w:p w14:paraId="7B3547D7" w14:textId="77777777" w:rsidR="00431C95" w:rsidRPr="002C48FF" w:rsidRDefault="00431C95" w:rsidP="00674295">
      <w:pPr>
        <w:pStyle w:val="Kolorowalistaakcent11"/>
        <w:autoSpaceDE w:val="0"/>
        <w:autoSpaceDN w:val="0"/>
        <w:adjustRightInd w:val="0"/>
        <w:spacing w:line="276" w:lineRule="auto"/>
        <w:ind w:left="993"/>
        <w:rPr>
          <w:rFonts w:ascii="Cambria" w:hAnsi="Cambria"/>
          <w:i/>
          <w:iCs/>
          <w:sz w:val="24"/>
          <w:szCs w:val="24"/>
        </w:rPr>
      </w:pPr>
      <w:r w:rsidRPr="002C48FF">
        <w:rPr>
          <w:rFonts w:ascii="Cambria" w:hAnsi="Cambria"/>
          <w:i/>
          <w:iCs/>
          <w:sz w:val="24"/>
          <w:szCs w:val="24"/>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46120794" w14:textId="77777777" w:rsidR="00431C95" w:rsidRPr="002C48FF" w:rsidRDefault="00431C95" w:rsidP="00E750E7">
      <w:pPr>
        <w:pStyle w:val="Kolorowalistaakcent11"/>
        <w:numPr>
          <w:ilvl w:val="0"/>
          <w:numId w:val="40"/>
        </w:numPr>
        <w:autoSpaceDE w:val="0"/>
        <w:autoSpaceDN w:val="0"/>
        <w:adjustRightInd w:val="0"/>
        <w:spacing w:line="276" w:lineRule="auto"/>
        <w:ind w:left="993" w:hanging="284"/>
        <w:rPr>
          <w:rFonts w:ascii="Cambria" w:hAnsi="Cambria"/>
          <w:sz w:val="24"/>
          <w:szCs w:val="24"/>
        </w:rPr>
      </w:pPr>
      <w:r w:rsidRPr="002C48FF">
        <w:rPr>
          <w:rFonts w:ascii="Cambria" w:hAnsi="Cambria"/>
          <w:sz w:val="24"/>
          <w:szCs w:val="24"/>
        </w:rPr>
        <w:t xml:space="preserve">w przypadku, gdy nie zostały wystawione przez upoważnione podmioty inne niż wykonawca, wykonawca wspólnie ubiegający się o udzielenie zamówienia, podmiot udostępniający zasoby </w:t>
      </w:r>
      <w:r w:rsidRPr="002C48FF">
        <w:rPr>
          <w:rFonts w:ascii="Cambria" w:hAnsi="Cambria"/>
          <w:b/>
          <w:bCs/>
          <w:sz w:val="24"/>
          <w:szCs w:val="24"/>
        </w:rPr>
        <w:t>- przekazuje się je w postaci elektronicznej i opatruje się kwalifikowanym podpisem elektronicznym, podpisem zaufanym lub podpisem osobistym</w:t>
      </w:r>
      <w:r w:rsidRPr="002C48FF">
        <w:rPr>
          <w:rFonts w:ascii="Cambria" w:hAnsi="Cambria"/>
          <w:sz w:val="24"/>
          <w:szCs w:val="24"/>
        </w:rPr>
        <w:t>.</w:t>
      </w:r>
    </w:p>
    <w:p w14:paraId="3CB99800" w14:textId="0F8B6A77" w:rsidR="00431C95" w:rsidRPr="002C48FF" w:rsidRDefault="00431C95" w:rsidP="00E750E7">
      <w:pPr>
        <w:pStyle w:val="Kolorowalistaakcent11"/>
        <w:numPr>
          <w:ilvl w:val="0"/>
          <w:numId w:val="40"/>
        </w:numPr>
        <w:autoSpaceDE w:val="0"/>
        <w:autoSpaceDN w:val="0"/>
        <w:adjustRightInd w:val="0"/>
        <w:spacing w:line="276" w:lineRule="auto"/>
        <w:ind w:left="993" w:hanging="284"/>
        <w:rPr>
          <w:rStyle w:val="alb"/>
          <w:rFonts w:ascii="Cambria" w:hAnsi="Cambria"/>
          <w:sz w:val="24"/>
          <w:szCs w:val="24"/>
        </w:rPr>
      </w:pPr>
      <w:r w:rsidRPr="002C48FF">
        <w:rPr>
          <w:rFonts w:ascii="Cambria" w:hAnsi="Cambria"/>
          <w:sz w:val="24"/>
          <w:szCs w:val="24"/>
        </w:rPr>
        <w:t>w przypadku</w:t>
      </w:r>
      <w:r w:rsidR="00674295" w:rsidRPr="002C48FF">
        <w:rPr>
          <w:rFonts w:ascii="Cambria" w:hAnsi="Cambria"/>
          <w:sz w:val="24"/>
          <w:szCs w:val="24"/>
        </w:rPr>
        <w:t>,</w:t>
      </w:r>
      <w:r w:rsidRPr="002C48FF">
        <w:rPr>
          <w:rFonts w:ascii="Cambria" w:hAnsi="Cambria"/>
          <w:sz w:val="24"/>
          <w:szCs w:val="24"/>
        </w:rPr>
        <w:t xml:space="preserve"> gdy nie zostały </w:t>
      </w:r>
      <w:r w:rsidRPr="002C48FF">
        <w:rPr>
          <w:rFonts w:ascii="Cambria" w:hAnsi="Cambria"/>
          <w:sz w:val="24"/>
          <w:szCs w:val="24"/>
          <w:shd w:val="clear" w:color="auto" w:fill="FFFFFF"/>
        </w:rPr>
        <w:t xml:space="preserve">wystawione </w:t>
      </w:r>
      <w:r w:rsidRPr="002C48FF">
        <w:rPr>
          <w:rFonts w:ascii="Cambria" w:hAnsi="Cambria"/>
          <w:sz w:val="24"/>
          <w:szCs w:val="24"/>
        </w:rPr>
        <w:t>przez upoważnione podmioty inne niż wykonawca, wykonawca wspólnie ubiegający się o udzielenie zamówienia, podmiot udostępniający zasoby a sporządzono je</w:t>
      </w:r>
      <w:r w:rsidRPr="002C48FF">
        <w:rPr>
          <w:rFonts w:ascii="Cambria" w:hAnsi="Cambria"/>
          <w:b/>
          <w:bCs/>
          <w:sz w:val="24"/>
          <w:szCs w:val="24"/>
        </w:rPr>
        <w:t xml:space="preserve"> </w:t>
      </w:r>
      <w:r w:rsidRPr="002C48FF">
        <w:rPr>
          <w:rFonts w:ascii="Cambria" w:hAnsi="Cambria"/>
          <w:sz w:val="24"/>
          <w:szCs w:val="24"/>
          <w:shd w:val="clear" w:color="auto" w:fill="FFFFFF"/>
        </w:rPr>
        <w:t xml:space="preserve">jako dokument w postaci papierowej i opatrzono własnoręcznym podpisem </w:t>
      </w:r>
      <w:r w:rsidRPr="002C48FF">
        <w:rPr>
          <w:rFonts w:ascii="Cambria" w:hAnsi="Cambria"/>
          <w:sz w:val="24"/>
          <w:szCs w:val="24"/>
        </w:rPr>
        <w:t xml:space="preserve">- </w:t>
      </w:r>
      <w:r w:rsidRPr="002C48FF">
        <w:rPr>
          <w:rFonts w:ascii="Cambria" w:hAnsi="Cambria"/>
          <w:b/>
          <w:bCs/>
          <w:sz w:val="24"/>
          <w:szCs w:val="24"/>
        </w:rPr>
        <w:t xml:space="preserve">przekazuje się cyfrowe odwzorowanie tego dokumentu opatrzone kwalifikowanym podpisem elektronicznym, podpisem zaufanym lub podpisem osobistym, poświadczające zgodność cyfrowego odwzorowania z dokumentem </w:t>
      </w:r>
      <w:r w:rsidR="005350F3" w:rsidRPr="002C48FF">
        <w:rPr>
          <w:rFonts w:ascii="Cambria" w:hAnsi="Cambria"/>
          <w:b/>
          <w:bCs/>
          <w:sz w:val="24"/>
          <w:szCs w:val="24"/>
        </w:rPr>
        <w:t xml:space="preserve">                        </w:t>
      </w:r>
      <w:r w:rsidRPr="002C48FF">
        <w:rPr>
          <w:rFonts w:ascii="Cambria" w:hAnsi="Cambria"/>
          <w:b/>
          <w:bCs/>
          <w:sz w:val="24"/>
          <w:szCs w:val="24"/>
        </w:rPr>
        <w:t>w postaci papierowej.</w:t>
      </w:r>
      <w:r w:rsidRPr="002C48FF">
        <w:rPr>
          <w:rStyle w:val="alb"/>
          <w:rFonts w:ascii="Cambria" w:hAnsi="Cambria"/>
          <w:sz w:val="24"/>
          <w:szCs w:val="24"/>
        </w:rPr>
        <w:t> </w:t>
      </w:r>
    </w:p>
    <w:p w14:paraId="37090CAB" w14:textId="77777777" w:rsidR="00431C95" w:rsidRPr="002C48FF" w:rsidRDefault="00431C95" w:rsidP="00674295">
      <w:pPr>
        <w:pStyle w:val="Kolorowalistaakcent11"/>
        <w:autoSpaceDE w:val="0"/>
        <w:autoSpaceDN w:val="0"/>
        <w:adjustRightInd w:val="0"/>
        <w:spacing w:line="276" w:lineRule="auto"/>
        <w:ind w:left="993"/>
        <w:rPr>
          <w:rFonts w:ascii="Cambria" w:hAnsi="Cambria"/>
          <w:i/>
          <w:iCs/>
          <w:sz w:val="24"/>
          <w:szCs w:val="24"/>
        </w:rPr>
      </w:pPr>
      <w:r w:rsidRPr="002C48FF">
        <w:rPr>
          <w:rFonts w:ascii="Cambria" w:hAnsi="Cambria"/>
          <w:i/>
          <w:iCs/>
          <w:sz w:val="24"/>
          <w:szCs w:val="24"/>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3E10AC36" w14:textId="77777777" w:rsidR="00674295" w:rsidRPr="002C48FF" w:rsidRDefault="00674295" w:rsidP="00674295">
      <w:pPr>
        <w:pStyle w:val="Kolorowalistaakcent11"/>
        <w:autoSpaceDE w:val="0"/>
        <w:autoSpaceDN w:val="0"/>
        <w:adjustRightInd w:val="0"/>
        <w:spacing w:line="276" w:lineRule="auto"/>
        <w:ind w:left="993"/>
        <w:rPr>
          <w:rFonts w:ascii="Cambria" w:hAnsi="Cambria"/>
          <w:i/>
          <w:iCs/>
          <w:sz w:val="10"/>
          <w:szCs w:val="10"/>
        </w:rPr>
      </w:pPr>
    </w:p>
    <w:p w14:paraId="10FA7478" w14:textId="56C55D51" w:rsidR="00D72161" w:rsidRPr="002C48FF" w:rsidRDefault="00D72161" w:rsidP="00E750E7">
      <w:pPr>
        <w:pStyle w:val="Kolorowalistaakcent11"/>
        <w:numPr>
          <w:ilvl w:val="1"/>
          <w:numId w:val="13"/>
        </w:numPr>
        <w:autoSpaceDE w:val="0"/>
        <w:autoSpaceDN w:val="0"/>
        <w:adjustRightInd w:val="0"/>
        <w:spacing w:line="276" w:lineRule="auto"/>
        <w:ind w:left="709" w:hanging="709"/>
        <w:rPr>
          <w:rFonts w:asciiTheme="majorHAnsi" w:hAnsiTheme="majorHAnsi" w:cs="Arial"/>
          <w:sz w:val="24"/>
          <w:szCs w:val="24"/>
        </w:rPr>
      </w:pPr>
      <w:r w:rsidRPr="002C48FF">
        <w:rPr>
          <w:rFonts w:ascii="Cambria" w:hAnsi="Cambria"/>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5D559C8A" w14:textId="0B4A4EC0" w:rsidR="000F6647" w:rsidRPr="002C48FF" w:rsidRDefault="000F6647" w:rsidP="00E750E7">
      <w:pPr>
        <w:pStyle w:val="Kolorowalistaakcent11"/>
        <w:numPr>
          <w:ilvl w:val="1"/>
          <w:numId w:val="13"/>
        </w:numPr>
        <w:autoSpaceDE w:val="0"/>
        <w:autoSpaceDN w:val="0"/>
        <w:adjustRightInd w:val="0"/>
        <w:spacing w:line="276" w:lineRule="auto"/>
        <w:ind w:left="709" w:hanging="709"/>
        <w:rPr>
          <w:rFonts w:asciiTheme="majorHAnsi" w:hAnsiTheme="majorHAnsi" w:cs="Arial"/>
          <w:sz w:val="24"/>
          <w:szCs w:val="24"/>
        </w:rPr>
      </w:pPr>
      <w:r w:rsidRPr="002C48FF">
        <w:rPr>
          <w:rFonts w:asciiTheme="majorHAnsi" w:hAnsiTheme="majorHAnsi" w:cs="Arial"/>
          <w:sz w:val="24"/>
          <w:szCs w:val="24"/>
        </w:rPr>
        <w:lastRenderedPageBreak/>
        <w:t>Oświadczenia wskazane w rozdziale 8.1</w:t>
      </w:r>
      <w:r w:rsidR="00404756" w:rsidRPr="002C48FF">
        <w:rPr>
          <w:rFonts w:asciiTheme="majorHAnsi" w:hAnsiTheme="majorHAnsi" w:cs="Arial"/>
          <w:sz w:val="24"/>
          <w:szCs w:val="24"/>
        </w:rPr>
        <w:t xml:space="preserve"> SWZ</w:t>
      </w:r>
      <w:r w:rsidRPr="002C48FF">
        <w:rPr>
          <w:rFonts w:asciiTheme="majorHAnsi" w:hAnsiTheme="majorHAnsi" w:cs="Arial"/>
          <w:sz w:val="24"/>
          <w:szCs w:val="24"/>
        </w:rPr>
        <w:t xml:space="preserve"> i </w:t>
      </w:r>
      <w:r w:rsidR="00D14838" w:rsidRPr="002C48FF">
        <w:rPr>
          <w:rFonts w:asciiTheme="majorHAnsi" w:hAnsiTheme="majorHAnsi"/>
          <w:sz w:val="24"/>
          <w:szCs w:val="24"/>
        </w:rPr>
        <w:t>podmiotowe środki dowodowe</w:t>
      </w:r>
      <w:r w:rsidR="00D14838" w:rsidRPr="002C48FF">
        <w:rPr>
          <w:rFonts w:asciiTheme="majorHAnsi" w:hAnsiTheme="majorHAnsi"/>
          <w:sz w:val="24"/>
          <w:szCs w:val="24"/>
          <w:shd w:val="clear" w:color="auto" w:fill="FFFFFF"/>
        </w:rPr>
        <w:t xml:space="preserve"> </w:t>
      </w:r>
      <w:r w:rsidRPr="002C48FF">
        <w:rPr>
          <w:rFonts w:asciiTheme="majorHAnsi" w:hAnsiTheme="majorHAnsi" w:cs="Arial"/>
          <w:sz w:val="24"/>
          <w:szCs w:val="24"/>
        </w:rPr>
        <w:t xml:space="preserve">przekazuje się środkiem komunikacji elektronicznej wskazanym w rozdziale </w:t>
      </w:r>
      <w:r w:rsidR="00404756" w:rsidRPr="002C48FF">
        <w:rPr>
          <w:rFonts w:asciiTheme="majorHAnsi" w:hAnsiTheme="majorHAnsi" w:cs="Arial"/>
          <w:sz w:val="24"/>
          <w:szCs w:val="24"/>
        </w:rPr>
        <w:t>11 SWZ.</w:t>
      </w:r>
    </w:p>
    <w:p w14:paraId="5C167210" w14:textId="08FF035F" w:rsidR="000F6647" w:rsidRPr="002C48FF" w:rsidRDefault="000F6647" w:rsidP="00E750E7">
      <w:pPr>
        <w:pStyle w:val="Kolorowalistaakcent11"/>
        <w:numPr>
          <w:ilvl w:val="1"/>
          <w:numId w:val="13"/>
        </w:numPr>
        <w:autoSpaceDE w:val="0"/>
        <w:autoSpaceDN w:val="0"/>
        <w:adjustRightInd w:val="0"/>
        <w:spacing w:line="276" w:lineRule="auto"/>
        <w:ind w:left="709" w:hanging="709"/>
        <w:rPr>
          <w:rFonts w:ascii="Cambria" w:hAnsi="Cambria" w:cs="Arial"/>
          <w:sz w:val="24"/>
          <w:szCs w:val="24"/>
        </w:rPr>
      </w:pPr>
      <w:r w:rsidRPr="002C48FF">
        <w:rPr>
          <w:rFonts w:ascii="Cambria" w:hAnsi="Cambria"/>
          <w:sz w:val="24"/>
          <w:szCs w:val="24"/>
          <w:shd w:val="clear" w:color="auto" w:fill="FFFFFF"/>
        </w:rPr>
        <w:t>W przypadku</w:t>
      </w:r>
      <w:r w:rsidR="00404756" w:rsidRPr="002C48FF">
        <w:rPr>
          <w:rFonts w:ascii="Cambria" w:hAnsi="Cambria"/>
          <w:sz w:val="24"/>
          <w:szCs w:val="24"/>
          <w:shd w:val="clear" w:color="auto" w:fill="FFFFFF"/>
        </w:rPr>
        <w:t>,</w:t>
      </w:r>
      <w:r w:rsidRPr="002C48FF">
        <w:rPr>
          <w:rFonts w:ascii="Cambria" w:hAnsi="Cambria"/>
          <w:sz w:val="24"/>
          <w:szCs w:val="24"/>
          <w:shd w:val="clear" w:color="auto" w:fill="FFFFFF"/>
        </w:rPr>
        <w:t xml:space="preserve"> gdy </w:t>
      </w:r>
      <w:r w:rsidR="00921010" w:rsidRPr="002C48FF">
        <w:rPr>
          <w:rFonts w:ascii="Cambria" w:hAnsi="Cambria"/>
          <w:sz w:val="24"/>
          <w:szCs w:val="24"/>
          <w:shd w:val="clear" w:color="auto" w:fill="FFFFFF"/>
        </w:rPr>
        <w:t>oświadczenia o których mowa w rozdziale 8.1</w:t>
      </w:r>
      <w:r w:rsidR="00404756" w:rsidRPr="002C48FF">
        <w:rPr>
          <w:rFonts w:ascii="Cambria" w:hAnsi="Cambria"/>
          <w:sz w:val="24"/>
          <w:szCs w:val="24"/>
          <w:shd w:val="clear" w:color="auto" w:fill="FFFFFF"/>
        </w:rPr>
        <w:t xml:space="preserve"> SWZ</w:t>
      </w:r>
      <w:r w:rsidR="00921010" w:rsidRPr="002C48FF">
        <w:rPr>
          <w:rFonts w:ascii="Cambria" w:hAnsi="Cambria"/>
          <w:sz w:val="24"/>
          <w:szCs w:val="24"/>
          <w:shd w:val="clear" w:color="auto" w:fill="FFFFFF"/>
        </w:rPr>
        <w:t xml:space="preserve"> lub </w:t>
      </w:r>
      <w:r w:rsidR="00D14838" w:rsidRPr="002C48FF">
        <w:rPr>
          <w:rFonts w:asciiTheme="majorHAnsi" w:hAnsiTheme="majorHAnsi"/>
          <w:sz w:val="24"/>
          <w:szCs w:val="24"/>
        </w:rPr>
        <w:t>podmiotowe środki dowodowe</w:t>
      </w:r>
      <w:r w:rsidR="00D14838" w:rsidRPr="002C48FF">
        <w:rPr>
          <w:rFonts w:asciiTheme="majorHAnsi" w:hAnsiTheme="majorHAnsi"/>
          <w:sz w:val="24"/>
          <w:szCs w:val="24"/>
          <w:shd w:val="clear" w:color="auto" w:fill="FFFFFF"/>
        </w:rPr>
        <w:t xml:space="preserve"> </w:t>
      </w:r>
      <w:r w:rsidR="00921010" w:rsidRPr="002C48FF">
        <w:rPr>
          <w:rFonts w:ascii="Cambria" w:hAnsi="Cambria"/>
          <w:sz w:val="24"/>
          <w:szCs w:val="24"/>
          <w:shd w:val="clear" w:color="auto" w:fill="FFFFFF"/>
        </w:rPr>
        <w:t xml:space="preserve">zawierają </w:t>
      </w:r>
      <w:r w:rsidRPr="002C48FF">
        <w:rPr>
          <w:rFonts w:ascii="Cambria" w:hAnsi="Cambria"/>
          <w:sz w:val="24"/>
          <w:szCs w:val="24"/>
          <w:shd w:val="clear" w:color="auto" w:fill="FFFFFF"/>
        </w:rPr>
        <w:t>informacje stanowiące tajemnicę przedsiębiorstwa w rozumieniu przepisów ustawy z dnia 16 kwietnia 1993 r. o zwalczaniu nieuczciwej konkurencji (Dz. U. z 202</w:t>
      </w:r>
      <w:r w:rsidR="005350F3" w:rsidRPr="002C48FF">
        <w:rPr>
          <w:rFonts w:ascii="Cambria" w:hAnsi="Cambria"/>
          <w:sz w:val="24"/>
          <w:szCs w:val="24"/>
          <w:shd w:val="clear" w:color="auto" w:fill="FFFFFF"/>
        </w:rPr>
        <w:t>2</w:t>
      </w:r>
      <w:r w:rsidRPr="002C48FF">
        <w:rPr>
          <w:rFonts w:ascii="Cambria" w:hAnsi="Cambria"/>
          <w:sz w:val="24"/>
          <w:szCs w:val="24"/>
          <w:shd w:val="clear" w:color="auto" w:fill="FFFFFF"/>
        </w:rPr>
        <w:t xml:space="preserve"> r. poz. 1</w:t>
      </w:r>
      <w:r w:rsidR="005350F3" w:rsidRPr="002C48FF">
        <w:rPr>
          <w:rFonts w:ascii="Cambria" w:hAnsi="Cambria"/>
          <w:sz w:val="24"/>
          <w:szCs w:val="24"/>
          <w:shd w:val="clear" w:color="auto" w:fill="FFFFFF"/>
        </w:rPr>
        <w:t xml:space="preserve">233 z </w:t>
      </w:r>
      <w:proofErr w:type="spellStart"/>
      <w:r w:rsidR="005350F3" w:rsidRPr="002C48FF">
        <w:rPr>
          <w:rFonts w:ascii="Cambria" w:hAnsi="Cambria"/>
          <w:sz w:val="24"/>
          <w:szCs w:val="24"/>
          <w:shd w:val="clear" w:color="auto" w:fill="FFFFFF"/>
        </w:rPr>
        <w:t>późn</w:t>
      </w:r>
      <w:proofErr w:type="spellEnd"/>
      <w:r w:rsidR="005350F3" w:rsidRPr="002C48FF">
        <w:rPr>
          <w:rFonts w:ascii="Cambria" w:hAnsi="Cambria"/>
          <w:sz w:val="24"/>
          <w:szCs w:val="24"/>
          <w:shd w:val="clear" w:color="auto" w:fill="FFFFFF"/>
        </w:rPr>
        <w:t>. zm.</w:t>
      </w:r>
      <w:r w:rsidRPr="002C48FF">
        <w:rPr>
          <w:rFonts w:ascii="Cambria" w:hAnsi="Cambria"/>
          <w:sz w:val="24"/>
          <w:szCs w:val="24"/>
          <w:shd w:val="clear" w:color="auto" w:fill="FFFFFF"/>
        </w:rPr>
        <w:t>), wykonawca, w celu utrzymania w poufności tych informacji, przekazuje je w wydzielonym i odpowiednio oznaczonym pliku.</w:t>
      </w:r>
    </w:p>
    <w:p w14:paraId="4B474686" w14:textId="1D0557D2" w:rsidR="00431C95" w:rsidRPr="002C48FF" w:rsidRDefault="00D14838" w:rsidP="00E750E7">
      <w:pPr>
        <w:pStyle w:val="Kolorowalistaakcent11"/>
        <w:numPr>
          <w:ilvl w:val="1"/>
          <w:numId w:val="13"/>
        </w:numPr>
        <w:autoSpaceDE w:val="0"/>
        <w:autoSpaceDN w:val="0"/>
        <w:adjustRightInd w:val="0"/>
        <w:spacing w:line="276" w:lineRule="auto"/>
        <w:ind w:left="709" w:hanging="709"/>
        <w:rPr>
          <w:rFonts w:asciiTheme="majorHAnsi" w:hAnsiTheme="majorHAnsi" w:cs="Arial"/>
          <w:sz w:val="24"/>
          <w:szCs w:val="24"/>
        </w:rPr>
      </w:pPr>
      <w:r w:rsidRPr="002C48FF">
        <w:rPr>
          <w:rFonts w:asciiTheme="majorHAnsi" w:hAnsiTheme="majorHAnsi"/>
          <w:sz w:val="24"/>
          <w:szCs w:val="24"/>
        </w:rPr>
        <w:t>Podmiotowe środki dowodowe</w:t>
      </w:r>
      <w:r w:rsidRPr="002C48FF">
        <w:rPr>
          <w:rFonts w:asciiTheme="majorHAnsi" w:hAnsiTheme="majorHAnsi"/>
          <w:sz w:val="24"/>
          <w:szCs w:val="24"/>
          <w:shd w:val="clear" w:color="auto" w:fill="FFFFFF"/>
        </w:rPr>
        <w:t xml:space="preserve"> </w:t>
      </w:r>
      <w:r w:rsidR="00921010" w:rsidRPr="002C48FF">
        <w:rPr>
          <w:rFonts w:asciiTheme="majorHAnsi" w:hAnsiTheme="majorHAnsi"/>
          <w:sz w:val="24"/>
          <w:szCs w:val="24"/>
          <w:shd w:val="clear" w:color="auto" w:fill="FFFFFF"/>
        </w:rPr>
        <w:t>sporządzone w języku obcym przekazuje się wraz z tłumaczeniem na język polski.</w:t>
      </w:r>
    </w:p>
    <w:p w14:paraId="578C7EC1" w14:textId="6835585F" w:rsidR="00431C95" w:rsidRPr="002C48FF" w:rsidRDefault="00431C95" w:rsidP="00E750E7">
      <w:pPr>
        <w:pStyle w:val="Kolorowalistaakcent11"/>
        <w:numPr>
          <w:ilvl w:val="1"/>
          <w:numId w:val="13"/>
        </w:numPr>
        <w:autoSpaceDE w:val="0"/>
        <w:autoSpaceDN w:val="0"/>
        <w:adjustRightInd w:val="0"/>
        <w:spacing w:line="276" w:lineRule="auto"/>
        <w:ind w:left="709" w:hanging="709"/>
        <w:rPr>
          <w:rFonts w:asciiTheme="majorHAnsi" w:hAnsiTheme="majorHAnsi" w:cs="Arial"/>
          <w:sz w:val="24"/>
          <w:szCs w:val="24"/>
        </w:rPr>
      </w:pPr>
      <w:r w:rsidRPr="002C48FF">
        <w:rPr>
          <w:rFonts w:asciiTheme="majorHAnsi" w:hAnsiTheme="majorHAnsi"/>
          <w:sz w:val="24"/>
          <w:szCs w:val="24"/>
          <w:shd w:val="clear" w:color="auto" w:fill="FFFFFF"/>
        </w:rPr>
        <w:t xml:space="preserve">Dokumenty elektroniczne </w:t>
      </w:r>
      <w:r w:rsidR="00D14838" w:rsidRPr="002C48FF">
        <w:rPr>
          <w:rFonts w:asciiTheme="majorHAnsi" w:hAnsiTheme="majorHAnsi"/>
          <w:sz w:val="24"/>
          <w:szCs w:val="24"/>
          <w:shd w:val="clear" w:color="auto" w:fill="FFFFFF"/>
        </w:rPr>
        <w:t xml:space="preserve">muszą </w:t>
      </w:r>
      <w:r w:rsidRPr="002C48FF">
        <w:rPr>
          <w:rFonts w:asciiTheme="majorHAnsi" w:hAnsiTheme="majorHAnsi"/>
          <w:sz w:val="24"/>
          <w:szCs w:val="24"/>
          <w:shd w:val="clear" w:color="auto" w:fill="FFFFFF"/>
        </w:rPr>
        <w:t>spełnia</w:t>
      </w:r>
      <w:r w:rsidR="00D14838" w:rsidRPr="002C48FF">
        <w:rPr>
          <w:rFonts w:asciiTheme="majorHAnsi" w:hAnsiTheme="majorHAnsi"/>
          <w:sz w:val="24"/>
          <w:szCs w:val="24"/>
          <w:shd w:val="clear" w:color="auto" w:fill="FFFFFF"/>
        </w:rPr>
        <w:t>ć</w:t>
      </w:r>
      <w:r w:rsidRPr="002C48FF">
        <w:rPr>
          <w:rFonts w:asciiTheme="majorHAnsi" w:hAnsiTheme="majorHAnsi"/>
          <w:sz w:val="24"/>
          <w:szCs w:val="24"/>
          <w:shd w:val="clear" w:color="auto" w:fill="FFFFFF"/>
        </w:rPr>
        <w:t xml:space="preserve"> łącznie następujące wymagania:</w:t>
      </w:r>
    </w:p>
    <w:p w14:paraId="43E7A20E" w14:textId="75F83CA8" w:rsidR="00431C95" w:rsidRPr="002C48FF" w:rsidRDefault="00431C95" w:rsidP="00E750E7">
      <w:pPr>
        <w:pStyle w:val="Akapitzlist"/>
        <w:numPr>
          <w:ilvl w:val="2"/>
          <w:numId w:val="51"/>
        </w:numPr>
        <w:shd w:val="clear" w:color="auto" w:fill="FFFFFF"/>
        <w:spacing w:line="276" w:lineRule="auto"/>
        <w:ind w:left="1134" w:hanging="425"/>
        <w:rPr>
          <w:rFonts w:asciiTheme="majorHAnsi" w:hAnsiTheme="majorHAnsi"/>
          <w:sz w:val="24"/>
          <w:szCs w:val="24"/>
        </w:rPr>
      </w:pPr>
      <w:r w:rsidRPr="002C48FF">
        <w:rPr>
          <w:rFonts w:asciiTheme="majorHAnsi" w:hAnsiTheme="majorHAnsi"/>
          <w:sz w:val="24"/>
          <w:szCs w:val="24"/>
        </w:rPr>
        <w:t>są utrwalone w sposób umożliwiający ich wielokrotne odczytanie, zapisanie i powielenie, a także przekazanie przy użyciu środków komunikacji elektronicznej lub na informatycznym nośniku danych;</w:t>
      </w:r>
    </w:p>
    <w:p w14:paraId="2840DB2A" w14:textId="0123478B" w:rsidR="00431C95" w:rsidRPr="002C48FF" w:rsidRDefault="00431C95" w:rsidP="00E750E7">
      <w:pPr>
        <w:pStyle w:val="Akapitzlist"/>
        <w:numPr>
          <w:ilvl w:val="2"/>
          <w:numId w:val="51"/>
        </w:numPr>
        <w:shd w:val="clear" w:color="auto" w:fill="FFFFFF"/>
        <w:spacing w:line="276" w:lineRule="auto"/>
        <w:ind w:left="1134" w:hanging="425"/>
        <w:rPr>
          <w:rFonts w:asciiTheme="majorHAnsi" w:hAnsiTheme="majorHAnsi"/>
          <w:sz w:val="24"/>
          <w:szCs w:val="24"/>
        </w:rPr>
      </w:pPr>
      <w:r w:rsidRPr="002C48FF">
        <w:rPr>
          <w:rFonts w:asciiTheme="majorHAnsi" w:hAnsiTheme="majorHAnsi"/>
          <w:sz w:val="24"/>
          <w:szCs w:val="24"/>
        </w:rPr>
        <w:t>umożliwiają prezentację treści w postaci elektronicznej, w szczególności przez wyświetlenie tej treści na monitorze ekranowym;</w:t>
      </w:r>
    </w:p>
    <w:p w14:paraId="5B249932" w14:textId="525CF02B" w:rsidR="00431C95" w:rsidRPr="002C48FF" w:rsidRDefault="00431C95" w:rsidP="00E750E7">
      <w:pPr>
        <w:pStyle w:val="Akapitzlist"/>
        <w:numPr>
          <w:ilvl w:val="2"/>
          <w:numId w:val="51"/>
        </w:numPr>
        <w:shd w:val="clear" w:color="auto" w:fill="FFFFFF"/>
        <w:spacing w:line="276" w:lineRule="auto"/>
        <w:ind w:left="1134" w:hanging="425"/>
        <w:rPr>
          <w:rFonts w:asciiTheme="majorHAnsi" w:hAnsiTheme="majorHAnsi"/>
          <w:sz w:val="24"/>
          <w:szCs w:val="24"/>
        </w:rPr>
      </w:pPr>
      <w:r w:rsidRPr="002C48FF">
        <w:rPr>
          <w:rFonts w:asciiTheme="majorHAnsi" w:hAnsiTheme="majorHAnsi"/>
          <w:sz w:val="24"/>
          <w:szCs w:val="24"/>
        </w:rPr>
        <w:t>umożliwiają prezentację treści w postaci papierowej, w szczególności za pomocą wydruku;</w:t>
      </w:r>
    </w:p>
    <w:p w14:paraId="2616032F" w14:textId="317BA343" w:rsidR="00431C95" w:rsidRPr="002C48FF" w:rsidRDefault="00431C95" w:rsidP="00E750E7">
      <w:pPr>
        <w:pStyle w:val="Akapitzlist"/>
        <w:numPr>
          <w:ilvl w:val="2"/>
          <w:numId w:val="51"/>
        </w:numPr>
        <w:shd w:val="clear" w:color="auto" w:fill="FFFFFF"/>
        <w:spacing w:line="276" w:lineRule="auto"/>
        <w:ind w:left="1134" w:hanging="425"/>
        <w:rPr>
          <w:rFonts w:asciiTheme="majorHAnsi" w:hAnsiTheme="majorHAnsi"/>
          <w:sz w:val="24"/>
          <w:szCs w:val="24"/>
        </w:rPr>
      </w:pPr>
      <w:r w:rsidRPr="002C48FF">
        <w:rPr>
          <w:rFonts w:asciiTheme="majorHAnsi" w:hAnsiTheme="majorHAnsi"/>
          <w:sz w:val="24"/>
          <w:szCs w:val="24"/>
        </w:rPr>
        <w:t>zawierają dane w układzie niepozostawiającym wątpliwości co do treści i kontekstu zapisanych informacji.</w:t>
      </w:r>
    </w:p>
    <w:p w14:paraId="64CD740D" w14:textId="77777777" w:rsidR="00431C95" w:rsidRPr="002C48FF" w:rsidRDefault="00431C95" w:rsidP="00431C95">
      <w:pPr>
        <w:pStyle w:val="Kolorowalistaakcent11"/>
        <w:autoSpaceDE w:val="0"/>
        <w:autoSpaceDN w:val="0"/>
        <w:adjustRightInd w:val="0"/>
        <w:spacing w:line="276" w:lineRule="auto"/>
        <w:ind w:left="709"/>
        <w:rPr>
          <w:rFonts w:asciiTheme="majorHAnsi" w:hAnsiTheme="majorHAnsi" w:cs="Arial"/>
          <w:sz w:val="24"/>
          <w:szCs w:val="24"/>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2C48FF" w14:paraId="5F912C52" w14:textId="77777777" w:rsidTr="00BA3A6A">
        <w:trPr>
          <w:jc w:val="center"/>
        </w:trPr>
        <w:tc>
          <w:tcPr>
            <w:tcW w:w="9060" w:type="dxa"/>
            <w:tcBorders>
              <w:bottom w:val="single" w:sz="4" w:space="0" w:color="auto"/>
            </w:tcBorders>
            <w:shd w:val="clear" w:color="auto" w:fill="D9D9D9" w:themeFill="background1" w:themeFillShade="D9"/>
          </w:tcPr>
          <w:p w14:paraId="0DDDDB0B" w14:textId="77777777" w:rsidR="00F85930" w:rsidRPr="002C48FF" w:rsidRDefault="00F85930" w:rsidP="00627C7D">
            <w:pPr>
              <w:suppressAutoHyphens/>
              <w:spacing w:line="276" w:lineRule="auto"/>
              <w:contextualSpacing/>
              <w:jc w:val="center"/>
              <w:textAlignment w:val="baseline"/>
              <w:rPr>
                <w:rFonts w:asciiTheme="majorHAnsi" w:hAnsiTheme="majorHAnsi"/>
                <w:sz w:val="10"/>
                <w:szCs w:val="10"/>
              </w:rPr>
            </w:pPr>
          </w:p>
          <w:p w14:paraId="1328F690" w14:textId="77777777" w:rsidR="00D9784D" w:rsidRPr="002C48FF" w:rsidRDefault="00D9784D" w:rsidP="00627C7D">
            <w:pPr>
              <w:suppressAutoHyphens/>
              <w:spacing w:line="276" w:lineRule="auto"/>
              <w:contextualSpacing/>
              <w:jc w:val="center"/>
              <w:textAlignment w:val="baseline"/>
              <w:rPr>
                <w:rFonts w:asciiTheme="majorHAnsi" w:hAnsiTheme="majorHAnsi"/>
                <w:b/>
                <w:bCs/>
                <w:sz w:val="26"/>
                <w:szCs w:val="26"/>
              </w:rPr>
            </w:pPr>
            <w:r w:rsidRPr="002C48FF">
              <w:rPr>
                <w:rFonts w:asciiTheme="majorHAnsi" w:hAnsiTheme="majorHAnsi"/>
                <w:b/>
                <w:bCs/>
                <w:sz w:val="26"/>
                <w:szCs w:val="26"/>
              </w:rPr>
              <w:t>Rozdział 9</w:t>
            </w:r>
          </w:p>
          <w:p w14:paraId="2587A351" w14:textId="07D6BC0A" w:rsidR="00D9784D" w:rsidRPr="002C48FF" w:rsidRDefault="00D9784D" w:rsidP="00627C7D">
            <w:pPr>
              <w:suppressAutoHyphens/>
              <w:spacing w:line="276" w:lineRule="auto"/>
              <w:contextualSpacing/>
              <w:jc w:val="center"/>
              <w:textAlignment w:val="baseline"/>
              <w:rPr>
                <w:rFonts w:asciiTheme="majorHAnsi" w:hAnsiTheme="majorHAnsi"/>
              </w:rPr>
            </w:pPr>
            <w:r w:rsidRPr="002C48FF">
              <w:rPr>
                <w:rFonts w:asciiTheme="majorHAnsi" w:hAnsiTheme="majorHAnsi"/>
                <w:b/>
                <w:sz w:val="26"/>
                <w:szCs w:val="26"/>
              </w:rPr>
              <w:t xml:space="preserve">INFORMACJA DLA WYKONAWCÓW POLEGAJĄCYCH </w:t>
            </w:r>
            <w:r w:rsidRPr="002C48FF">
              <w:rPr>
                <w:rFonts w:asciiTheme="majorHAnsi" w:hAnsiTheme="majorHAnsi"/>
                <w:b/>
                <w:sz w:val="26"/>
                <w:szCs w:val="26"/>
              </w:rPr>
              <w:br/>
              <w:t xml:space="preserve">NA ZASOBACH INNYCH PODMIOTÓW, NA ZASADACH OKREŚLONYCH </w:t>
            </w:r>
            <w:r w:rsidRPr="002C48FF">
              <w:rPr>
                <w:rFonts w:asciiTheme="majorHAnsi" w:hAnsiTheme="majorHAnsi"/>
                <w:b/>
                <w:sz w:val="26"/>
                <w:szCs w:val="26"/>
              </w:rPr>
              <w:br/>
              <w:t xml:space="preserve">W ART. </w:t>
            </w:r>
            <w:r w:rsidR="00CF1882" w:rsidRPr="002C48FF">
              <w:rPr>
                <w:rFonts w:asciiTheme="majorHAnsi" w:hAnsiTheme="majorHAnsi"/>
                <w:b/>
                <w:sz w:val="26"/>
                <w:szCs w:val="26"/>
              </w:rPr>
              <w:t>118</w:t>
            </w:r>
            <w:r w:rsidRPr="002C48FF">
              <w:rPr>
                <w:rFonts w:asciiTheme="majorHAnsi" w:hAnsiTheme="majorHAnsi"/>
                <w:b/>
                <w:sz w:val="26"/>
                <w:szCs w:val="26"/>
              </w:rPr>
              <w:t xml:space="preserve"> USTAWY PZP ORAZ ZAMIERZAJĄCYCH POWIERZYĆ WYKONANIE CZĘŚCI ZAMÓWIENIA PODWYKONAWCOM</w:t>
            </w:r>
          </w:p>
        </w:tc>
      </w:tr>
    </w:tbl>
    <w:p w14:paraId="5F5E3415" w14:textId="77777777" w:rsidR="006773CD" w:rsidRPr="002C48FF" w:rsidRDefault="006773CD" w:rsidP="00627C7D">
      <w:pPr>
        <w:pStyle w:val="Akapitzlist"/>
        <w:autoSpaceDE w:val="0"/>
        <w:autoSpaceDN w:val="0"/>
        <w:adjustRightInd w:val="0"/>
        <w:spacing w:line="276" w:lineRule="auto"/>
        <w:ind w:left="709"/>
        <w:rPr>
          <w:rFonts w:asciiTheme="majorHAnsi" w:hAnsiTheme="majorHAnsi" w:cs="Arial"/>
          <w:sz w:val="24"/>
          <w:szCs w:val="24"/>
        </w:rPr>
      </w:pPr>
    </w:p>
    <w:p w14:paraId="5F4841E0" w14:textId="15DB892E" w:rsidR="008E3C0F" w:rsidRPr="002C48FF" w:rsidRDefault="008E3C0F" w:rsidP="00E750E7">
      <w:pPr>
        <w:pStyle w:val="Akapitzlist"/>
        <w:numPr>
          <w:ilvl w:val="1"/>
          <w:numId w:val="14"/>
        </w:numPr>
        <w:autoSpaceDE w:val="0"/>
        <w:autoSpaceDN w:val="0"/>
        <w:adjustRightInd w:val="0"/>
        <w:spacing w:before="0" w:after="0" w:line="276" w:lineRule="auto"/>
        <w:ind w:left="709" w:hanging="709"/>
        <w:rPr>
          <w:rFonts w:ascii="Cambria" w:hAnsi="Cambria" w:cs="Arial"/>
          <w:sz w:val="24"/>
          <w:szCs w:val="24"/>
        </w:rPr>
      </w:pPr>
      <w:r w:rsidRPr="002C48FF">
        <w:rPr>
          <w:rFonts w:ascii="Cambria" w:hAnsi="Cambria"/>
          <w:sz w:val="24"/>
          <w:szCs w:val="24"/>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222A60A3" w14:textId="6AD926FA" w:rsidR="008A21B5" w:rsidRPr="002C48FF" w:rsidRDefault="008A21B5" w:rsidP="00E750E7">
      <w:pPr>
        <w:pStyle w:val="Akapitzlist"/>
        <w:numPr>
          <w:ilvl w:val="1"/>
          <w:numId w:val="14"/>
        </w:numPr>
        <w:autoSpaceDE w:val="0"/>
        <w:autoSpaceDN w:val="0"/>
        <w:adjustRightInd w:val="0"/>
        <w:spacing w:before="0" w:after="0" w:line="276" w:lineRule="auto"/>
        <w:ind w:left="709" w:hanging="709"/>
        <w:rPr>
          <w:rFonts w:ascii="Cambria" w:hAnsi="Cambria" w:cs="Arial"/>
          <w:sz w:val="24"/>
          <w:szCs w:val="24"/>
        </w:rPr>
      </w:pPr>
      <w:r w:rsidRPr="002C48FF">
        <w:rPr>
          <w:rFonts w:ascii="Cambria" w:hAnsi="Cambria"/>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00BCD56" w14:textId="77777777" w:rsidR="00CE5016" w:rsidRPr="002C48FF" w:rsidRDefault="00CE5016" w:rsidP="00E750E7">
      <w:pPr>
        <w:pStyle w:val="Akapitzlist"/>
        <w:numPr>
          <w:ilvl w:val="1"/>
          <w:numId w:val="14"/>
        </w:numPr>
        <w:autoSpaceDE w:val="0"/>
        <w:autoSpaceDN w:val="0"/>
        <w:adjustRightInd w:val="0"/>
        <w:spacing w:before="0" w:after="0" w:line="276" w:lineRule="auto"/>
        <w:ind w:left="709" w:hanging="709"/>
        <w:rPr>
          <w:rFonts w:ascii="Cambria" w:hAnsi="Cambria" w:cs="Arial"/>
          <w:sz w:val="24"/>
          <w:szCs w:val="24"/>
        </w:rPr>
      </w:pPr>
      <w:r w:rsidRPr="002C48FF">
        <w:rPr>
          <w:rFonts w:ascii="Cambria" w:hAnsi="Cambria"/>
          <w:sz w:val="24"/>
          <w:szCs w:val="24"/>
          <w:shd w:val="clear" w:color="auto" w:fill="FFFFFF"/>
        </w:rPr>
        <w:t xml:space="preserve">Wykonawca, który polega na zdolnościach lub sytuacji podmiotów udostępniających zasoby, składa </w:t>
      </w:r>
      <w:r w:rsidRPr="002C48FF">
        <w:rPr>
          <w:rFonts w:ascii="Cambria" w:hAnsi="Cambria"/>
          <w:b/>
          <w:bCs/>
          <w:sz w:val="24"/>
          <w:szCs w:val="24"/>
          <w:shd w:val="clear" w:color="auto" w:fill="FFFFFF"/>
        </w:rPr>
        <w:t>wraz z ofertą</w:t>
      </w:r>
      <w:r w:rsidRPr="002C48FF">
        <w:rPr>
          <w:rFonts w:ascii="Cambria" w:hAnsi="Cambria"/>
          <w:sz w:val="24"/>
          <w:szCs w:val="24"/>
          <w:shd w:val="clear" w:color="auto" w:fill="FFFFFF"/>
        </w:rPr>
        <w:t xml:space="preserve">, zobowiązanie podmiotu udostępniającego zasoby do oddania mu do dyspozycji niezbędnych zasobów na potrzeby realizacji danego zamówienia lub inny podmiotowy środek dowodowy </w:t>
      </w:r>
      <w:r w:rsidRPr="002C48FF">
        <w:rPr>
          <w:rFonts w:ascii="Cambria" w:hAnsi="Cambria"/>
          <w:sz w:val="24"/>
          <w:szCs w:val="24"/>
          <w:shd w:val="clear" w:color="auto" w:fill="FFFFFF"/>
        </w:rPr>
        <w:lastRenderedPageBreak/>
        <w:t>potwierdzający, że wykonawca realizując zamówienie, będzie dysponował niezbędnymi zasobami tych podmiotów</w:t>
      </w:r>
      <w:r w:rsidR="00D9784D" w:rsidRPr="002C48FF">
        <w:rPr>
          <w:rFonts w:ascii="Cambria" w:hAnsi="Cambria" w:cs="Arial"/>
          <w:sz w:val="24"/>
          <w:szCs w:val="24"/>
          <w:u w:val="single"/>
        </w:rPr>
        <w:t>.</w:t>
      </w:r>
    </w:p>
    <w:p w14:paraId="4F554914" w14:textId="6A83770C" w:rsidR="00CE5016" w:rsidRPr="002C48FF" w:rsidRDefault="00CE5016" w:rsidP="00E750E7">
      <w:pPr>
        <w:pStyle w:val="Akapitzlist"/>
        <w:numPr>
          <w:ilvl w:val="1"/>
          <w:numId w:val="14"/>
        </w:numPr>
        <w:autoSpaceDE w:val="0"/>
        <w:autoSpaceDN w:val="0"/>
        <w:adjustRightInd w:val="0"/>
        <w:spacing w:before="0" w:after="0" w:line="276" w:lineRule="auto"/>
        <w:ind w:left="709" w:hanging="709"/>
        <w:rPr>
          <w:rFonts w:asciiTheme="majorHAnsi" w:hAnsiTheme="majorHAnsi" w:cs="Arial"/>
          <w:sz w:val="24"/>
          <w:szCs w:val="24"/>
        </w:rPr>
      </w:pPr>
      <w:r w:rsidRPr="002C48FF">
        <w:rPr>
          <w:rFonts w:asciiTheme="majorHAnsi" w:hAnsiTheme="majorHAnsi"/>
          <w:sz w:val="24"/>
          <w:szCs w:val="24"/>
          <w:shd w:val="clear" w:color="auto" w:fill="FFFFFF"/>
        </w:rPr>
        <w:t>Zobowiązanie podmiotu udostępniającego zasoby, o którym mowa w pkt 9.</w:t>
      </w:r>
      <w:r w:rsidR="00D839B9" w:rsidRPr="002C48FF">
        <w:rPr>
          <w:rFonts w:asciiTheme="majorHAnsi" w:hAnsiTheme="majorHAnsi"/>
          <w:sz w:val="24"/>
          <w:szCs w:val="24"/>
          <w:shd w:val="clear" w:color="auto" w:fill="FFFFFF"/>
        </w:rPr>
        <w:t>3</w:t>
      </w:r>
      <w:r w:rsidRPr="002C48FF">
        <w:rPr>
          <w:rFonts w:asciiTheme="majorHAnsi" w:hAnsiTheme="majorHAnsi"/>
          <w:sz w:val="24"/>
          <w:szCs w:val="24"/>
          <w:shd w:val="clear" w:color="auto" w:fill="FFFFFF"/>
        </w:rPr>
        <w:t xml:space="preserve"> potwierdza, że stosunek łączący wykonawcę z podmiotami udostępniającymi zasoby gwarantuje rzeczywisty dostęp do tych zasobów oraz określa w szczególności:</w:t>
      </w:r>
    </w:p>
    <w:p w14:paraId="15E16BBF" w14:textId="5E098FEA" w:rsidR="00CE5016" w:rsidRPr="002C48FF" w:rsidRDefault="00CE5016" w:rsidP="00E750E7">
      <w:pPr>
        <w:pStyle w:val="Akapitzlist"/>
        <w:numPr>
          <w:ilvl w:val="2"/>
          <w:numId w:val="52"/>
        </w:numPr>
        <w:shd w:val="clear" w:color="auto" w:fill="FFFFFF"/>
        <w:spacing w:before="72" w:after="72" w:line="276" w:lineRule="auto"/>
        <w:ind w:left="1134" w:hanging="425"/>
        <w:rPr>
          <w:rFonts w:asciiTheme="majorHAnsi" w:hAnsiTheme="majorHAnsi"/>
          <w:sz w:val="24"/>
          <w:szCs w:val="24"/>
        </w:rPr>
      </w:pPr>
      <w:r w:rsidRPr="002C48FF">
        <w:rPr>
          <w:rFonts w:asciiTheme="majorHAnsi" w:hAnsiTheme="majorHAnsi"/>
          <w:sz w:val="24"/>
          <w:szCs w:val="24"/>
        </w:rPr>
        <w:t>zakres dostępnych wykonawcy zasobów podmiotu udostępniającego zasoby;</w:t>
      </w:r>
    </w:p>
    <w:p w14:paraId="03EF2BF2" w14:textId="608E2CBA" w:rsidR="00CE5016" w:rsidRPr="002C48FF" w:rsidRDefault="00CE5016" w:rsidP="00E750E7">
      <w:pPr>
        <w:pStyle w:val="Akapitzlist"/>
        <w:numPr>
          <w:ilvl w:val="2"/>
          <w:numId w:val="52"/>
        </w:numPr>
        <w:shd w:val="clear" w:color="auto" w:fill="FFFFFF"/>
        <w:spacing w:after="72" w:line="276" w:lineRule="auto"/>
        <w:ind w:left="1134" w:hanging="425"/>
        <w:rPr>
          <w:rFonts w:asciiTheme="majorHAnsi" w:hAnsiTheme="majorHAnsi"/>
          <w:sz w:val="24"/>
          <w:szCs w:val="24"/>
        </w:rPr>
      </w:pPr>
      <w:r w:rsidRPr="002C48FF">
        <w:rPr>
          <w:rFonts w:asciiTheme="majorHAnsi" w:hAnsiTheme="majorHAnsi"/>
          <w:sz w:val="24"/>
          <w:szCs w:val="24"/>
        </w:rPr>
        <w:t>sposób i okres udostępnienia wykonawcy i wykorzystania przez niego zasobów podmiotu udostępniającego te zasoby przy wykonywaniu zamówienia;</w:t>
      </w:r>
    </w:p>
    <w:p w14:paraId="0975A72D" w14:textId="59FA9E1F" w:rsidR="00CE5016" w:rsidRPr="002C48FF" w:rsidRDefault="00CE5016" w:rsidP="00E750E7">
      <w:pPr>
        <w:pStyle w:val="Akapitzlist"/>
        <w:numPr>
          <w:ilvl w:val="2"/>
          <w:numId w:val="52"/>
        </w:numPr>
        <w:shd w:val="clear" w:color="auto" w:fill="FFFFFF"/>
        <w:spacing w:after="72" w:line="276" w:lineRule="auto"/>
        <w:ind w:left="1134" w:hanging="425"/>
        <w:rPr>
          <w:rFonts w:asciiTheme="majorHAnsi" w:hAnsiTheme="majorHAnsi"/>
          <w:sz w:val="24"/>
          <w:szCs w:val="24"/>
        </w:rPr>
      </w:pPr>
      <w:r w:rsidRPr="002C48FF">
        <w:rPr>
          <w:rFonts w:asciiTheme="majorHAnsi" w:hAnsiTheme="majorHAnsi"/>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DCE2919" w14:textId="12A6C6D3" w:rsidR="00E8509C" w:rsidRPr="002C48FF" w:rsidRDefault="00CE5016" w:rsidP="00E750E7">
      <w:pPr>
        <w:pStyle w:val="Akapitzlist"/>
        <w:numPr>
          <w:ilvl w:val="1"/>
          <w:numId w:val="14"/>
        </w:numPr>
        <w:autoSpaceDE w:val="0"/>
        <w:autoSpaceDN w:val="0"/>
        <w:adjustRightInd w:val="0"/>
        <w:spacing w:before="0" w:after="0" w:line="276" w:lineRule="auto"/>
        <w:ind w:left="709" w:hanging="709"/>
        <w:rPr>
          <w:rFonts w:ascii="Cambria" w:hAnsi="Cambria" w:cs="Arial"/>
          <w:sz w:val="24"/>
          <w:szCs w:val="24"/>
        </w:rPr>
      </w:pPr>
      <w:r w:rsidRPr="002C48FF">
        <w:rPr>
          <w:rFonts w:ascii="Cambria" w:hAnsi="Cambria"/>
          <w:sz w:val="24"/>
          <w:szCs w:val="24"/>
          <w:shd w:val="clear" w:color="auto" w:fill="FFFFFF"/>
        </w:rPr>
        <w:t>Zamawiający oceni, czy udostępniane wykonawcy przez podmioty udostępniające zasoby zdolności techniczne lub zawodowe lub ich sytuacja finansowa lub ekonomiczna, pozwalają na wykazanie przez wykonawcę spełniania warunków udziału w postępowaniu</w:t>
      </w:r>
      <w:r w:rsidR="008A21B5" w:rsidRPr="002C48FF">
        <w:rPr>
          <w:rFonts w:ascii="Cambria" w:hAnsi="Cambria"/>
          <w:sz w:val="24"/>
          <w:szCs w:val="24"/>
          <w:shd w:val="clear" w:color="auto" w:fill="FFFFFF"/>
        </w:rPr>
        <w:t xml:space="preserve"> oraz</w:t>
      </w:r>
      <w:r w:rsidRPr="002C48FF">
        <w:rPr>
          <w:rFonts w:ascii="Cambria" w:hAnsi="Cambria"/>
          <w:sz w:val="24"/>
          <w:szCs w:val="24"/>
          <w:shd w:val="clear" w:color="auto" w:fill="FFFFFF"/>
        </w:rPr>
        <w:t xml:space="preserve"> </w:t>
      </w:r>
      <w:r w:rsidR="008A21B5" w:rsidRPr="002C48FF">
        <w:rPr>
          <w:rFonts w:ascii="Cambria" w:hAnsi="Cambria"/>
          <w:sz w:val="24"/>
          <w:szCs w:val="24"/>
          <w:shd w:val="clear" w:color="auto" w:fill="FFFFFF"/>
        </w:rPr>
        <w:t xml:space="preserve">- </w:t>
      </w:r>
      <w:r w:rsidRPr="002C48FF">
        <w:rPr>
          <w:rFonts w:ascii="Cambria" w:hAnsi="Cambria"/>
          <w:sz w:val="24"/>
          <w:szCs w:val="24"/>
          <w:shd w:val="clear" w:color="auto" w:fill="FFFFFF"/>
        </w:rPr>
        <w:t>jeżeli dotyczy</w:t>
      </w:r>
      <w:r w:rsidR="008A21B5" w:rsidRPr="002C48FF">
        <w:rPr>
          <w:rFonts w:ascii="Cambria" w:hAnsi="Cambria"/>
          <w:sz w:val="24"/>
          <w:szCs w:val="24"/>
          <w:shd w:val="clear" w:color="auto" w:fill="FFFFFF"/>
        </w:rPr>
        <w:t xml:space="preserve">- </w:t>
      </w:r>
      <w:r w:rsidRPr="002C48FF">
        <w:rPr>
          <w:rFonts w:ascii="Cambria" w:hAnsi="Cambria"/>
          <w:sz w:val="24"/>
          <w:szCs w:val="24"/>
          <w:shd w:val="clear" w:color="auto" w:fill="FFFFFF"/>
        </w:rPr>
        <w:t xml:space="preserve">kryteriów selekcji, a także </w:t>
      </w:r>
      <w:r w:rsidR="008A21B5" w:rsidRPr="002C48FF">
        <w:rPr>
          <w:rFonts w:ascii="Cambria" w:hAnsi="Cambria"/>
          <w:sz w:val="24"/>
          <w:szCs w:val="24"/>
          <w:shd w:val="clear" w:color="auto" w:fill="FFFFFF"/>
        </w:rPr>
        <w:t>z</w:t>
      </w:r>
      <w:r w:rsidRPr="002C48FF">
        <w:rPr>
          <w:rFonts w:ascii="Cambria" w:hAnsi="Cambria"/>
          <w:sz w:val="24"/>
          <w:szCs w:val="24"/>
          <w:shd w:val="clear" w:color="auto" w:fill="FFFFFF"/>
        </w:rPr>
        <w:t xml:space="preserve">bada, czy nie </w:t>
      </w:r>
      <w:r w:rsidR="00601DF1" w:rsidRPr="002C48FF">
        <w:rPr>
          <w:rFonts w:ascii="Cambria" w:hAnsi="Cambria"/>
          <w:sz w:val="24"/>
          <w:szCs w:val="24"/>
          <w:shd w:val="clear" w:color="auto" w:fill="FFFFFF"/>
        </w:rPr>
        <w:t>zachodzą</w:t>
      </w:r>
      <w:r w:rsidR="00404756" w:rsidRPr="002C48FF">
        <w:rPr>
          <w:rFonts w:ascii="Cambria" w:hAnsi="Cambria"/>
          <w:sz w:val="24"/>
          <w:szCs w:val="24"/>
          <w:shd w:val="clear" w:color="auto" w:fill="FFFFFF"/>
        </w:rPr>
        <w:t>,</w:t>
      </w:r>
      <w:r w:rsidR="00601DF1" w:rsidRPr="002C48FF">
        <w:rPr>
          <w:rFonts w:ascii="Cambria" w:hAnsi="Cambria"/>
          <w:sz w:val="24"/>
          <w:szCs w:val="24"/>
          <w:shd w:val="clear" w:color="auto" w:fill="FFFFFF"/>
        </w:rPr>
        <w:t xml:space="preserve"> </w:t>
      </w:r>
      <w:r w:rsidRPr="002C48FF">
        <w:rPr>
          <w:rFonts w:ascii="Cambria" w:hAnsi="Cambria"/>
          <w:sz w:val="24"/>
          <w:szCs w:val="24"/>
          <w:shd w:val="clear" w:color="auto" w:fill="FFFFFF"/>
        </w:rPr>
        <w:t>wobec tego podmiotu podstawy wykluczenia, które zostały przewidziane względem wykonawcy</w:t>
      </w:r>
      <w:r w:rsidR="00E8509C" w:rsidRPr="002C48FF">
        <w:rPr>
          <w:rFonts w:ascii="Cambria" w:hAnsi="Cambria" w:cs="Arial"/>
          <w:sz w:val="24"/>
          <w:szCs w:val="24"/>
        </w:rPr>
        <w:t>.</w:t>
      </w:r>
    </w:p>
    <w:p w14:paraId="585126C7" w14:textId="3F8DE237" w:rsidR="008A21B5" w:rsidRPr="002C48FF" w:rsidRDefault="008A21B5" w:rsidP="00E750E7">
      <w:pPr>
        <w:pStyle w:val="Akapitzlist"/>
        <w:numPr>
          <w:ilvl w:val="1"/>
          <w:numId w:val="14"/>
        </w:numPr>
        <w:autoSpaceDE w:val="0"/>
        <w:autoSpaceDN w:val="0"/>
        <w:adjustRightInd w:val="0"/>
        <w:spacing w:before="0" w:after="0" w:line="276" w:lineRule="auto"/>
        <w:ind w:left="709"/>
        <w:rPr>
          <w:rFonts w:ascii="Cambria" w:hAnsi="Cambria" w:cs="Arial"/>
          <w:sz w:val="24"/>
          <w:szCs w:val="24"/>
        </w:rPr>
      </w:pPr>
      <w:r w:rsidRPr="002C48FF">
        <w:rPr>
          <w:rFonts w:ascii="Cambria" w:hAnsi="Cambria"/>
          <w:sz w:val="24"/>
          <w:szCs w:val="24"/>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2C48FF">
        <w:rPr>
          <w:rFonts w:ascii="Cambria" w:hAnsi="Cambria" w:cs="Arial"/>
          <w:b/>
          <w:sz w:val="24"/>
          <w:szCs w:val="24"/>
        </w:rPr>
        <w:t xml:space="preserve"> </w:t>
      </w:r>
    </w:p>
    <w:p w14:paraId="442ED7C3" w14:textId="4C4C16D6" w:rsidR="005270DA" w:rsidRPr="002C48FF" w:rsidRDefault="005270DA" w:rsidP="00E750E7">
      <w:pPr>
        <w:pStyle w:val="Akapitzlist"/>
        <w:numPr>
          <w:ilvl w:val="1"/>
          <w:numId w:val="14"/>
        </w:numPr>
        <w:autoSpaceDE w:val="0"/>
        <w:autoSpaceDN w:val="0"/>
        <w:adjustRightInd w:val="0"/>
        <w:spacing w:before="0" w:after="0" w:line="276" w:lineRule="auto"/>
        <w:ind w:left="709"/>
        <w:rPr>
          <w:rFonts w:ascii="Cambria" w:hAnsi="Cambria" w:cs="Arial"/>
          <w:sz w:val="24"/>
          <w:szCs w:val="24"/>
        </w:rPr>
      </w:pPr>
      <w:r w:rsidRPr="002C48FF">
        <w:rPr>
          <w:rFonts w:ascii="Cambria" w:hAnsi="Cambria"/>
          <w:sz w:val="24"/>
          <w:szCs w:val="24"/>
          <w:shd w:val="clear" w:color="auto" w:fill="FFFFFF"/>
        </w:rPr>
        <w:t>Wykonawca, w przypadku polegania na zdolnościach lub sytuacji podmiotów udostępniających zasoby, przedstawia, wraz z oświadczeniami, o którym mowa w pkt 8.1</w:t>
      </w:r>
      <w:r w:rsidR="00BA3A6A" w:rsidRPr="002C48FF">
        <w:rPr>
          <w:rFonts w:ascii="Cambria" w:hAnsi="Cambria"/>
          <w:sz w:val="24"/>
          <w:szCs w:val="24"/>
          <w:shd w:val="clear" w:color="auto" w:fill="FFFFFF"/>
        </w:rPr>
        <w:t xml:space="preserve"> SWZ</w:t>
      </w:r>
      <w:r w:rsidRPr="002C48FF">
        <w:rPr>
          <w:rFonts w:ascii="Cambria" w:hAnsi="Cambria"/>
          <w:sz w:val="24"/>
          <w:szCs w:val="24"/>
          <w:shd w:val="clear" w:color="auto" w:fill="FFFFFF"/>
        </w:rPr>
        <w:t xml:space="preserve"> także oświadczenia podmiotu udostępniającego zasoby, potwierdzające brak podstaw wykluczenia tego podmiotu oraz odpowiednio spełnianie warunków udziału w postępowaniu lub kryteriów selekcji, w zakresie, w jakim wykonawca powołuje się na jego zasoby.</w:t>
      </w:r>
    </w:p>
    <w:p w14:paraId="4ED55E5B" w14:textId="55EC52FC" w:rsidR="005270DA" w:rsidRPr="002C48FF" w:rsidRDefault="002C74A9" w:rsidP="00E750E7">
      <w:pPr>
        <w:pStyle w:val="Akapitzlist"/>
        <w:numPr>
          <w:ilvl w:val="1"/>
          <w:numId w:val="14"/>
        </w:numPr>
        <w:autoSpaceDE w:val="0"/>
        <w:autoSpaceDN w:val="0"/>
        <w:adjustRightInd w:val="0"/>
        <w:spacing w:before="0" w:after="0" w:line="276" w:lineRule="auto"/>
        <w:ind w:left="709"/>
        <w:rPr>
          <w:rFonts w:asciiTheme="majorHAnsi" w:hAnsiTheme="majorHAnsi" w:cs="Arial"/>
          <w:sz w:val="24"/>
          <w:szCs w:val="24"/>
        </w:rPr>
      </w:pPr>
      <w:r w:rsidRPr="002C48FF">
        <w:rPr>
          <w:rFonts w:asciiTheme="majorHAnsi" w:hAnsiTheme="majorHAnsi" w:cs="Arial"/>
          <w:bCs/>
          <w:sz w:val="24"/>
          <w:szCs w:val="24"/>
        </w:rPr>
        <w:t>W</w:t>
      </w:r>
      <w:r w:rsidR="00D9784D" w:rsidRPr="002C48FF">
        <w:rPr>
          <w:rFonts w:asciiTheme="majorHAnsi" w:hAnsiTheme="majorHAnsi" w:cs="Arial"/>
          <w:bCs/>
          <w:sz w:val="24"/>
          <w:szCs w:val="24"/>
        </w:rPr>
        <w:t>ykonawc</w:t>
      </w:r>
      <w:r w:rsidR="008A21B5" w:rsidRPr="002C48FF">
        <w:rPr>
          <w:rFonts w:asciiTheme="majorHAnsi" w:hAnsiTheme="majorHAnsi" w:cs="Arial"/>
          <w:bCs/>
          <w:sz w:val="24"/>
          <w:szCs w:val="24"/>
        </w:rPr>
        <w:t>a</w:t>
      </w:r>
      <w:r w:rsidR="00D9784D" w:rsidRPr="002C48FF">
        <w:rPr>
          <w:rFonts w:asciiTheme="majorHAnsi" w:hAnsiTheme="majorHAnsi" w:cs="Arial"/>
          <w:bCs/>
          <w:sz w:val="24"/>
          <w:szCs w:val="24"/>
        </w:rPr>
        <w:t xml:space="preserve">, który polega na zdolnościach lub sytuacji innych podmiotów na zasadach określonych w art. </w:t>
      </w:r>
      <w:r w:rsidR="008A21B5" w:rsidRPr="002C48FF">
        <w:rPr>
          <w:rFonts w:asciiTheme="majorHAnsi" w:hAnsiTheme="majorHAnsi" w:cs="Arial"/>
          <w:bCs/>
          <w:sz w:val="24"/>
          <w:szCs w:val="24"/>
        </w:rPr>
        <w:t>118</w:t>
      </w:r>
      <w:r w:rsidR="00D9784D" w:rsidRPr="002C48FF">
        <w:rPr>
          <w:rFonts w:asciiTheme="majorHAnsi" w:hAnsiTheme="majorHAnsi" w:cs="Arial"/>
          <w:bCs/>
          <w:sz w:val="24"/>
          <w:szCs w:val="24"/>
        </w:rPr>
        <w:t xml:space="preserve"> </w:t>
      </w:r>
      <w:r w:rsidR="005270DA" w:rsidRPr="002C48FF">
        <w:rPr>
          <w:rFonts w:asciiTheme="majorHAnsi" w:hAnsiTheme="majorHAnsi" w:cs="Arial"/>
          <w:bCs/>
          <w:sz w:val="24"/>
          <w:szCs w:val="24"/>
        </w:rPr>
        <w:t>ustawy</w:t>
      </w:r>
      <w:r w:rsidR="00404756" w:rsidRPr="002C48FF">
        <w:rPr>
          <w:rFonts w:asciiTheme="majorHAnsi" w:hAnsiTheme="majorHAnsi" w:cs="Arial"/>
          <w:bCs/>
          <w:sz w:val="24"/>
          <w:szCs w:val="24"/>
        </w:rPr>
        <w:t xml:space="preserve"> </w:t>
      </w:r>
      <w:proofErr w:type="spellStart"/>
      <w:r w:rsidR="00404756" w:rsidRPr="002C48FF">
        <w:rPr>
          <w:rFonts w:asciiTheme="majorHAnsi" w:hAnsiTheme="majorHAnsi" w:cs="Arial"/>
          <w:sz w:val="24"/>
          <w:szCs w:val="24"/>
        </w:rPr>
        <w:t>Pzp</w:t>
      </w:r>
      <w:proofErr w:type="spellEnd"/>
      <w:r w:rsidR="005270DA" w:rsidRPr="002C48FF">
        <w:rPr>
          <w:rFonts w:asciiTheme="majorHAnsi" w:hAnsiTheme="majorHAnsi" w:cs="Arial"/>
          <w:bCs/>
          <w:sz w:val="24"/>
          <w:szCs w:val="24"/>
        </w:rPr>
        <w:t>,</w:t>
      </w:r>
      <w:r w:rsidR="00D9784D" w:rsidRPr="002C48FF">
        <w:rPr>
          <w:rFonts w:asciiTheme="majorHAnsi" w:hAnsiTheme="majorHAnsi" w:cs="Arial"/>
          <w:bCs/>
          <w:sz w:val="24"/>
          <w:szCs w:val="24"/>
        </w:rPr>
        <w:t xml:space="preserve"> przedstawi</w:t>
      </w:r>
      <w:r w:rsidR="005270DA" w:rsidRPr="002C48FF">
        <w:rPr>
          <w:rFonts w:asciiTheme="majorHAnsi" w:hAnsiTheme="majorHAnsi" w:cs="Arial"/>
          <w:bCs/>
          <w:sz w:val="24"/>
          <w:szCs w:val="24"/>
        </w:rPr>
        <w:t>a</w:t>
      </w:r>
      <w:r w:rsidR="00D9784D" w:rsidRPr="002C48FF">
        <w:rPr>
          <w:rFonts w:asciiTheme="majorHAnsi" w:hAnsiTheme="majorHAnsi" w:cs="Arial"/>
          <w:bCs/>
          <w:sz w:val="24"/>
          <w:szCs w:val="24"/>
        </w:rPr>
        <w:t xml:space="preserve"> </w:t>
      </w:r>
      <w:r w:rsidR="005270DA" w:rsidRPr="002C48FF">
        <w:rPr>
          <w:rFonts w:asciiTheme="majorHAnsi" w:hAnsiTheme="majorHAnsi" w:cs="Arial"/>
          <w:bCs/>
          <w:sz w:val="24"/>
          <w:szCs w:val="24"/>
        </w:rPr>
        <w:t xml:space="preserve">na wezwanie zamawiającego </w:t>
      </w:r>
      <w:r w:rsidR="00D9784D" w:rsidRPr="002C48FF">
        <w:rPr>
          <w:rFonts w:asciiTheme="majorHAnsi" w:hAnsiTheme="majorHAnsi" w:cs="Arial"/>
          <w:bCs/>
          <w:sz w:val="24"/>
          <w:szCs w:val="24"/>
        </w:rPr>
        <w:t>dokument</w:t>
      </w:r>
      <w:r w:rsidR="005270DA" w:rsidRPr="002C48FF">
        <w:rPr>
          <w:rFonts w:asciiTheme="majorHAnsi" w:hAnsiTheme="majorHAnsi" w:cs="Arial"/>
          <w:bCs/>
          <w:sz w:val="24"/>
          <w:szCs w:val="24"/>
        </w:rPr>
        <w:t>y</w:t>
      </w:r>
      <w:r w:rsidR="00D9784D" w:rsidRPr="002C48FF">
        <w:rPr>
          <w:rFonts w:asciiTheme="majorHAnsi" w:hAnsiTheme="majorHAnsi" w:cs="Arial"/>
          <w:bCs/>
          <w:sz w:val="24"/>
          <w:szCs w:val="24"/>
        </w:rPr>
        <w:t xml:space="preserve"> wymienion</w:t>
      </w:r>
      <w:r w:rsidR="005270DA" w:rsidRPr="002C48FF">
        <w:rPr>
          <w:rFonts w:asciiTheme="majorHAnsi" w:hAnsiTheme="majorHAnsi" w:cs="Arial"/>
          <w:bCs/>
          <w:sz w:val="24"/>
          <w:szCs w:val="24"/>
        </w:rPr>
        <w:t>e</w:t>
      </w:r>
      <w:r w:rsidR="00D9784D" w:rsidRPr="002C48FF">
        <w:rPr>
          <w:rFonts w:asciiTheme="majorHAnsi" w:hAnsiTheme="majorHAnsi" w:cs="Arial"/>
          <w:bCs/>
          <w:sz w:val="24"/>
          <w:szCs w:val="24"/>
        </w:rPr>
        <w:t xml:space="preserve"> w pkt. 8.</w:t>
      </w:r>
      <w:r w:rsidR="00EB5F19" w:rsidRPr="002C48FF">
        <w:rPr>
          <w:rFonts w:asciiTheme="majorHAnsi" w:hAnsiTheme="majorHAnsi" w:cs="Arial"/>
          <w:bCs/>
          <w:sz w:val="24"/>
          <w:szCs w:val="24"/>
        </w:rPr>
        <w:t>2</w:t>
      </w:r>
      <w:r w:rsidR="00D9784D" w:rsidRPr="002C48FF">
        <w:rPr>
          <w:rFonts w:asciiTheme="majorHAnsi" w:hAnsiTheme="majorHAnsi" w:cs="Arial"/>
          <w:bCs/>
          <w:sz w:val="24"/>
          <w:szCs w:val="24"/>
        </w:rPr>
        <w:t>.2</w:t>
      </w:r>
      <w:r w:rsidR="00404756" w:rsidRPr="002C48FF">
        <w:rPr>
          <w:rFonts w:asciiTheme="majorHAnsi" w:hAnsiTheme="majorHAnsi" w:cs="Arial"/>
          <w:bCs/>
          <w:sz w:val="24"/>
          <w:szCs w:val="24"/>
        </w:rPr>
        <w:t xml:space="preserve"> SWZ</w:t>
      </w:r>
      <w:r w:rsidR="00D9784D" w:rsidRPr="002C48FF">
        <w:rPr>
          <w:rFonts w:asciiTheme="majorHAnsi" w:hAnsiTheme="majorHAnsi" w:cs="Arial"/>
          <w:bCs/>
          <w:sz w:val="24"/>
          <w:szCs w:val="24"/>
        </w:rPr>
        <w:t xml:space="preserve"> </w:t>
      </w:r>
      <w:r w:rsidR="005270DA" w:rsidRPr="002C48FF">
        <w:rPr>
          <w:rFonts w:asciiTheme="majorHAnsi" w:hAnsiTheme="majorHAnsi"/>
          <w:sz w:val="24"/>
          <w:szCs w:val="24"/>
          <w:shd w:val="clear" w:color="auto" w:fill="FFFFFF"/>
        </w:rPr>
        <w:t>dotyczące tych podmiotów, potwierdzające, że nie zachodzą wobec tych podmiotów podstawy wykluczenia z postępowania</w:t>
      </w:r>
    </w:p>
    <w:p w14:paraId="2DB1C964" w14:textId="40DA2564" w:rsidR="00C70762" w:rsidRPr="002C48FF" w:rsidRDefault="00C70762" w:rsidP="00E750E7">
      <w:pPr>
        <w:pStyle w:val="Akapitzlist"/>
        <w:numPr>
          <w:ilvl w:val="1"/>
          <w:numId w:val="14"/>
        </w:numPr>
        <w:autoSpaceDE w:val="0"/>
        <w:autoSpaceDN w:val="0"/>
        <w:adjustRightInd w:val="0"/>
        <w:spacing w:before="0" w:after="0" w:line="276" w:lineRule="auto"/>
        <w:ind w:left="709"/>
        <w:rPr>
          <w:rFonts w:ascii="Cambria" w:hAnsi="Cambria" w:cs="Arial"/>
          <w:sz w:val="24"/>
          <w:szCs w:val="24"/>
        </w:rPr>
      </w:pPr>
      <w:r w:rsidRPr="002C48FF">
        <w:rPr>
          <w:rFonts w:ascii="Cambria" w:hAnsi="Cambria"/>
          <w:sz w:val="24"/>
          <w:szCs w:val="24"/>
        </w:rPr>
        <w:t xml:space="preserve">Zamawiający </w:t>
      </w:r>
      <w:r w:rsidRPr="002C48FF">
        <w:rPr>
          <w:rFonts w:ascii="Cambria" w:hAnsi="Cambria"/>
          <w:b/>
          <w:bCs/>
          <w:sz w:val="24"/>
          <w:szCs w:val="24"/>
        </w:rPr>
        <w:t>nie żąda</w:t>
      </w:r>
      <w:r w:rsidRPr="002C48FF">
        <w:rPr>
          <w:rFonts w:ascii="Cambria" w:hAnsi="Cambria"/>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1A87BF5F" w14:textId="77777777" w:rsidR="00C70762" w:rsidRPr="002C48FF" w:rsidRDefault="00C70762" w:rsidP="00E750E7">
      <w:pPr>
        <w:pStyle w:val="Akapitzlist"/>
        <w:numPr>
          <w:ilvl w:val="1"/>
          <w:numId w:val="14"/>
        </w:numPr>
        <w:autoSpaceDE w:val="0"/>
        <w:autoSpaceDN w:val="0"/>
        <w:adjustRightInd w:val="0"/>
        <w:spacing w:before="0" w:after="0" w:line="276" w:lineRule="auto"/>
        <w:ind w:left="709"/>
        <w:rPr>
          <w:rFonts w:ascii="Cambria" w:hAnsi="Cambria" w:cs="Arial"/>
          <w:sz w:val="24"/>
          <w:szCs w:val="24"/>
        </w:rPr>
      </w:pPr>
      <w:r w:rsidRPr="002C48FF">
        <w:rPr>
          <w:rFonts w:ascii="Cambria" w:hAnsi="Cambria"/>
          <w:sz w:val="24"/>
          <w:szCs w:val="24"/>
        </w:rPr>
        <w:lastRenderedPageBreak/>
        <w:t xml:space="preserve">W przypadku zamówień na roboty budowlane oraz usługi, które mają być wykonane w miejscu podlegającym bezpośredniemu nadzorowi zamawiającego, zamawiający będzie żądał, aby przed przystąpieniem do wykonania zamówienia wykonawca podał nazwy, dane kontaktowe oraz przedstawicieli, podwykonawców zaangażowanych w takie roboty budowlane lub usługi, jeżeli są już znani. </w:t>
      </w:r>
    </w:p>
    <w:p w14:paraId="26E866B7" w14:textId="241FF41E" w:rsidR="00C70762" w:rsidRPr="002C48FF" w:rsidRDefault="00C70762" w:rsidP="00E750E7">
      <w:pPr>
        <w:pStyle w:val="Akapitzlist"/>
        <w:numPr>
          <w:ilvl w:val="1"/>
          <w:numId w:val="14"/>
        </w:numPr>
        <w:autoSpaceDE w:val="0"/>
        <w:autoSpaceDN w:val="0"/>
        <w:adjustRightInd w:val="0"/>
        <w:spacing w:before="0" w:after="0" w:line="276" w:lineRule="auto"/>
        <w:ind w:left="709"/>
        <w:rPr>
          <w:rFonts w:ascii="Cambria" w:hAnsi="Cambria" w:cs="Arial"/>
          <w:sz w:val="24"/>
          <w:szCs w:val="24"/>
        </w:rPr>
      </w:pPr>
      <w:r w:rsidRPr="002C48FF">
        <w:rPr>
          <w:rFonts w:ascii="Cambria" w:hAnsi="Cambria"/>
          <w:sz w:val="24"/>
          <w:szCs w:val="24"/>
        </w:rPr>
        <w:t>Wykonawca będzie zobowiązany do zawiadamiania zamawiającego o wszelkich zmianach w odniesieniu do informacji, o których mowa w pkt 9.1</w:t>
      </w:r>
      <w:r w:rsidR="00BA3A6A" w:rsidRPr="002C48FF">
        <w:rPr>
          <w:rFonts w:ascii="Cambria" w:hAnsi="Cambria"/>
          <w:sz w:val="24"/>
          <w:szCs w:val="24"/>
        </w:rPr>
        <w:t xml:space="preserve"> SWZ</w:t>
      </w:r>
      <w:r w:rsidRPr="002C48FF">
        <w:rPr>
          <w:rFonts w:ascii="Cambria" w:hAnsi="Cambria"/>
          <w:sz w:val="24"/>
          <w:szCs w:val="24"/>
        </w:rPr>
        <w:t>, w trakcie realizacji zamówienia, a także przekaże wymagane informacje na temat nowych podwykonawców, którym w późniejszym okresie zamierza powierzyć realizację robót budowlanych lub usług.</w:t>
      </w:r>
    </w:p>
    <w:p w14:paraId="512A0511" w14:textId="77777777" w:rsidR="00C70762" w:rsidRPr="002C48FF" w:rsidRDefault="00C70762" w:rsidP="00C70762">
      <w:pPr>
        <w:pStyle w:val="Akapitzlist"/>
        <w:autoSpaceDE w:val="0"/>
        <w:autoSpaceDN w:val="0"/>
        <w:adjustRightInd w:val="0"/>
        <w:spacing w:before="0" w:after="0" w:line="276" w:lineRule="auto"/>
        <w:ind w:left="709"/>
        <w:rPr>
          <w:rFonts w:asciiTheme="majorHAnsi" w:hAnsiTheme="majorHAnsi" w:cs="Helvetica"/>
          <w:bCs/>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2C48FF" w14:paraId="144987DC" w14:textId="77777777" w:rsidTr="00BA3A6A">
        <w:trPr>
          <w:jc w:val="center"/>
        </w:trPr>
        <w:tc>
          <w:tcPr>
            <w:tcW w:w="9072" w:type="dxa"/>
            <w:tcBorders>
              <w:bottom w:val="single" w:sz="4" w:space="0" w:color="auto"/>
            </w:tcBorders>
            <w:shd w:val="clear" w:color="auto" w:fill="D9D9D9" w:themeFill="background1" w:themeFillShade="D9"/>
          </w:tcPr>
          <w:p w14:paraId="2F1F5962" w14:textId="77777777" w:rsidR="00D9784D" w:rsidRPr="002C48FF" w:rsidRDefault="00D9784D" w:rsidP="00627C7D">
            <w:pPr>
              <w:suppressAutoHyphens/>
              <w:spacing w:line="276" w:lineRule="auto"/>
              <w:contextualSpacing/>
              <w:jc w:val="center"/>
              <w:textAlignment w:val="baseline"/>
              <w:rPr>
                <w:rFonts w:asciiTheme="majorHAnsi" w:hAnsiTheme="majorHAnsi"/>
                <w:sz w:val="26"/>
                <w:szCs w:val="26"/>
              </w:rPr>
            </w:pPr>
            <w:r w:rsidRPr="002C48FF">
              <w:rPr>
                <w:rFonts w:asciiTheme="majorHAnsi" w:hAnsiTheme="majorHAnsi"/>
                <w:sz w:val="26"/>
                <w:szCs w:val="26"/>
              </w:rPr>
              <w:t>Rozdział 10</w:t>
            </w:r>
          </w:p>
          <w:p w14:paraId="60B4D483" w14:textId="30715680" w:rsidR="00D9784D" w:rsidRPr="002C48FF" w:rsidRDefault="00D9784D" w:rsidP="00627C7D">
            <w:pPr>
              <w:suppressAutoHyphens/>
              <w:spacing w:line="276" w:lineRule="auto"/>
              <w:contextualSpacing/>
              <w:jc w:val="center"/>
              <w:textAlignment w:val="baseline"/>
              <w:rPr>
                <w:rFonts w:asciiTheme="majorHAnsi" w:hAnsiTheme="majorHAnsi"/>
              </w:rPr>
            </w:pPr>
            <w:r w:rsidRPr="002C48FF">
              <w:rPr>
                <w:rFonts w:asciiTheme="majorHAnsi" w:hAnsiTheme="majorHAnsi"/>
                <w:b/>
                <w:sz w:val="26"/>
                <w:szCs w:val="26"/>
              </w:rPr>
              <w:t xml:space="preserve">INFORMACJA DLA WYKONAWCÓW WSPÓLNIE UBIEGAJĄCYCH SIĘ </w:t>
            </w:r>
            <w:r w:rsidRPr="002C48FF">
              <w:rPr>
                <w:rFonts w:asciiTheme="majorHAnsi" w:hAnsiTheme="majorHAnsi"/>
                <w:b/>
                <w:sz w:val="26"/>
                <w:szCs w:val="26"/>
              </w:rPr>
              <w:br/>
              <w:t>O UDZIELENIE ZAMÓWIENIA (</w:t>
            </w:r>
            <w:r w:rsidR="00601DF1" w:rsidRPr="002C48FF">
              <w:rPr>
                <w:rFonts w:asciiTheme="majorHAnsi" w:hAnsiTheme="majorHAnsi"/>
                <w:b/>
                <w:sz w:val="26"/>
                <w:szCs w:val="26"/>
              </w:rPr>
              <w:t xml:space="preserve">W TYM </w:t>
            </w:r>
            <w:r w:rsidRPr="002C48FF">
              <w:rPr>
                <w:rFonts w:asciiTheme="majorHAnsi" w:hAnsiTheme="majorHAnsi"/>
                <w:b/>
                <w:sz w:val="26"/>
                <w:szCs w:val="26"/>
              </w:rPr>
              <w:t>SPÓŁKI CYWILNE)</w:t>
            </w:r>
          </w:p>
        </w:tc>
      </w:tr>
    </w:tbl>
    <w:p w14:paraId="63EDD20B" w14:textId="77777777" w:rsidR="0033611B" w:rsidRPr="002C48FF" w:rsidRDefault="0033611B" w:rsidP="00627C7D">
      <w:pPr>
        <w:pStyle w:val="Akapitzlist"/>
        <w:widowControl w:val="0"/>
        <w:spacing w:line="276" w:lineRule="auto"/>
        <w:ind w:left="709"/>
        <w:outlineLvl w:val="3"/>
        <w:rPr>
          <w:rFonts w:asciiTheme="majorHAnsi" w:hAnsiTheme="majorHAnsi" w:cs="Arial"/>
          <w:bCs/>
          <w:sz w:val="24"/>
          <w:szCs w:val="24"/>
        </w:rPr>
      </w:pPr>
    </w:p>
    <w:p w14:paraId="054A6143" w14:textId="48CBC996" w:rsidR="00601DF1" w:rsidRPr="002C48FF" w:rsidRDefault="00D9784D" w:rsidP="00E750E7">
      <w:pPr>
        <w:pStyle w:val="Akapitzlist"/>
        <w:widowControl w:val="0"/>
        <w:numPr>
          <w:ilvl w:val="1"/>
          <w:numId w:val="18"/>
        </w:numPr>
        <w:spacing w:line="276" w:lineRule="auto"/>
        <w:ind w:left="709" w:hanging="709"/>
        <w:outlineLvl w:val="3"/>
        <w:rPr>
          <w:rFonts w:asciiTheme="majorHAnsi" w:hAnsiTheme="majorHAnsi" w:cs="Arial"/>
          <w:bCs/>
          <w:sz w:val="24"/>
          <w:szCs w:val="24"/>
        </w:rPr>
      </w:pPr>
      <w:r w:rsidRPr="002C48FF">
        <w:rPr>
          <w:rFonts w:asciiTheme="majorHAnsi" w:hAnsiTheme="majorHAnsi" w:cs="Arial"/>
          <w:bCs/>
          <w:sz w:val="24"/>
          <w:szCs w:val="24"/>
        </w:rPr>
        <w:t xml:space="preserve">Wykonawcy </w:t>
      </w:r>
      <w:r w:rsidR="00601DF1" w:rsidRPr="002C48FF">
        <w:rPr>
          <w:rFonts w:asciiTheme="majorHAnsi" w:hAnsiTheme="majorHAnsi"/>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072B4A17" w14:textId="77777777" w:rsidR="0009695E" w:rsidRPr="002C48FF" w:rsidRDefault="0009695E" w:rsidP="00E750E7">
      <w:pPr>
        <w:pStyle w:val="Akapitzlist"/>
        <w:widowControl w:val="0"/>
        <w:numPr>
          <w:ilvl w:val="1"/>
          <w:numId w:val="18"/>
        </w:numPr>
        <w:spacing w:line="276" w:lineRule="auto"/>
        <w:ind w:left="0" w:firstLine="0"/>
        <w:outlineLvl w:val="3"/>
        <w:rPr>
          <w:rFonts w:asciiTheme="majorHAnsi" w:hAnsiTheme="majorHAnsi" w:cs="Arial"/>
          <w:bCs/>
          <w:sz w:val="24"/>
          <w:szCs w:val="24"/>
        </w:rPr>
      </w:pPr>
      <w:r w:rsidRPr="002C48FF">
        <w:rPr>
          <w:rFonts w:asciiTheme="majorHAnsi" w:hAnsiTheme="majorHAnsi" w:cs="Arial"/>
          <w:bCs/>
          <w:sz w:val="24"/>
          <w:szCs w:val="24"/>
        </w:rPr>
        <w:t>W przypadku Wykonawców wspólnie ubiegających się o udzielenie zamówienia:</w:t>
      </w:r>
    </w:p>
    <w:p w14:paraId="22C60297" w14:textId="384A6D62" w:rsidR="0009695E" w:rsidRPr="002C48FF" w:rsidRDefault="0009695E" w:rsidP="0046682B">
      <w:pPr>
        <w:pStyle w:val="Akapitzlist"/>
        <w:widowControl w:val="0"/>
        <w:numPr>
          <w:ilvl w:val="0"/>
          <w:numId w:val="10"/>
        </w:numPr>
        <w:spacing w:line="276" w:lineRule="auto"/>
        <w:ind w:left="1134" w:hanging="425"/>
        <w:outlineLvl w:val="3"/>
        <w:rPr>
          <w:rFonts w:asciiTheme="majorHAnsi" w:hAnsiTheme="majorHAnsi" w:cs="Arial"/>
          <w:bCs/>
          <w:sz w:val="24"/>
          <w:szCs w:val="24"/>
        </w:rPr>
      </w:pPr>
      <w:r w:rsidRPr="002C48FF">
        <w:rPr>
          <w:rFonts w:asciiTheme="majorHAnsi" w:hAnsiTheme="majorHAnsi" w:cs="Arial"/>
          <w:bCs/>
          <w:sz w:val="24"/>
          <w:szCs w:val="24"/>
        </w:rPr>
        <w:t xml:space="preserve">oświadczenia o których mowa w pkt. 8.1 </w:t>
      </w:r>
      <w:r w:rsidR="00A435B8" w:rsidRPr="002C48FF">
        <w:rPr>
          <w:rFonts w:asciiTheme="majorHAnsi" w:hAnsiTheme="majorHAnsi" w:cs="Arial"/>
          <w:bCs/>
          <w:sz w:val="24"/>
          <w:szCs w:val="24"/>
        </w:rPr>
        <w:t>SWZ</w:t>
      </w:r>
      <w:r w:rsidRPr="002C48FF">
        <w:rPr>
          <w:rFonts w:asciiTheme="majorHAnsi" w:hAnsiTheme="majorHAnsi" w:cs="Arial"/>
          <w:bCs/>
          <w:sz w:val="24"/>
          <w:szCs w:val="24"/>
        </w:rPr>
        <w:t xml:space="preserve"> </w:t>
      </w:r>
      <w:r w:rsidRPr="002C48FF">
        <w:rPr>
          <w:rFonts w:asciiTheme="majorHAnsi" w:hAnsiTheme="majorHAnsi" w:cs="Arial"/>
          <w:b/>
          <w:bCs/>
          <w:sz w:val="24"/>
          <w:szCs w:val="24"/>
          <w:u w:val="single"/>
        </w:rPr>
        <w:t xml:space="preserve">składa </w:t>
      </w:r>
      <w:r w:rsidRPr="002C48FF">
        <w:rPr>
          <w:rFonts w:asciiTheme="majorHAnsi" w:hAnsiTheme="majorHAnsi" w:cs="Arial"/>
          <w:b/>
          <w:sz w:val="24"/>
          <w:szCs w:val="24"/>
          <w:u w:val="single"/>
        </w:rPr>
        <w:t>z ofertą</w:t>
      </w:r>
      <w:r w:rsidRPr="002C48FF">
        <w:rPr>
          <w:rFonts w:asciiTheme="majorHAnsi" w:hAnsiTheme="majorHAnsi" w:cs="Arial"/>
          <w:b/>
          <w:bCs/>
          <w:sz w:val="24"/>
          <w:szCs w:val="24"/>
        </w:rPr>
        <w:t xml:space="preserve"> każdy </w:t>
      </w:r>
      <w:r w:rsidRPr="002C48FF">
        <w:rPr>
          <w:rFonts w:asciiTheme="majorHAnsi" w:hAnsiTheme="majorHAnsi" w:cs="Arial"/>
          <w:b/>
          <w:bCs/>
          <w:sz w:val="24"/>
          <w:szCs w:val="24"/>
        </w:rPr>
        <w:br/>
        <w:t>z Wykonawców wspólnie ubiegających się o zamówienie</w:t>
      </w:r>
      <w:r w:rsidRPr="002C48FF">
        <w:rPr>
          <w:rFonts w:asciiTheme="majorHAnsi" w:hAnsiTheme="majorHAnsi" w:cs="Arial"/>
          <w:bCs/>
          <w:sz w:val="24"/>
          <w:szCs w:val="24"/>
        </w:rPr>
        <w:t xml:space="preserve">. </w:t>
      </w:r>
      <w:r w:rsidRPr="002C48FF">
        <w:rPr>
          <w:rFonts w:asciiTheme="majorHAnsi" w:hAnsiTheme="majorHAnsi"/>
          <w:sz w:val="24"/>
          <w:szCs w:val="24"/>
          <w:shd w:val="clear" w:color="auto" w:fill="FFFFFF"/>
        </w:rPr>
        <w:t xml:space="preserve">Oświadczenia te potwierdzają brak podstaw wykluczenia oraz spełnianie warunków udziału w postępowaniu lub kryteriów selekcji w zakresie, w jakim każdy </w:t>
      </w:r>
      <w:r w:rsidR="00534BDE" w:rsidRPr="002C48FF">
        <w:rPr>
          <w:rFonts w:asciiTheme="majorHAnsi" w:hAnsiTheme="majorHAnsi"/>
          <w:sz w:val="24"/>
          <w:szCs w:val="24"/>
          <w:shd w:val="clear" w:color="auto" w:fill="FFFFFF"/>
        </w:rPr>
        <w:br/>
      </w:r>
      <w:r w:rsidRPr="002C48FF">
        <w:rPr>
          <w:rFonts w:asciiTheme="majorHAnsi" w:hAnsiTheme="majorHAnsi"/>
          <w:sz w:val="24"/>
          <w:szCs w:val="24"/>
          <w:shd w:val="clear" w:color="auto" w:fill="FFFFFF"/>
        </w:rPr>
        <w:t>z wykonawców wykazuje spełnianie warunków udziału w postępowaniu lub kryteriów selekcji.</w:t>
      </w:r>
    </w:p>
    <w:p w14:paraId="215E111B" w14:textId="0370E200" w:rsidR="0009695E" w:rsidRPr="002C48FF" w:rsidRDefault="0009695E" w:rsidP="0046682B">
      <w:pPr>
        <w:pStyle w:val="Akapitzlist"/>
        <w:widowControl w:val="0"/>
        <w:numPr>
          <w:ilvl w:val="0"/>
          <w:numId w:val="10"/>
        </w:numPr>
        <w:spacing w:line="276" w:lineRule="auto"/>
        <w:ind w:left="1134" w:hanging="425"/>
        <w:outlineLvl w:val="3"/>
        <w:rPr>
          <w:rFonts w:asciiTheme="majorHAnsi" w:hAnsiTheme="majorHAnsi" w:cs="Arial"/>
          <w:bCs/>
          <w:sz w:val="24"/>
          <w:szCs w:val="24"/>
        </w:rPr>
      </w:pPr>
      <w:r w:rsidRPr="002C48FF">
        <w:rPr>
          <w:rFonts w:asciiTheme="majorHAnsi" w:hAnsiTheme="majorHAnsi"/>
          <w:sz w:val="24"/>
          <w:szCs w:val="24"/>
        </w:rPr>
        <w:t xml:space="preserve">w przypadku, </w:t>
      </w:r>
      <w:r w:rsidR="00266637" w:rsidRPr="002C48FF">
        <w:rPr>
          <w:rFonts w:asciiTheme="majorHAnsi" w:hAnsiTheme="majorHAnsi"/>
          <w:sz w:val="24"/>
          <w:szCs w:val="24"/>
        </w:rPr>
        <w:t xml:space="preserve">gdy </w:t>
      </w:r>
      <w:r w:rsidRPr="002C48FF">
        <w:rPr>
          <w:rFonts w:asciiTheme="majorHAnsi" w:hAnsiTheme="majorHAnsi"/>
          <w:sz w:val="24"/>
          <w:szCs w:val="24"/>
        </w:rPr>
        <w:t xml:space="preserve">wykonawcy wspólnie ubiegają się o udzielenie zamówienia </w:t>
      </w:r>
      <w:r w:rsidRPr="002C48FF">
        <w:rPr>
          <w:rFonts w:asciiTheme="majorHAnsi" w:hAnsiTheme="majorHAnsi"/>
          <w:b/>
          <w:bCs/>
          <w:sz w:val="24"/>
          <w:szCs w:val="24"/>
        </w:rPr>
        <w:t>dołączają do oferty</w:t>
      </w:r>
      <w:r w:rsidRPr="002C48FF">
        <w:rPr>
          <w:rFonts w:asciiTheme="majorHAnsi" w:hAnsiTheme="majorHAnsi"/>
          <w:sz w:val="24"/>
          <w:szCs w:val="24"/>
        </w:rPr>
        <w:t xml:space="preserve"> oświadczenie, z którego wynika, które roboty budowlane, dostawy lub usługi wykonają poszczególni wykonawcy. </w:t>
      </w:r>
      <w:r w:rsidRPr="002C48FF">
        <w:rPr>
          <w:rFonts w:asciiTheme="majorHAnsi" w:hAnsiTheme="majorHAnsi" w:cs="Arial"/>
          <w:sz w:val="24"/>
          <w:szCs w:val="24"/>
        </w:rPr>
        <w:t>Oświadczenie należy złożyć wg</w:t>
      </w:r>
      <w:r w:rsidRPr="002C48FF">
        <w:rPr>
          <w:rFonts w:asciiTheme="majorHAnsi" w:hAnsiTheme="majorHAnsi"/>
          <w:sz w:val="24"/>
          <w:szCs w:val="24"/>
        </w:rPr>
        <w:t xml:space="preserve"> wymogów </w:t>
      </w:r>
      <w:r w:rsidRPr="002C48FF">
        <w:rPr>
          <w:rFonts w:asciiTheme="majorHAnsi" w:hAnsiTheme="majorHAnsi"/>
          <w:bCs/>
          <w:sz w:val="24"/>
          <w:szCs w:val="24"/>
        </w:rPr>
        <w:t>załącznika nr 6 do SWZ. Oświadczenie to jest podmiotowym środkiem dowodowym.</w:t>
      </w:r>
    </w:p>
    <w:p w14:paraId="30C2FFC4" w14:textId="5C615079" w:rsidR="0009695E" w:rsidRPr="002C48FF" w:rsidRDefault="0009695E" w:rsidP="0046682B">
      <w:pPr>
        <w:pStyle w:val="Akapitzlist"/>
        <w:widowControl w:val="0"/>
        <w:numPr>
          <w:ilvl w:val="0"/>
          <w:numId w:val="10"/>
        </w:numPr>
        <w:spacing w:line="276" w:lineRule="auto"/>
        <w:ind w:left="1134" w:hanging="425"/>
        <w:outlineLvl w:val="3"/>
        <w:rPr>
          <w:rFonts w:asciiTheme="majorHAnsi" w:hAnsiTheme="majorHAnsi" w:cs="Arial"/>
          <w:bCs/>
          <w:sz w:val="24"/>
          <w:szCs w:val="24"/>
        </w:rPr>
      </w:pPr>
      <w:r w:rsidRPr="002C48FF">
        <w:rPr>
          <w:rFonts w:asciiTheme="majorHAnsi" w:hAnsiTheme="majorHAnsi" w:cs="Arial"/>
          <w:bCs/>
          <w:sz w:val="24"/>
          <w:szCs w:val="24"/>
        </w:rPr>
        <w:t xml:space="preserve">zobowiązani są oni na wezwanie Zamawiającego, złożyć </w:t>
      </w:r>
      <w:r w:rsidR="00601113" w:rsidRPr="002C48FF">
        <w:rPr>
          <w:rFonts w:asciiTheme="majorHAnsi" w:hAnsiTheme="majorHAnsi" w:cs="Arial"/>
          <w:bCs/>
          <w:sz w:val="24"/>
          <w:szCs w:val="24"/>
        </w:rPr>
        <w:t>podmiotowe środki dowodowe</w:t>
      </w:r>
      <w:r w:rsidRPr="002C48FF">
        <w:rPr>
          <w:rFonts w:asciiTheme="majorHAnsi" w:hAnsiTheme="majorHAnsi" w:cs="Arial"/>
          <w:bCs/>
          <w:sz w:val="24"/>
          <w:szCs w:val="24"/>
        </w:rPr>
        <w:t>, o których mowa w pkt. 8.</w:t>
      </w:r>
      <w:r w:rsidR="000448FE" w:rsidRPr="002C48FF">
        <w:rPr>
          <w:rFonts w:asciiTheme="majorHAnsi" w:hAnsiTheme="majorHAnsi" w:cs="Arial"/>
          <w:bCs/>
          <w:sz w:val="24"/>
          <w:szCs w:val="24"/>
        </w:rPr>
        <w:t>2</w:t>
      </w:r>
      <w:r w:rsidRPr="002C48FF">
        <w:rPr>
          <w:rFonts w:asciiTheme="majorHAnsi" w:hAnsiTheme="majorHAnsi" w:cs="Arial"/>
          <w:bCs/>
          <w:sz w:val="24"/>
          <w:szCs w:val="24"/>
        </w:rPr>
        <w:t xml:space="preserve"> </w:t>
      </w:r>
      <w:r w:rsidR="00A435B8" w:rsidRPr="002C48FF">
        <w:rPr>
          <w:rFonts w:asciiTheme="majorHAnsi" w:hAnsiTheme="majorHAnsi" w:cs="Arial"/>
          <w:bCs/>
          <w:sz w:val="24"/>
          <w:szCs w:val="24"/>
        </w:rPr>
        <w:t>SWZ</w:t>
      </w:r>
      <w:r w:rsidRPr="002C48FF">
        <w:rPr>
          <w:rFonts w:asciiTheme="majorHAnsi" w:hAnsiTheme="majorHAnsi" w:cs="Arial"/>
          <w:bCs/>
          <w:sz w:val="24"/>
          <w:szCs w:val="24"/>
        </w:rPr>
        <w:t xml:space="preserve">, przy czym </w:t>
      </w:r>
      <w:r w:rsidR="00601113" w:rsidRPr="002C48FF">
        <w:rPr>
          <w:rFonts w:asciiTheme="majorHAnsi" w:hAnsiTheme="majorHAnsi" w:cs="Arial"/>
          <w:bCs/>
          <w:sz w:val="24"/>
          <w:szCs w:val="24"/>
        </w:rPr>
        <w:t>podmiotowe środki dowodowe</w:t>
      </w:r>
      <w:r w:rsidRPr="002C48FF">
        <w:rPr>
          <w:rFonts w:asciiTheme="majorHAnsi" w:hAnsiTheme="majorHAnsi" w:cs="Arial"/>
          <w:bCs/>
          <w:sz w:val="24"/>
          <w:szCs w:val="24"/>
        </w:rPr>
        <w:t>, o których mowa:</w:t>
      </w:r>
    </w:p>
    <w:p w14:paraId="43DADC91" w14:textId="1F03E456" w:rsidR="0009695E" w:rsidRPr="002C48FF" w:rsidRDefault="0009695E" w:rsidP="0046682B">
      <w:pPr>
        <w:pStyle w:val="Akapitzlist"/>
        <w:widowControl w:val="0"/>
        <w:numPr>
          <w:ilvl w:val="0"/>
          <w:numId w:val="11"/>
        </w:numPr>
        <w:spacing w:line="276" w:lineRule="auto"/>
        <w:ind w:left="1418" w:hanging="284"/>
        <w:outlineLvl w:val="3"/>
        <w:rPr>
          <w:rFonts w:asciiTheme="majorHAnsi" w:hAnsiTheme="majorHAnsi" w:cs="Arial"/>
          <w:bCs/>
          <w:sz w:val="24"/>
          <w:szCs w:val="24"/>
        </w:rPr>
      </w:pPr>
      <w:r w:rsidRPr="002C48FF">
        <w:rPr>
          <w:rFonts w:asciiTheme="majorHAnsi" w:hAnsiTheme="majorHAnsi" w:cs="Arial"/>
          <w:bCs/>
          <w:sz w:val="24"/>
          <w:szCs w:val="24"/>
        </w:rPr>
        <w:t>w pkt. 8.</w:t>
      </w:r>
      <w:r w:rsidR="000448FE" w:rsidRPr="002C48FF">
        <w:rPr>
          <w:rFonts w:asciiTheme="majorHAnsi" w:hAnsiTheme="majorHAnsi" w:cs="Arial"/>
          <w:bCs/>
          <w:sz w:val="24"/>
          <w:szCs w:val="24"/>
        </w:rPr>
        <w:t>2</w:t>
      </w:r>
      <w:r w:rsidRPr="002C48FF">
        <w:rPr>
          <w:rFonts w:asciiTheme="majorHAnsi" w:hAnsiTheme="majorHAnsi" w:cs="Arial"/>
          <w:bCs/>
          <w:sz w:val="24"/>
          <w:szCs w:val="24"/>
        </w:rPr>
        <w:t xml:space="preserve">.1 </w:t>
      </w:r>
      <w:r w:rsidR="00A435B8" w:rsidRPr="002C48FF">
        <w:rPr>
          <w:rFonts w:asciiTheme="majorHAnsi" w:hAnsiTheme="majorHAnsi" w:cs="Arial"/>
          <w:bCs/>
          <w:sz w:val="24"/>
          <w:szCs w:val="24"/>
        </w:rPr>
        <w:t>SWZ</w:t>
      </w:r>
      <w:r w:rsidRPr="002C48FF">
        <w:rPr>
          <w:rFonts w:asciiTheme="majorHAnsi" w:hAnsiTheme="majorHAnsi" w:cs="Arial"/>
          <w:bCs/>
          <w:sz w:val="24"/>
          <w:szCs w:val="24"/>
        </w:rPr>
        <w:t xml:space="preserve"> składa odpowiednio Wykonawca/Wykonawcy, który/którzy wykazuje/-ą spełnienie warunku</w:t>
      </w:r>
    </w:p>
    <w:p w14:paraId="3E4C82C3" w14:textId="16B21427" w:rsidR="0009695E" w:rsidRPr="002C48FF" w:rsidRDefault="0009695E" w:rsidP="0046682B">
      <w:pPr>
        <w:pStyle w:val="Akapitzlist"/>
        <w:widowControl w:val="0"/>
        <w:numPr>
          <w:ilvl w:val="0"/>
          <w:numId w:val="11"/>
        </w:numPr>
        <w:spacing w:line="276" w:lineRule="auto"/>
        <w:ind w:left="1418" w:hanging="284"/>
        <w:outlineLvl w:val="3"/>
        <w:rPr>
          <w:rFonts w:asciiTheme="majorHAnsi" w:hAnsiTheme="majorHAnsi" w:cs="Arial"/>
          <w:bCs/>
          <w:sz w:val="24"/>
          <w:szCs w:val="24"/>
        </w:rPr>
      </w:pPr>
      <w:r w:rsidRPr="002C48FF">
        <w:rPr>
          <w:rFonts w:asciiTheme="majorHAnsi" w:hAnsiTheme="majorHAnsi" w:cs="Arial"/>
          <w:bCs/>
          <w:sz w:val="24"/>
          <w:szCs w:val="24"/>
        </w:rPr>
        <w:t>w pkt. 8.</w:t>
      </w:r>
      <w:r w:rsidR="000448FE" w:rsidRPr="002C48FF">
        <w:rPr>
          <w:rFonts w:asciiTheme="majorHAnsi" w:hAnsiTheme="majorHAnsi" w:cs="Arial"/>
          <w:bCs/>
          <w:sz w:val="24"/>
          <w:szCs w:val="24"/>
        </w:rPr>
        <w:t>2</w:t>
      </w:r>
      <w:r w:rsidRPr="002C48FF">
        <w:rPr>
          <w:rFonts w:asciiTheme="majorHAnsi" w:hAnsiTheme="majorHAnsi" w:cs="Arial"/>
          <w:bCs/>
          <w:sz w:val="24"/>
          <w:szCs w:val="24"/>
        </w:rPr>
        <w:t xml:space="preserve">.2 </w:t>
      </w:r>
      <w:r w:rsidR="00A435B8" w:rsidRPr="002C48FF">
        <w:rPr>
          <w:rFonts w:asciiTheme="majorHAnsi" w:hAnsiTheme="majorHAnsi" w:cs="Arial"/>
          <w:bCs/>
          <w:sz w:val="24"/>
          <w:szCs w:val="24"/>
        </w:rPr>
        <w:t>SWZ</w:t>
      </w:r>
      <w:r w:rsidRPr="002C48FF">
        <w:rPr>
          <w:rFonts w:asciiTheme="majorHAnsi" w:hAnsiTheme="majorHAnsi" w:cs="Arial"/>
          <w:bCs/>
          <w:sz w:val="24"/>
          <w:szCs w:val="24"/>
        </w:rPr>
        <w:t xml:space="preserve"> składa każdy z Wykonawców</w:t>
      </w:r>
      <w:r w:rsidR="00601113" w:rsidRPr="002C48FF">
        <w:rPr>
          <w:rFonts w:asciiTheme="majorHAnsi" w:hAnsiTheme="majorHAnsi" w:cs="Arial"/>
          <w:bCs/>
          <w:sz w:val="24"/>
          <w:szCs w:val="24"/>
        </w:rPr>
        <w:t xml:space="preserve"> wspólnie ubiegających się o udzielenie zamówienia</w:t>
      </w:r>
      <w:r w:rsidRPr="002C48FF">
        <w:rPr>
          <w:rFonts w:asciiTheme="majorHAnsi" w:hAnsiTheme="majorHAnsi" w:cs="Arial"/>
          <w:bCs/>
          <w:sz w:val="24"/>
          <w:szCs w:val="24"/>
        </w:rPr>
        <w:t>.</w:t>
      </w:r>
    </w:p>
    <w:p w14:paraId="1E0305A6" w14:textId="3D73025B" w:rsidR="0009695E" w:rsidRPr="002C48FF" w:rsidRDefault="0009695E" w:rsidP="00E750E7">
      <w:pPr>
        <w:pStyle w:val="Akapitzlist"/>
        <w:widowControl w:val="0"/>
        <w:numPr>
          <w:ilvl w:val="1"/>
          <w:numId w:val="18"/>
        </w:numPr>
        <w:spacing w:line="276" w:lineRule="auto"/>
        <w:ind w:left="709" w:hanging="709"/>
        <w:outlineLvl w:val="3"/>
        <w:rPr>
          <w:rFonts w:ascii="Cambria" w:hAnsi="Cambria" w:cs="Arial"/>
          <w:bCs/>
          <w:sz w:val="24"/>
          <w:szCs w:val="24"/>
        </w:rPr>
      </w:pPr>
      <w:r w:rsidRPr="002C48FF">
        <w:rPr>
          <w:rFonts w:ascii="Cambria" w:hAnsi="Cambria"/>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3B7A0F4F" w14:textId="0EDB56EE" w:rsidR="00996135" w:rsidRPr="002C48FF" w:rsidRDefault="00996135" w:rsidP="00627C7D">
      <w:pPr>
        <w:pStyle w:val="Akapitzlist"/>
        <w:widowControl w:val="0"/>
        <w:spacing w:line="276" w:lineRule="auto"/>
        <w:ind w:left="1418"/>
        <w:outlineLvl w:val="3"/>
        <w:rPr>
          <w:rFonts w:asciiTheme="majorHAnsi" w:hAnsiTheme="majorHAnsi" w:cs="Arial"/>
          <w:bCs/>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2C48FF" w14:paraId="74889894" w14:textId="77777777" w:rsidTr="00534BDE">
        <w:trPr>
          <w:trHeight w:val="2106"/>
          <w:jc w:val="center"/>
        </w:trPr>
        <w:tc>
          <w:tcPr>
            <w:tcW w:w="9072" w:type="dxa"/>
            <w:tcBorders>
              <w:bottom w:val="single" w:sz="4" w:space="0" w:color="auto"/>
            </w:tcBorders>
            <w:shd w:val="clear" w:color="auto" w:fill="D9D9D9" w:themeFill="background1" w:themeFillShade="D9"/>
          </w:tcPr>
          <w:p w14:paraId="54AA1B12" w14:textId="77777777" w:rsidR="00D9784D" w:rsidRPr="002C48FF" w:rsidRDefault="00D9784D" w:rsidP="00627C7D">
            <w:pPr>
              <w:suppressAutoHyphens/>
              <w:spacing w:line="276" w:lineRule="auto"/>
              <w:contextualSpacing/>
              <w:jc w:val="center"/>
              <w:textAlignment w:val="baseline"/>
              <w:rPr>
                <w:rFonts w:asciiTheme="majorHAnsi" w:hAnsiTheme="majorHAnsi"/>
                <w:sz w:val="26"/>
                <w:szCs w:val="26"/>
              </w:rPr>
            </w:pPr>
            <w:r w:rsidRPr="002C48FF">
              <w:rPr>
                <w:rFonts w:asciiTheme="majorHAnsi" w:hAnsiTheme="majorHAnsi"/>
                <w:sz w:val="26"/>
                <w:szCs w:val="26"/>
              </w:rPr>
              <w:lastRenderedPageBreak/>
              <w:t>Rozdział 11</w:t>
            </w:r>
          </w:p>
          <w:p w14:paraId="1CDD656C" w14:textId="2D4B0F89" w:rsidR="00983244" w:rsidRPr="002C48FF" w:rsidRDefault="00983244" w:rsidP="00983244">
            <w:pPr>
              <w:suppressAutoHyphens/>
              <w:spacing w:line="276" w:lineRule="auto"/>
              <w:contextualSpacing/>
              <w:jc w:val="center"/>
              <w:textAlignment w:val="baseline"/>
              <w:rPr>
                <w:rFonts w:asciiTheme="majorHAnsi" w:hAnsiTheme="majorHAnsi"/>
                <w:sz w:val="26"/>
                <w:szCs w:val="26"/>
              </w:rPr>
            </w:pPr>
            <w:r w:rsidRPr="002C48FF">
              <w:rPr>
                <w:rFonts w:asciiTheme="majorHAnsi" w:hAnsiTheme="majorHAnsi"/>
                <w:b/>
                <w:sz w:val="26"/>
                <w:szCs w:val="26"/>
              </w:rPr>
              <w:t xml:space="preserve">INFORMACJE O ŚRODKACH KOMUNIKACJI ELEKTRONICZNEJ, PRZY UŻYCIU KTÓRYCH ZAMAWIAJĄCY BĘDZIE KOMUNIKOWAŁ SIĘ Z WYKONAWCAMI, ORAZ INFORMACJE O WYMAGANIACH TECHNICZNYCH </w:t>
            </w:r>
            <w:r w:rsidRPr="002C48FF">
              <w:rPr>
                <w:rFonts w:asciiTheme="majorHAnsi" w:hAnsiTheme="majorHAnsi"/>
                <w:b/>
                <w:sz w:val="26"/>
                <w:szCs w:val="26"/>
              </w:rPr>
              <w:br/>
              <w:t>I ORGANIZACYJNYCH SPORZĄDZANIA, WYSYŁANIA I ODBIERANIA KORESPONDENCJI ELEKTRONICZNEJ</w:t>
            </w:r>
          </w:p>
        </w:tc>
      </w:tr>
    </w:tbl>
    <w:p w14:paraId="67BFAD8B" w14:textId="77777777" w:rsidR="004B1B03" w:rsidRPr="002C48FF" w:rsidRDefault="004B1B03" w:rsidP="004B1B03">
      <w:pPr>
        <w:widowControl w:val="0"/>
        <w:suppressAutoHyphens/>
        <w:spacing w:before="20" w:after="40" w:line="276" w:lineRule="auto"/>
        <w:contextualSpacing/>
        <w:jc w:val="both"/>
        <w:outlineLvl w:val="3"/>
        <w:rPr>
          <w:rFonts w:asciiTheme="majorHAnsi" w:eastAsia="SimSun" w:hAnsiTheme="majorHAnsi"/>
          <w:b/>
          <w:lang w:eastAsia="zh-CN"/>
        </w:rPr>
      </w:pPr>
    </w:p>
    <w:p w14:paraId="3F7190ED" w14:textId="77777777" w:rsidR="004B1B03" w:rsidRPr="002C48FF" w:rsidRDefault="004B1B03" w:rsidP="004B1B03">
      <w:pPr>
        <w:widowControl w:val="0"/>
        <w:suppressAutoHyphens/>
        <w:spacing w:before="20" w:after="40" w:line="276" w:lineRule="auto"/>
        <w:contextualSpacing/>
        <w:jc w:val="center"/>
        <w:outlineLvl w:val="3"/>
        <w:rPr>
          <w:rFonts w:asciiTheme="majorHAnsi" w:eastAsia="SimSun" w:hAnsiTheme="majorHAnsi"/>
          <w:b/>
          <w:lang w:eastAsia="zh-CN"/>
        </w:rPr>
      </w:pPr>
      <w:r w:rsidRPr="002C48FF">
        <w:rPr>
          <w:rFonts w:asciiTheme="majorHAnsi" w:eastAsia="SimSun" w:hAnsiTheme="majorHAnsi"/>
          <w:b/>
          <w:lang w:eastAsia="zh-CN"/>
        </w:rPr>
        <w:t>Wymagania ogólne</w:t>
      </w:r>
    </w:p>
    <w:p w14:paraId="02D1AF5D" w14:textId="77777777" w:rsidR="004B1B03" w:rsidRPr="002C48FF" w:rsidRDefault="004B1B03" w:rsidP="004B1B03">
      <w:pPr>
        <w:widowControl w:val="0"/>
        <w:numPr>
          <w:ilvl w:val="1"/>
          <w:numId w:val="65"/>
        </w:numPr>
        <w:suppressAutoHyphens/>
        <w:spacing w:before="20" w:after="40" w:line="276" w:lineRule="auto"/>
        <w:ind w:left="709" w:hanging="709"/>
        <w:contextualSpacing/>
        <w:jc w:val="both"/>
        <w:outlineLvl w:val="3"/>
        <w:rPr>
          <w:rFonts w:asciiTheme="majorHAnsi" w:eastAsia="SimSun" w:hAnsiTheme="majorHAnsi"/>
          <w:lang w:eastAsia="zh-CN"/>
        </w:rPr>
      </w:pPr>
      <w:r w:rsidRPr="002C48FF">
        <w:rPr>
          <w:rFonts w:asciiTheme="majorHAnsi" w:eastAsia="SimSun" w:hAnsiTheme="majorHAnsi"/>
          <w:lang w:eastAsia="zh-CN"/>
        </w:rPr>
        <w:t xml:space="preserve">W postępowaniu o udzielenie zamówienia publicznego komunikacja między Zamawiającym a wykonawcami odbywa się przy użyciu Platformy e-Zamówienia, która jest dostępna pod adresem </w:t>
      </w:r>
      <w:hyperlink r:id="rId22" w:history="1">
        <w:r w:rsidRPr="002C48FF">
          <w:rPr>
            <w:rFonts w:asciiTheme="majorHAnsi" w:eastAsia="SimSun" w:hAnsiTheme="majorHAnsi"/>
            <w:u w:val="single"/>
            <w:lang w:eastAsia="zh-CN"/>
          </w:rPr>
          <w:t>https://ezamowienia.gov.pl</w:t>
        </w:r>
      </w:hyperlink>
    </w:p>
    <w:p w14:paraId="41413F67" w14:textId="77777777" w:rsidR="004B1B03" w:rsidRPr="002C48FF" w:rsidRDefault="004B1B03" w:rsidP="004B1B03">
      <w:pPr>
        <w:widowControl w:val="0"/>
        <w:numPr>
          <w:ilvl w:val="1"/>
          <w:numId w:val="65"/>
        </w:numPr>
        <w:suppressAutoHyphens/>
        <w:spacing w:before="20" w:after="40" w:line="276" w:lineRule="auto"/>
        <w:ind w:left="709" w:hanging="709"/>
        <w:contextualSpacing/>
        <w:jc w:val="both"/>
        <w:outlineLvl w:val="3"/>
        <w:rPr>
          <w:rFonts w:asciiTheme="majorHAnsi" w:eastAsia="SimSun" w:hAnsiTheme="majorHAnsi"/>
          <w:lang w:eastAsia="zh-CN"/>
        </w:rPr>
      </w:pPr>
      <w:r w:rsidRPr="002C48FF">
        <w:rPr>
          <w:rFonts w:asciiTheme="majorHAnsi" w:eastAsia="SimSun" w:hAnsiTheme="majorHAnsi"/>
          <w:lang w:eastAsia="zh-CN"/>
        </w:rPr>
        <w:t>Korzystanie z Platformy e-Zamówienia jest bezpłatne</w:t>
      </w:r>
    </w:p>
    <w:p w14:paraId="7F2A2A3C" w14:textId="77777777" w:rsidR="004B1B03" w:rsidRPr="002C48FF" w:rsidRDefault="004B1B03" w:rsidP="004B1B03">
      <w:pPr>
        <w:widowControl w:val="0"/>
        <w:numPr>
          <w:ilvl w:val="1"/>
          <w:numId w:val="65"/>
        </w:numPr>
        <w:suppressAutoHyphens/>
        <w:spacing w:before="20" w:after="40" w:line="276" w:lineRule="auto"/>
        <w:ind w:left="709" w:hanging="709"/>
        <w:contextualSpacing/>
        <w:jc w:val="both"/>
        <w:outlineLvl w:val="3"/>
        <w:rPr>
          <w:rFonts w:asciiTheme="majorHAnsi" w:eastAsia="SimSun" w:hAnsiTheme="majorHAnsi"/>
          <w:lang w:eastAsia="zh-CN"/>
        </w:rPr>
      </w:pPr>
      <w:r w:rsidRPr="002C48FF">
        <w:rPr>
          <w:rFonts w:asciiTheme="majorHAnsi" w:eastAsia="SimSun" w:hAnsiTheme="majorHAnsi"/>
          <w:lang w:eastAsia="zh-CN"/>
        </w:rPr>
        <w:t xml:space="preserve">Zamawiający wyznacza następujące osoby do kontaktu z Wykonawcami: </w:t>
      </w:r>
    </w:p>
    <w:p w14:paraId="0FA32C25" w14:textId="16493F96" w:rsidR="004B1B03" w:rsidRPr="002C48FF" w:rsidRDefault="001B33E3" w:rsidP="004B1B03">
      <w:pPr>
        <w:widowControl w:val="0"/>
        <w:suppressAutoHyphens/>
        <w:spacing w:before="20" w:after="40" w:line="276" w:lineRule="auto"/>
        <w:ind w:left="500" w:firstLine="208"/>
        <w:contextualSpacing/>
        <w:jc w:val="both"/>
        <w:outlineLvl w:val="3"/>
        <w:rPr>
          <w:rFonts w:asciiTheme="majorHAnsi" w:eastAsia="SimSun" w:hAnsiTheme="majorHAnsi"/>
          <w:lang w:eastAsia="zh-CN"/>
        </w:rPr>
      </w:pPr>
      <w:r w:rsidRPr="002C48FF">
        <w:rPr>
          <w:rFonts w:asciiTheme="majorHAnsi" w:eastAsia="SimSun" w:hAnsiTheme="majorHAnsi"/>
          <w:lang w:eastAsia="zh-CN"/>
        </w:rPr>
        <w:t>Katarzyna Baran</w:t>
      </w:r>
      <w:r w:rsidR="004B1B03" w:rsidRPr="002C48FF">
        <w:rPr>
          <w:rFonts w:asciiTheme="majorHAnsi" w:eastAsia="SimSun" w:hAnsiTheme="majorHAnsi"/>
          <w:lang w:eastAsia="zh-CN"/>
        </w:rPr>
        <w:t xml:space="preserve"> </w:t>
      </w:r>
    </w:p>
    <w:p w14:paraId="01E15419" w14:textId="77777777" w:rsidR="004B1B03" w:rsidRPr="002C48FF" w:rsidRDefault="004B1B03" w:rsidP="004B1B03">
      <w:pPr>
        <w:widowControl w:val="0"/>
        <w:spacing w:line="276" w:lineRule="auto"/>
        <w:ind w:left="709" w:hanging="1"/>
        <w:jc w:val="both"/>
        <w:outlineLvl w:val="3"/>
        <w:rPr>
          <w:rFonts w:asciiTheme="majorHAnsi" w:hAnsiTheme="majorHAnsi" w:cs="Arial"/>
          <w:bCs/>
        </w:rPr>
      </w:pPr>
      <w:r w:rsidRPr="002C48FF">
        <w:rPr>
          <w:rFonts w:asciiTheme="majorHAnsi" w:hAnsiTheme="majorHAnsi"/>
        </w:rPr>
        <w:t xml:space="preserve">tel. </w:t>
      </w:r>
      <w:r w:rsidRPr="002C48FF">
        <w:rPr>
          <w:rFonts w:asciiTheme="majorHAnsi" w:hAnsiTheme="majorHAnsi" w:cs="Arial"/>
          <w:bCs/>
        </w:rPr>
        <w:t>(+48) 13 46 42 445,</w:t>
      </w:r>
      <w:r w:rsidRPr="002C48FF">
        <w:rPr>
          <w:rFonts w:asciiTheme="majorHAnsi" w:hAnsiTheme="majorHAnsi"/>
        </w:rPr>
        <w:t xml:space="preserve"> email: </w:t>
      </w:r>
      <w:r w:rsidRPr="002C48FF">
        <w:t>info@pzd.sanok.pl</w:t>
      </w:r>
    </w:p>
    <w:p w14:paraId="3C63EF97" w14:textId="0EA9F301" w:rsidR="004B1B03" w:rsidRPr="002C48FF" w:rsidRDefault="004B1B03" w:rsidP="004B1B03">
      <w:pPr>
        <w:widowControl w:val="0"/>
        <w:numPr>
          <w:ilvl w:val="1"/>
          <w:numId w:val="65"/>
        </w:numPr>
        <w:suppressAutoHyphens/>
        <w:spacing w:before="20" w:after="40" w:line="276" w:lineRule="auto"/>
        <w:ind w:left="709" w:hanging="709"/>
        <w:contextualSpacing/>
        <w:jc w:val="both"/>
        <w:outlineLvl w:val="3"/>
        <w:rPr>
          <w:rFonts w:asciiTheme="majorHAnsi" w:eastAsia="SimSun" w:hAnsiTheme="majorHAnsi"/>
          <w:lang w:eastAsia="zh-CN"/>
        </w:rPr>
      </w:pPr>
      <w:r w:rsidRPr="002C48FF">
        <w:rPr>
          <w:rFonts w:asciiTheme="majorHAnsi" w:eastAsia="SimSun" w:hAnsiTheme="majorHAnsi"/>
          <w:lang w:eastAsia="zh-CN"/>
        </w:rPr>
        <w:t>Adres strony internetowej prowadzonego postępowania (link prowadzący bezpośrednio do widoku postępowania na Platformie e-Zamówienia)</w:t>
      </w:r>
      <w:r w:rsidR="0058631D" w:rsidRPr="002C48FF">
        <w:rPr>
          <w:rFonts w:asciiTheme="majorHAnsi" w:eastAsia="SimSun" w:hAnsiTheme="majorHAnsi"/>
          <w:lang w:eastAsia="zh-CN"/>
        </w:rPr>
        <w:t>:</w:t>
      </w:r>
    </w:p>
    <w:p w14:paraId="32383F4C" w14:textId="45B292C1" w:rsidR="00D6058D" w:rsidRPr="002C48FF" w:rsidRDefault="00D6058D" w:rsidP="00D6058D">
      <w:pPr>
        <w:widowControl w:val="0"/>
        <w:suppressAutoHyphens/>
        <w:spacing w:before="20" w:after="40" w:line="276" w:lineRule="auto"/>
        <w:ind w:left="709"/>
        <w:contextualSpacing/>
        <w:jc w:val="both"/>
        <w:outlineLvl w:val="3"/>
        <w:rPr>
          <w:rFonts w:asciiTheme="majorHAnsi" w:eastAsia="SimSun" w:hAnsiTheme="majorHAnsi"/>
          <w:lang w:eastAsia="zh-CN"/>
        </w:rPr>
      </w:pPr>
      <w:r w:rsidRPr="002C48FF">
        <w:rPr>
          <w:rFonts w:asciiTheme="majorHAnsi" w:eastAsia="SimSun" w:hAnsiTheme="majorHAnsi"/>
          <w:lang w:eastAsia="zh-CN"/>
        </w:rPr>
        <w:t>https://ezamowienia.gov.pl/mp-client/search/list/ocds-148610-dad37f40-24e5-472e-b30d-31f13bde57e8</w:t>
      </w:r>
    </w:p>
    <w:p w14:paraId="3D755553" w14:textId="77777777" w:rsidR="004B1B03" w:rsidRPr="002C48FF" w:rsidRDefault="004B1B03" w:rsidP="004B1B03">
      <w:pPr>
        <w:widowControl w:val="0"/>
        <w:numPr>
          <w:ilvl w:val="1"/>
          <w:numId w:val="65"/>
        </w:numPr>
        <w:shd w:val="clear" w:color="auto" w:fill="FFFFFF"/>
        <w:suppressAutoHyphens/>
        <w:spacing w:before="20" w:after="100" w:afterAutospacing="1" w:line="276" w:lineRule="auto"/>
        <w:ind w:left="709"/>
        <w:contextualSpacing/>
        <w:jc w:val="both"/>
        <w:outlineLvl w:val="2"/>
        <w:rPr>
          <w:rFonts w:ascii="Helvetica Neue" w:hAnsi="Helvetica Neue"/>
          <w:b/>
          <w:bCs/>
          <w:sz w:val="27"/>
          <w:szCs w:val="27"/>
        </w:rPr>
      </w:pPr>
      <w:r w:rsidRPr="002C48FF">
        <w:rPr>
          <w:rFonts w:asciiTheme="majorHAnsi" w:eastAsia="SimSun" w:hAnsiTheme="majorHAnsi"/>
          <w:lang w:eastAsia="zh-CN"/>
        </w:rPr>
        <w:t>Postępowanie można wyszukać również ze strony głównej Platformy e-Zamówienia (przycisk „Przeglądaj postępowania/konkursy”).</w:t>
      </w:r>
    </w:p>
    <w:p w14:paraId="7D9E53E4" w14:textId="77777777" w:rsidR="00D6058D" w:rsidRPr="002C48FF" w:rsidRDefault="004B1B03" w:rsidP="00D6058D">
      <w:pPr>
        <w:tabs>
          <w:tab w:val="left" w:pos="567"/>
        </w:tabs>
        <w:autoSpaceDE w:val="0"/>
        <w:autoSpaceDN w:val="0"/>
        <w:adjustRightInd w:val="0"/>
        <w:spacing w:line="276" w:lineRule="auto"/>
        <w:ind w:left="567"/>
        <w:rPr>
          <w:b/>
          <w:bCs/>
        </w:rPr>
      </w:pPr>
      <w:r w:rsidRPr="002C48FF">
        <w:rPr>
          <w:rFonts w:asciiTheme="majorHAnsi" w:eastAsia="SimSun" w:hAnsiTheme="majorHAnsi"/>
          <w:lang w:eastAsia="zh-CN"/>
        </w:rPr>
        <w:t>Identyfikator(ID)postępowania</w:t>
      </w:r>
      <w:r w:rsidR="003501EC" w:rsidRPr="002C48FF">
        <w:rPr>
          <w:rFonts w:asciiTheme="majorHAnsi" w:eastAsia="SimSun" w:hAnsiTheme="majorHAnsi"/>
          <w:lang w:eastAsia="zh-CN"/>
        </w:rPr>
        <w:t>:</w:t>
      </w:r>
      <w:r w:rsidR="0058631D" w:rsidRPr="002C48FF">
        <w:rPr>
          <w:rFonts w:asciiTheme="majorHAnsi" w:hAnsiTheme="majorHAnsi"/>
        </w:rPr>
        <w:t xml:space="preserve"> </w:t>
      </w:r>
      <w:r w:rsidR="00D6058D" w:rsidRPr="002C48FF">
        <w:rPr>
          <w:b/>
          <w:bCs/>
        </w:rPr>
        <w:t>ocds-148610-dad37f40-24e5-472e-b30d-31f13bde57e8</w:t>
      </w:r>
    </w:p>
    <w:p w14:paraId="128DC421" w14:textId="6D1DC10D" w:rsidR="004B1B03" w:rsidRPr="002C48FF" w:rsidRDefault="004B1B03" w:rsidP="00A45792">
      <w:pPr>
        <w:widowControl w:val="0"/>
        <w:shd w:val="clear" w:color="auto" w:fill="FFFFFF"/>
        <w:suppressAutoHyphens/>
        <w:spacing w:before="20" w:after="100" w:afterAutospacing="1" w:line="276" w:lineRule="auto"/>
        <w:ind w:left="709"/>
        <w:contextualSpacing/>
        <w:jc w:val="both"/>
        <w:outlineLvl w:val="2"/>
        <w:rPr>
          <w:rFonts w:asciiTheme="majorHAnsi" w:eastAsia="SimSun" w:hAnsiTheme="majorHAnsi"/>
          <w:lang w:eastAsia="zh-CN"/>
        </w:rPr>
      </w:pPr>
      <w:r w:rsidRPr="002C48FF">
        <w:rPr>
          <w:rFonts w:asciiTheme="majorHAnsi" w:eastAsia="SimSun" w:hAnsiTheme="majorHAnsi"/>
          <w:lang w:eastAsia="zh-CN"/>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23" w:history="1">
        <w:r w:rsidRPr="002C48FF">
          <w:rPr>
            <w:rFonts w:asciiTheme="majorHAnsi" w:eastAsia="SimSun" w:hAnsiTheme="majorHAnsi"/>
            <w:u w:val="single"/>
            <w:lang w:eastAsia="zh-CN"/>
          </w:rPr>
          <w:t>https://ezamowienia.gov.pl</w:t>
        </w:r>
      </w:hyperlink>
      <w:r w:rsidRPr="002C48FF">
        <w:rPr>
          <w:rFonts w:asciiTheme="majorHAnsi" w:eastAsia="SimSun" w:hAnsiTheme="majorHAnsi"/>
          <w:lang w:eastAsia="zh-CN"/>
        </w:rPr>
        <w:t xml:space="preserve"> oraz informacje zamieszczone w zakładce „Centrum Pomocy”.</w:t>
      </w:r>
    </w:p>
    <w:p w14:paraId="63A9F290" w14:textId="77777777" w:rsidR="004B1B03" w:rsidRPr="002C48FF" w:rsidRDefault="004B1B03" w:rsidP="004B1B03">
      <w:pPr>
        <w:widowControl w:val="0"/>
        <w:numPr>
          <w:ilvl w:val="1"/>
          <w:numId w:val="65"/>
        </w:numPr>
        <w:suppressAutoHyphens/>
        <w:spacing w:before="20" w:after="40" w:line="276" w:lineRule="auto"/>
        <w:ind w:left="709" w:hanging="709"/>
        <w:contextualSpacing/>
        <w:jc w:val="both"/>
        <w:outlineLvl w:val="3"/>
        <w:rPr>
          <w:rFonts w:asciiTheme="majorHAnsi" w:eastAsia="SimSun" w:hAnsiTheme="majorHAnsi"/>
          <w:lang w:eastAsia="zh-CN"/>
        </w:rPr>
      </w:pPr>
      <w:r w:rsidRPr="002C48FF">
        <w:rPr>
          <w:rFonts w:asciiTheme="majorHAnsi" w:eastAsia="SimSun" w:hAnsiTheme="majorHAnsi"/>
          <w:lang w:eastAsia="zh-CN"/>
        </w:rPr>
        <w:t>Przeglądanie i pobieranie publicznej treści dokumentacji postępowania nie wymaga posiadania konta na Platformie e-Zamówienia ani logowania.</w:t>
      </w:r>
    </w:p>
    <w:p w14:paraId="09CB7095" w14:textId="77777777" w:rsidR="004B1B03" w:rsidRPr="002C48FF" w:rsidRDefault="004B1B03" w:rsidP="004B1B03">
      <w:pPr>
        <w:widowControl w:val="0"/>
        <w:numPr>
          <w:ilvl w:val="1"/>
          <w:numId w:val="65"/>
        </w:numPr>
        <w:suppressAutoHyphens/>
        <w:spacing w:before="20" w:after="40" w:line="276" w:lineRule="auto"/>
        <w:ind w:left="709" w:hanging="709"/>
        <w:contextualSpacing/>
        <w:jc w:val="both"/>
        <w:outlineLvl w:val="3"/>
        <w:rPr>
          <w:rFonts w:asciiTheme="majorHAnsi" w:eastAsia="SimSun" w:hAnsiTheme="majorHAnsi"/>
          <w:lang w:eastAsia="zh-CN"/>
        </w:rPr>
      </w:pPr>
      <w:r w:rsidRPr="002C48FF">
        <w:rPr>
          <w:rFonts w:asciiTheme="majorHAnsi" w:eastAsia="SimSun" w:hAnsiTheme="majorHAnsi"/>
          <w:lang w:eastAsia="zh-CN"/>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5CAAB7AE" w14:textId="77777777" w:rsidR="004B1B03" w:rsidRPr="002C48FF" w:rsidRDefault="004B1B03" w:rsidP="004B1B03">
      <w:pPr>
        <w:widowControl w:val="0"/>
        <w:numPr>
          <w:ilvl w:val="1"/>
          <w:numId w:val="65"/>
        </w:numPr>
        <w:spacing w:before="20" w:after="40" w:line="276" w:lineRule="auto"/>
        <w:ind w:left="567" w:hanging="567"/>
        <w:contextualSpacing/>
        <w:jc w:val="both"/>
        <w:outlineLvl w:val="3"/>
        <w:rPr>
          <w:rFonts w:asciiTheme="majorHAnsi" w:eastAsia="SimSun" w:hAnsiTheme="majorHAnsi" w:cs="Helvetica"/>
          <w:bCs/>
          <w:lang w:eastAsia="zh-CN"/>
        </w:rPr>
      </w:pPr>
      <w:r w:rsidRPr="002C48FF">
        <w:rPr>
          <w:rFonts w:asciiTheme="majorHAnsi" w:eastAsia="SimSun" w:hAnsiTheme="majorHAnsi" w:cs="Helvetica"/>
          <w:bCs/>
          <w:lang w:eastAsia="zh-CN"/>
        </w:rPr>
        <w:t>Dokumenty elektroniczne</w:t>
      </w:r>
      <w:r w:rsidRPr="002C48FF">
        <w:rPr>
          <w:rFonts w:asciiTheme="majorHAnsi" w:eastAsia="SimSun" w:hAnsiTheme="majorHAnsi"/>
          <w:bCs/>
          <w:vertAlign w:val="superscript"/>
          <w:lang w:eastAsia="zh-CN"/>
        </w:rPr>
        <w:footnoteReference w:id="1"/>
      </w:r>
      <w:r w:rsidRPr="002C48FF">
        <w:rPr>
          <w:rFonts w:asciiTheme="majorHAnsi" w:eastAsia="SimSun" w:hAnsiTheme="majorHAnsi" w:cs="Helvetica"/>
          <w:bCs/>
          <w:lang w:eastAsia="zh-CN"/>
        </w:rPr>
        <w:t xml:space="preserve"> , o których mowa w § 2 ust. 1 rozporządzenia Prezesa Rady Ministrów w sprawie wymagań dla dokumentów elektronicznych, sporządza się w postaci elektronicznej, w formatach danych określonych w przepisach </w:t>
      </w:r>
      <w:r w:rsidRPr="002C48FF">
        <w:rPr>
          <w:rFonts w:asciiTheme="majorHAnsi" w:eastAsia="SimSun" w:hAnsiTheme="majorHAnsi" w:cs="Helvetica"/>
          <w:bCs/>
          <w:lang w:eastAsia="zh-CN"/>
        </w:rPr>
        <w:lastRenderedPageBreak/>
        <w:t xml:space="preserve">rozporządzenia Rady Ministrów w sprawie Krajowych Ram Interoperacyjności, z uwzględnieniem rodzaju przekazywanych danych i przekazuje się jako załączniki. W przypadku formatów, o których mowa w art. 66 ust. 1 ustawy </w:t>
      </w:r>
      <w:proofErr w:type="spellStart"/>
      <w:r w:rsidRPr="002C48FF">
        <w:rPr>
          <w:rFonts w:asciiTheme="majorHAnsi" w:eastAsia="SimSun" w:hAnsiTheme="majorHAnsi" w:cs="Helvetica"/>
          <w:bCs/>
          <w:lang w:eastAsia="zh-CN"/>
        </w:rPr>
        <w:t>Pzp</w:t>
      </w:r>
      <w:proofErr w:type="spellEnd"/>
      <w:r w:rsidRPr="002C48FF">
        <w:rPr>
          <w:rFonts w:asciiTheme="majorHAnsi" w:eastAsia="SimSun" w:hAnsiTheme="majorHAnsi" w:cs="Helvetica"/>
          <w:bCs/>
          <w:lang w:eastAsia="zh-CN"/>
        </w:rPr>
        <w:t>, ww. regulacje nie będą miały bezpośredniego zastosowania.</w:t>
      </w:r>
    </w:p>
    <w:p w14:paraId="1C5566DB" w14:textId="77777777" w:rsidR="004B1B03" w:rsidRPr="002C48FF" w:rsidRDefault="004B1B03" w:rsidP="004B1B03">
      <w:pPr>
        <w:widowControl w:val="0"/>
        <w:numPr>
          <w:ilvl w:val="1"/>
          <w:numId w:val="65"/>
        </w:numPr>
        <w:spacing w:before="20" w:after="40" w:line="276" w:lineRule="auto"/>
        <w:ind w:left="567" w:hanging="567"/>
        <w:contextualSpacing/>
        <w:jc w:val="both"/>
        <w:outlineLvl w:val="3"/>
        <w:rPr>
          <w:rFonts w:asciiTheme="majorHAnsi" w:eastAsia="SimSun" w:hAnsiTheme="majorHAnsi" w:cs="Helvetica"/>
          <w:bCs/>
          <w:lang w:eastAsia="zh-CN"/>
        </w:rPr>
      </w:pPr>
      <w:r w:rsidRPr="002C48FF">
        <w:rPr>
          <w:rFonts w:asciiTheme="majorHAnsi" w:eastAsia="SimSun" w:hAnsiTheme="majorHAnsi" w:cs="Helvetica"/>
          <w:bCs/>
          <w:lang w:eastAsia="zh-CN"/>
        </w:rPr>
        <w:t>Informacje, oświadczenia lub dokumenty</w:t>
      </w:r>
      <w:r w:rsidRPr="002C48FF">
        <w:rPr>
          <w:rFonts w:asciiTheme="majorHAnsi" w:eastAsia="SimSun" w:hAnsiTheme="majorHAnsi"/>
          <w:bCs/>
          <w:vertAlign w:val="superscript"/>
          <w:lang w:eastAsia="zh-CN"/>
        </w:rPr>
        <w:footnoteReference w:id="2"/>
      </w:r>
      <w:r w:rsidRPr="002C48FF">
        <w:rPr>
          <w:rFonts w:asciiTheme="majorHAnsi" w:eastAsia="SimSun" w:hAnsiTheme="majorHAnsi" w:cs="Helvetica"/>
          <w:bCs/>
          <w:lang w:eastAsia="zh-CN"/>
        </w:rPr>
        <w:t>, inne niż wymienione w § 2 ust. 1 rozporządzenia Prezesa Rady Ministrów w sprawie wymagań dla dokumentów elektronicznych, przekazywane w postępowaniu sporządza się w postaci elektronicznej:</w:t>
      </w:r>
    </w:p>
    <w:p w14:paraId="13578E77" w14:textId="77777777" w:rsidR="004B1B03" w:rsidRPr="002C48FF" w:rsidRDefault="004B1B03" w:rsidP="004B1B03">
      <w:pPr>
        <w:widowControl w:val="0"/>
        <w:numPr>
          <w:ilvl w:val="0"/>
          <w:numId w:val="66"/>
        </w:numPr>
        <w:spacing w:before="20" w:after="40" w:line="276" w:lineRule="auto"/>
        <w:ind w:left="993"/>
        <w:contextualSpacing/>
        <w:jc w:val="both"/>
        <w:outlineLvl w:val="3"/>
        <w:rPr>
          <w:rFonts w:asciiTheme="majorHAnsi" w:eastAsia="SimSun" w:hAnsiTheme="majorHAnsi" w:cs="Helvetica"/>
          <w:bCs/>
          <w:lang w:eastAsia="zh-CN"/>
        </w:rPr>
      </w:pPr>
      <w:r w:rsidRPr="002C48FF">
        <w:rPr>
          <w:rFonts w:asciiTheme="majorHAnsi" w:eastAsia="SimSun" w:hAnsiTheme="majorHAnsi" w:cs="Helvetica"/>
          <w:bCs/>
          <w:lang w:eastAsia="zh-CN"/>
        </w:rPr>
        <w:t xml:space="preserve">w formatach danych określonych w przepisach rozporządzenia Rady Ministrów </w:t>
      </w:r>
      <w:r w:rsidRPr="002C48FF">
        <w:rPr>
          <w:rFonts w:asciiTheme="majorHAnsi" w:eastAsia="SimSun" w:hAnsiTheme="majorHAnsi" w:cs="Helvetica"/>
          <w:bCs/>
          <w:lang w:eastAsia="zh-CN"/>
        </w:rPr>
        <w:br/>
        <w:t xml:space="preserve">w sprawie Krajowych Ram Interoperacyjności (i przekazuje się jako załącznik), lub </w:t>
      </w:r>
    </w:p>
    <w:p w14:paraId="210139D5" w14:textId="77777777" w:rsidR="004B1B03" w:rsidRPr="002C48FF" w:rsidRDefault="004B1B03" w:rsidP="004B1B03">
      <w:pPr>
        <w:widowControl w:val="0"/>
        <w:numPr>
          <w:ilvl w:val="0"/>
          <w:numId w:val="66"/>
        </w:numPr>
        <w:spacing w:before="20" w:after="40" w:line="276" w:lineRule="auto"/>
        <w:ind w:left="993"/>
        <w:contextualSpacing/>
        <w:jc w:val="both"/>
        <w:outlineLvl w:val="3"/>
        <w:rPr>
          <w:rFonts w:asciiTheme="majorHAnsi" w:eastAsia="SimSun" w:hAnsiTheme="majorHAnsi" w:cs="Helvetica"/>
          <w:bCs/>
          <w:lang w:eastAsia="zh-CN"/>
        </w:rPr>
      </w:pPr>
      <w:r w:rsidRPr="002C48FF">
        <w:rPr>
          <w:rFonts w:asciiTheme="majorHAnsi" w:eastAsia="SimSun" w:hAnsiTheme="majorHAnsi" w:cs="Helvetica"/>
          <w:bCs/>
          <w:lang w:eastAsia="zh-CN"/>
        </w:rPr>
        <w:t>jako tekst wpisany bezpośrednio do wiadomości przekazywanej przy użyciu środków komunikacji elektronicznej (np. w treści wiadomości e-mail lub w treści „Formularza do komunikacji”).</w:t>
      </w:r>
    </w:p>
    <w:p w14:paraId="4714689C" w14:textId="444B9156" w:rsidR="004B1B03" w:rsidRPr="002C48FF" w:rsidRDefault="004B1B03" w:rsidP="004B1B03">
      <w:pPr>
        <w:widowControl w:val="0"/>
        <w:numPr>
          <w:ilvl w:val="1"/>
          <w:numId w:val="65"/>
        </w:numPr>
        <w:spacing w:before="20" w:after="40" w:line="276" w:lineRule="auto"/>
        <w:ind w:left="567" w:hanging="567"/>
        <w:contextualSpacing/>
        <w:jc w:val="both"/>
        <w:outlineLvl w:val="3"/>
        <w:rPr>
          <w:rFonts w:asciiTheme="majorHAnsi" w:eastAsia="SimSun" w:hAnsiTheme="majorHAnsi" w:cs="Helvetica"/>
          <w:bCs/>
          <w:lang w:eastAsia="zh-CN"/>
        </w:rPr>
      </w:pPr>
      <w:r w:rsidRPr="002C48FF">
        <w:rPr>
          <w:rFonts w:asciiTheme="majorHAnsi" w:eastAsia="SimSun" w:hAnsiTheme="majorHAnsi" w:cs="Helvetica"/>
          <w:bCs/>
          <w:lang w:eastAsia="zh-CN"/>
        </w:rPr>
        <w:t xml:space="preserve">Jeżeli dokumenty elektroniczne, przekazywane przy użyciu środków komunikacji elektronicznej, zawierają informacje stanowiące tajemnicę przedsiębiorstwa  </w:t>
      </w:r>
      <w:r w:rsidRPr="002C48FF">
        <w:rPr>
          <w:rFonts w:asciiTheme="majorHAnsi" w:eastAsia="SimSun" w:hAnsiTheme="majorHAnsi" w:cs="Helvetica"/>
          <w:bCs/>
          <w:lang w:eastAsia="zh-CN"/>
        </w:rPr>
        <w:br/>
        <w:t>w rozumieniu przepisów ustawy z dnia 16 kwietnia 1993 r. o zwalczaniu nieuczciwej konkurencji (Dz. U. z 202</w:t>
      </w:r>
      <w:r w:rsidR="000448FE" w:rsidRPr="002C48FF">
        <w:rPr>
          <w:rFonts w:asciiTheme="majorHAnsi" w:eastAsia="SimSun" w:hAnsiTheme="majorHAnsi" w:cs="Helvetica"/>
          <w:bCs/>
          <w:lang w:eastAsia="zh-CN"/>
        </w:rPr>
        <w:t>2</w:t>
      </w:r>
      <w:r w:rsidRPr="002C48FF">
        <w:rPr>
          <w:rFonts w:asciiTheme="majorHAnsi" w:eastAsia="SimSun" w:hAnsiTheme="majorHAnsi" w:cs="Helvetica"/>
          <w:bCs/>
          <w:lang w:eastAsia="zh-CN"/>
        </w:rPr>
        <w:t xml:space="preserve"> r. poz. 1</w:t>
      </w:r>
      <w:r w:rsidR="000448FE" w:rsidRPr="002C48FF">
        <w:rPr>
          <w:rFonts w:asciiTheme="majorHAnsi" w:eastAsia="SimSun" w:hAnsiTheme="majorHAnsi" w:cs="Helvetica"/>
          <w:bCs/>
          <w:lang w:eastAsia="zh-CN"/>
        </w:rPr>
        <w:t xml:space="preserve">233 z </w:t>
      </w:r>
      <w:proofErr w:type="spellStart"/>
      <w:r w:rsidR="000448FE" w:rsidRPr="002C48FF">
        <w:rPr>
          <w:rFonts w:asciiTheme="majorHAnsi" w:eastAsia="SimSun" w:hAnsiTheme="majorHAnsi" w:cs="Helvetica"/>
          <w:bCs/>
          <w:lang w:eastAsia="zh-CN"/>
        </w:rPr>
        <w:t>późn</w:t>
      </w:r>
      <w:proofErr w:type="spellEnd"/>
      <w:r w:rsidR="000448FE" w:rsidRPr="002C48FF">
        <w:rPr>
          <w:rFonts w:asciiTheme="majorHAnsi" w:eastAsia="SimSun" w:hAnsiTheme="majorHAnsi" w:cs="Helvetica"/>
          <w:bCs/>
          <w:lang w:eastAsia="zh-CN"/>
        </w:rPr>
        <w:t>. zm.</w:t>
      </w:r>
      <w:r w:rsidRPr="002C48FF">
        <w:rPr>
          <w:rFonts w:asciiTheme="majorHAnsi" w:eastAsia="SimSun" w:hAnsiTheme="majorHAnsi" w:cs="Helvetica"/>
          <w:bCs/>
          <w:lang w:eastAsia="zh-CN"/>
        </w:rPr>
        <w:t xml:space="preserve">) wykonawca, w celu utrzymania w poufności tych informacji, przekazuje je w wydzielonym </w:t>
      </w:r>
      <w:r w:rsidR="000448FE" w:rsidRPr="002C48FF">
        <w:rPr>
          <w:rFonts w:asciiTheme="majorHAnsi" w:eastAsia="SimSun" w:hAnsiTheme="majorHAnsi" w:cs="Helvetica"/>
          <w:bCs/>
          <w:lang w:eastAsia="zh-CN"/>
        </w:rPr>
        <w:t xml:space="preserve">                                            </w:t>
      </w:r>
      <w:r w:rsidRPr="002C48FF">
        <w:rPr>
          <w:rFonts w:asciiTheme="majorHAnsi" w:eastAsia="SimSun" w:hAnsiTheme="majorHAnsi" w:cs="Helvetica"/>
          <w:bCs/>
          <w:lang w:eastAsia="zh-CN"/>
        </w:rPr>
        <w:t>i odpowiednio oznaczonym pliku, wraz z jednoczesnym zaznaczeniem w nazwie pliku „Dokument stanowiący tajemnicę przedsiębiorstwa”.</w:t>
      </w:r>
    </w:p>
    <w:p w14:paraId="74FE0667" w14:textId="77777777" w:rsidR="004B1B03" w:rsidRPr="002C48FF" w:rsidRDefault="004B1B03" w:rsidP="004B1B03">
      <w:pPr>
        <w:widowControl w:val="0"/>
        <w:numPr>
          <w:ilvl w:val="1"/>
          <w:numId w:val="65"/>
        </w:numPr>
        <w:spacing w:before="20" w:after="40" w:line="276" w:lineRule="auto"/>
        <w:ind w:left="567" w:hanging="567"/>
        <w:contextualSpacing/>
        <w:jc w:val="both"/>
        <w:outlineLvl w:val="3"/>
        <w:rPr>
          <w:rFonts w:asciiTheme="majorHAnsi" w:eastAsia="SimSun" w:hAnsiTheme="majorHAnsi" w:cs="Helvetica"/>
          <w:bCs/>
          <w:lang w:eastAsia="zh-CN"/>
        </w:rPr>
      </w:pPr>
      <w:r w:rsidRPr="002C48FF">
        <w:rPr>
          <w:rFonts w:asciiTheme="majorHAnsi" w:eastAsia="SimSun" w:hAnsiTheme="majorHAnsi" w:cs="Helvetica"/>
          <w:bCs/>
          <w:lang w:eastAsia="zh-CN"/>
        </w:rPr>
        <w:t>Komunikacja w postępowaniu</w:t>
      </w:r>
      <w:ins w:id="15" w:author="Bernadeta Nocuń" w:date="2023-02-02T11:58:00Z">
        <w:r w:rsidRPr="002C48FF">
          <w:rPr>
            <w:rFonts w:asciiTheme="majorHAnsi" w:eastAsia="SimSun" w:hAnsiTheme="majorHAnsi" w:cs="Helvetica"/>
            <w:bCs/>
            <w:lang w:eastAsia="zh-CN"/>
          </w:rPr>
          <w:t xml:space="preserve"> </w:t>
        </w:r>
      </w:ins>
      <w:r w:rsidRPr="002C48FF">
        <w:rPr>
          <w:rFonts w:asciiTheme="majorHAnsi" w:eastAsia="SimSun" w:hAnsiTheme="majorHAnsi" w:cs="Helvetica"/>
          <w:bCs/>
          <w:lang w:eastAsia="zh-CN"/>
        </w:rPr>
        <w:t xml:space="preserve">odbywa się drogą elektroniczną za pośrednictwem formularzy do komunikacji dostępnych w zakładce „Formularze” („Formularze do komunikacji”). Za pośrednictwem „Formularzy do komunikacji” odbywa się </w:t>
      </w:r>
      <w:r w:rsidRPr="002C48FF">
        <w:rPr>
          <w:rFonts w:asciiTheme="majorHAnsi" w:eastAsia="SimSun" w:hAnsiTheme="majorHAnsi" w:cs="Helvetica"/>
          <w:bCs/>
          <w:lang w:eastAsia="zh-CN"/>
        </w:rPr>
        <w:br/>
        <w:t xml:space="preserve">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2C48FF">
        <w:rPr>
          <w:rFonts w:asciiTheme="majorHAnsi" w:eastAsia="SimSun" w:hAnsiTheme="majorHAnsi" w:cs="Helvetica"/>
          <w:bCs/>
          <w:lang w:eastAsia="zh-CN"/>
        </w:rPr>
        <w:t>Pzp</w:t>
      </w:r>
      <w:proofErr w:type="spellEnd"/>
      <w:r w:rsidRPr="002C48FF">
        <w:rPr>
          <w:rFonts w:asciiTheme="majorHAnsi" w:eastAsia="SimSun" w:hAnsiTheme="majorHAnsi" w:cs="Helvetica"/>
          <w:bCs/>
          <w:lang w:eastAsia="zh-CN"/>
        </w:rPr>
        <w:t xml:space="preserve"> lub rozporządzeniem Prezesa Rady Ministrów w sprawie wymagań dla dokumentów elektronicznych opatrzone kwalifikowanym podpisem elektronicznym, podpisem zaufanym</w:t>
      </w:r>
      <w:r w:rsidRPr="002C48FF">
        <w:rPr>
          <w:rFonts w:asciiTheme="majorHAnsi" w:eastAsia="SimSun" w:hAnsiTheme="majorHAnsi"/>
          <w:bCs/>
          <w:vertAlign w:val="superscript"/>
          <w:lang w:eastAsia="zh-CN"/>
        </w:rPr>
        <w:footnoteReference w:id="3"/>
      </w:r>
      <w:r w:rsidRPr="002C48FF">
        <w:rPr>
          <w:rFonts w:asciiTheme="majorHAnsi" w:eastAsia="SimSun" w:hAnsiTheme="majorHAnsi" w:cs="Helvetica"/>
          <w:bCs/>
          <w:lang w:eastAsia="zh-CN"/>
        </w:rPr>
        <w:t xml:space="preserve"> lub podpisem osobistym</w:t>
      </w:r>
      <w:r w:rsidRPr="002C48FF">
        <w:rPr>
          <w:rFonts w:asciiTheme="majorHAnsi" w:eastAsia="SimSun" w:hAnsiTheme="majorHAnsi"/>
          <w:bCs/>
          <w:vertAlign w:val="superscript"/>
          <w:lang w:eastAsia="zh-CN"/>
        </w:rPr>
        <w:footnoteReference w:id="4"/>
      </w:r>
      <w:r w:rsidRPr="002C48FF">
        <w:rPr>
          <w:rFonts w:asciiTheme="majorHAnsi" w:eastAsia="SimSun" w:hAnsiTheme="majorHAnsi" w:cs="Helvetica"/>
          <w:bCs/>
          <w:lang w:eastAsia="zh-CN"/>
        </w:rPr>
        <w:t xml:space="preserve"> , mogą być opatrzone, zgodnie z wyborem wykonawcy/wykonawcy wspólnie ubiegającego się o udzielenie zamówienia/podmiotu udostępniającego zasoby, </w:t>
      </w:r>
      <w:r w:rsidRPr="002C48FF">
        <w:rPr>
          <w:rFonts w:asciiTheme="majorHAnsi" w:eastAsia="SimSun" w:hAnsiTheme="majorHAnsi" w:cs="Helvetica"/>
          <w:bCs/>
          <w:u w:val="single"/>
          <w:lang w:eastAsia="zh-CN"/>
        </w:rPr>
        <w:t>podpisem zewnętrznym</w:t>
      </w:r>
      <w:r w:rsidRPr="002C48FF">
        <w:rPr>
          <w:rFonts w:asciiTheme="majorHAnsi" w:eastAsia="SimSun" w:hAnsiTheme="majorHAnsi" w:cs="Helvetica"/>
          <w:bCs/>
          <w:lang w:eastAsia="zh-CN"/>
        </w:rPr>
        <w:t xml:space="preserve"> lub</w:t>
      </w:r>
      <w:r w:rsidRPr="002C48FF">
        <w:rPr>
          <w:rFonts w:asciiTheme="majorHAnsi" w:eastAsia="SimSun" w:hAnsiTheme="majorHAnsi" w:cs="Helvetica"/>
          <w:bCs/>
          <w:u w:val="single"/>
          <w:lang w:eastAsia="zh-CN"/>
        </w:rPr>
        <w:t xml:space="preserve"> wewnętrznym</w:t>
      </w:r>
      <w:r w:rsidRPr="002C48FF">
        <w:rPr>
          <w:rFonts w:asciiTheme="majorHAnsi" w:eastAsia="SimSun" w:hAnsiTheme="majorHAnsi" w:cs="Helvetica"/>
          <w:bCs/>
          <w:lang w:eastAsia="zh-CN"/>
        </w:rPr>
        <w:t>. W zależności od rodzaju podpisu i jego typu (zewnętrzny, wewnętrzny) dodaje się do przesyłanej wiadomości uprzednio podpisane dokumenty wraz z wygenerowanym plikiem podpisu (typ zewnętrzny) lub dokument z wszytym podpisem (typ wewnętrzny).</w:t>
      </w:r>
    </w:p>
    <w:p w14:paraId="5048A689" w14:textId="77777777" w:rsidR="004B1B03" w:rsidRPr="002C48FF" w:rsidRDefault="004B1B03" w:rsidP="004B1B03">
      <w:pPr>
        <w:widowControl w:val="0"/>
        <w:numPr>
          <w:ilvl w:val="1"/>
          <w:numId w:val="65"/>
        </w:numPr>
        <w:spacing w:before="20" w:after="40" w:line="276" w:lineRule="auto"/>
        <w:ind w:left="567" w:hanging="567"/>
        <w:contextualSpacing/>
        <w:jc w:val="both"/>
        <w:outlineLvl w:val="3"/>
        <w:rPr>
          <w:rFonts w:asciiTheme="majorHAnsi" w:eastAsia="SimSun" w:hAnsiTheme="majorHAnsi" w:cs="Helvetica"/>
          <w:bCs/>
          <w:lang w:eastAsia="zh-CN"/>
        </w:rPr>
      </w:pPr>
      <w:r w:rsidRPr="002C48FF">
        <w:rPr>
          <w:rFonts w:asciiTheme="majorHAnsi" w:eastAsia="SimSun" w:hAnsiTheme="majorHAnsi" w:cs="Helvetica"/>
          <w:bCs/>
          <w:lang w:eastAsia="zh-CN"/>
        </w:rPr>
        <w:t xml:space="preserve">Możliwość korzystania w postępowaniu z „Formularzy do komunikacji” w pełnym zakresie wymaga posiadania konta „Wykonawcy” na Platformie e-Zamówienia oraz zalogowania się na Platformie e-Zamówienia. Do korzystania z „Formularzy do </w:t>
      </w:r>
      <w:r w:rsidRPr="002C48FF">
        <w:rPr>
          <w:rFonts w:asciiTheme="majorHAnsi" w:eastAsia="SimSun" w:hAnsiTheme="majorHAnsi" w:cs="Helvetica"/>
          <w:bCs/>
          <w:lang w:eastAsia="zh-CN"/>
        </w:rPr>
        <w:lastRenderedPageBreak/>
        <w:t>komunikacji” służących do zadawania pytań dotyczących treści dokumentów zamówienia</w:t>
      </w:r>
      <w:r w:rsidRPr="002C48FF">
        <w:rPr>
          <w:rFonts w:asciiTheme="majorHAnsi" w:eastAsia="SimSun" w:hAnsiTheme="majorHAnsi"/>
          <w:bCs/>
          <w:vertAlign w:val="superscript"/>
          <w:lang w:eastAsia="zh-CN"/>
        </w:rPr>
        <w:footnoteReference w:id="5"/>
      </w:r>
      <w:r w:rsidRPr="002C48FF">
        <w:rPr>
          <w:rFonts w:asciiTheme="majorHAnsi" w:eastAsia="SimSun" w:hAnsiTheme="majorHAnsi" w:cs="Helvetica"/>
          <w:bCs/>
          <w:lang w:eastAsia="zh-CN"/>
        </w:rPr>
        <w:t xml:space="preserve"> wystarczające jest posiadanie tzw. konta uproszczonego na Platformie e-Zamówienia. </w:t>
      </w:r>
    </w:p>
    <w:p w14:paraId="0E29BF32" w14:textId="77777777" w:rsidR="004B1B03" w:rsidRPr="002C48FF" w:rsidRDefault="004B1B03" w:rsidP="004B1B03">
      <w:pPr>
        <w:widowControl w:val="0"/>
        <w:numPr>
          <w:ilvl w:val="1"/>
          <w:numId w:val="65"/>
        </w:numPr>
        <w:spacing w:before="20" w:after="40" w:line="276" w:lineRule="auto"/>
        <w:ind w:left="567" w:hanging="567"/>
        <w:contextualSpacing/>
        <w:jc w:val="both"/>
        <w:outlineLvl w:val="3"/>
        <w:rPr>
          <w:rFonts w:asciiTheme="majorHAnsi" w:eastAsia="SimSun" w:hAnsiTheme="majorHAnsi" w:cs="Helvetica"/>
          <w:bCs/>
          <w:lang w:eastAsia="zh-CN"/>
        </w:rPr>
      </w:pPr>
      <w:r w:rsidRPr="002C48FF">
        <w:rPr>
          <w:rFonts w:asciiTheme="majorHAnsi" w:eastAsia="SimSun" w:hAnsiTheme="majorHAnsi" w:cs="Helvetica"/>
          <w:bCs/>
          <w:lang w:eastAsia="zh-CN"/>
        </w:rPr>
        <w:t xml:space="preserve">Wszystkie wysłane i odebrane w postępowaniu przez wykonawcę wiadomości widoczne są po zalogowaniu w podglądzie postępowania w zakładce „Komunikacja”. </w:t>
      </w:r>
    </w:p>
    <w:p w14:paraId="7298AA71" w14:textId="77777777" w:rsidR="004B1B03" w:rsidRPr="002C48FF" w:rsidRDefault="004B1B03" w:rsidP="004B1B03">
      <w:pPr>
        <w:widowControl w:val="0"/>
        <w:numPr>
          <w:ilvl w:val="1"/>
          <w:numId w:val="65"/>
        </w:numPr>
        <w:spacing w:before="20" w:after="40" w:line="276" w:lineRule="auto"/>
        <w:ind w:left="567" w:hanging="567"/>
        <w:contextualSpacing/>
        <w:jc w:val="both"/>
        <w:outlineLvl w:val="3"/>
        <w:rPr>
          <w:rFonts w:asciiTheme="majorHAnsi" w:eastAsia="SimSun" w:hAnsiTheme="majorHAnsi" w:cs="Helvetica"/>
          <w:bCs/>
          <w:lang w:eastAsia="zh-CN"/>
        </w:rPr>
      </w:pPr>
      <w:r w:rsidRPr="002C48FF">
        <w:rPr>
          <w:rFonts w:asciiTheme="majorHAnsi" w:eastAsia="SimSun" w:hAnsiTheme="majorHAnsi" w:cs="Helvetica"/>
          <w:bCs/>
          <w:lang w:eastAsia="zh-CN"/>
        </w:rPr>
        <w:t>Maksymalny rozmiar plików przesyłanych za pośrednictwem „Formularzy do komunikacji” wynosi 150 MB (wielkość ta dotyczy plików przesyłanych jako załączniki do jednego formularza).</w:t>
      </w:r>
    </w:p>
    <w:p w14:paraId="65CFA39D" w14:textId="77777777" w:rsidR="004B1B03" w:rsidRPr="002C48FF" w:rsidRDefault="004B1B03" w:rsidP="004B1B03">
      <w:pPr>
        <w:widowControl w:val="0"/>
        <w:numPr>
          <w:ilvl w:val="1"/>
          <w:numId w:val="65"/>
        </w:numPr>
        <w:spacing w:before="20" w:after="40" w:line="276" w:lineRule="auto"/>
        <w:ind w:left="567" w:hanging="567"/>
        <w:contextualSpacing/>
        <w:jc w:val="both"/>
        <w:outlineLvl w:val="3"/>
        <w:rPr>
          <w:rFonts w:asciiTheme="majorHAnsi" w:eastAsia="SimSun" w:hAnsiTheme="majorHAnsi" w:cs="Helvetica"/>
          <w:bCs/>
          <w:lang w:eastAsia="zh-CN"/>
        </w:rPr>
      </w:pPr>
      <w:r w:rsidRPr="002C48FF">
        <w:rPr>
          <w:rFonts w:asciiTheme="majorHAnsi" w:eastAsia="SimSun" w:hAnsiTheme="majorHAnsi" w:cs="Helvetica"/>
          <w:bCs/>
          <w:lang w:eastAsia="zh-CN"/>
        </w:rPr>
        <w:t xml:space="preserve">Minimalne wymagania techniczne dotyczące sprzętu używanego w celu korzystania z usług Platformy e-Zamówienia oraz informacje dotyczące specyfikacji połączenia określa </w:t>
      </w:r>
      <w:r w:rsidRPr="002C48FF">
        <w:rPr>
          <w:rFonts w:asciiTheme="majorHAnsi" w:eastAsia="SimSun" w:hAnsiTheme="majorHAnsi" w:cs="Helvetica"/>
          <w:bCs/>
          <w:i/>
          <w:lang w:eastAsia="zh-CN"/>
        </w:rPr>
        <w:t>Regulamin Platformy e-Zamówienia.</w:t>
      </w:r>
    </w:p>
    <w:p w14:paraId="69C4B3E5" w14:textId="54C810C7" w:rsidR="004B1B03" w:rsidRPr="002C48FF" w:rsidRDefault="004B1B03" w:rsidP="004B1B03">
      <w:pPr>
        <w:widowControl w:val="0"/>
        <w:numPr>
          <w:ilvl w:val="1"/>
          <w:numId w:val="65"/>
        </w:numPr>
        <w:spacing w:before="20" w:after="40" w:line="276" w:lineRule="auto"/>
        <w:ind w:left="567" w:hanging="567"/>
        <w:contextualSpacing/>
        <w:jc w:val="both"/>
        <w:outlineLvl w:val="3"/>
        <w:rPr>
          <w:rFonts w:asciiTheme="majorHAnsi" w:eastAsia="SimSun" w:hAnsiTheme="majorHAnsi" w:cs="Helvetica"/>
          <w:bCs/>
          <w:lang w:eastAsia="zh-CN"/>
        </w:rPr>
      </w:pPr>
      <w:r w:rsidRPr="002C48FF">
        <w:rPr>
          <w:rFonts w:asciiTheme="majorHAnsi" w:eastAsia="SimSun" w:hAnsiTheme="majorHAnsi" w:cs="Helvetica"/>
          <w:bCs/>
          <w:lang w:eastAsia="zh-CN"/>
        </w:rPr>
        <w:t xml:space="preserve">W przypadku problemów technicznych i awarii związanych z funkcjonowaniem Platformy e-Zamówienia użytkownicy mogą skorzystać ze wsparcia technicznego dostępnego pod numerem telefonu </w:t>
      </w:r>
      <w:r w:rsidR="000448FE" w:rsidRPr="002C48FF">
        <w:rPr>
          <w:rFonts w:asciiTheme="majorHAnsi" w:eastAsia="SimSun" w:hAnsiTheme="majorHAnsi" w:cs="Helvetica"/>
          <w:bCs/>
          <w:lang w:eastAsia="zh-CN"/>
        </w:rPr>
        <w:t>22 458 77 99</w:t>
      </w:r>
      <w:r w:rsidRPr="002C48FF">
        <w:rPr>
          <w:rFonts w:asciiTheme="majorHAnsi" w:eastAsia="SimSun" w:hAnsiTheme="majorHAnsi" w:cs="Helvetica"/>
          <w:bCs/>
          <w:lang w:eastAsia="zh-CN"/>
        </w:rPr>
        <w:t xml:space="preserve"> lub drogą elektroniczną poprzez formularz udostępniony na stronie internetowej https://ezamowienia.gov.pl w zakładce „</w:t>
      </w:r>
      <w:r w:rsidR="000448FE" w:rsidRPr="002C48FF">
        <w:rPr>
          <w:rFonts w:asciiTheme="majorHAnsi" w:eastAsia="SimSun" w:hAnsiTheme="majorHAnsi" w:cs="Helvetica"/>
          <w:bCs/>
          <w:lang w:eastAsia="zh-CN"/>
        </w:rPr>
        <w:t>Centrum Pomocy</w:t>
      </w:r>
      <w:r w:rsidRPr="002C48FF">
        <w:rPr>
          <w:rFonts w:asciiTheme="majorHAnsi" w:eastAsia="SimSun" w:hAnsiTheme="majorHAnsi" w:cs="Helvetica"/>
          <w:bCs/>
          <w:lang w:eastAsia="zh-CN"/>
        </w:rPr>
        <w:t>”.</w:t>
      </w:r>
    </w:p>
    <w:p w14:paraId="3A364DAE" w14:textId="77777777" w:rsidR="004B1B03" w:rsidRPr="002C48FF" w:rsidRDefault="004B1B03" w:rsidP="004B1B03">
      <w:pPr>
        <w:widowControl w:val="0"/>
        <w:numPr>
          <w:ilvl w:val="1"/>
          <w:numId w:val="65"/>
        </w:numPr>
        <w:spacing w:before="20" w:after="40" w:line="276" w:lineRule="auto"/>
        <w:ind w:left="567" w:hanging="567"/>
        <w:contextualSpacing/>
        <w:jc w:val="both"/>
        <w:outlineLvl w:val="3"/>
        <w:rPr>
          <w:rFonts w:asciiTheme="majorHAnsi" w:eastAsia="SimSun" w:hAnsiTheme="majorHAnsi" w:cs="Helvetica"/>
          <w:bCs/>
          <w:lang w:eastAsia="zh-CN"/>
        </w:rPr>
      </w:pPr>
      <w:r w:rsidRPr="002C48FF">
        <w:rPr>
          <w:rFonts w:asciiTheme="majorHAnsi" w:eastAsia="SimSun" w:hAnsiTheme="majorHAnsi" w:cs="Helvetica"/>
          <w:bCs/>
          <w:lang w:eastAsia="zh-CN"/>
        </w:rPr>
        <w:t xml:space="preserve">W szczególnie uzasadnionych przypadkach uniemożliwiających komunikację wykonawcy i Zamawiającego za pośrednictwem Platformy e-Zamówienia, Zamawiający dopuszcza komunikację za pomocą poczty elektronicznej na adres </w:t>
      </w:r>
      <w:r w:rsidRPr="002C48FF">
        <w:rPr>
          <w:rFonts w:asciiTheme="majorHAnsi" w:eastAsia="SimSun" w:hAnsiTheme="majorHAnsi" w:cs="Helvetica"/>
          <w:bCs/>
          <w:lang w:eastAsia="zh-CN"/>
        </w:rPr>
        <w:br/>
        <w:t xml:space="preserve">e-mail: </w:t>
      </w:r>
      <w:hyperlink r:id="rId24" w:history="1">
        <w:r w:rsidRPr="002C48FF">
          <w:rPr>
            <w:rStyle w:val="Hipercze"/>
            <w:color w:val="auto"/>
          </w:rPr>
          <w:t>info@pzd.sanok.pl</w:t>
        </w:r>
      </w:hyperlink>
      <w:r w:rsidRPr="002C48FF">
        <w:t xml:space="preserve"> </w:t>
      </w:r>
      <w:r w:rsidRPr="002C48FF">
        <w:rPr>
          <w:rFonts w:asciiTheme="majorHAnsi" w:eastAsia="SimSun" w:hAnsiTheme="majorHAnsi" w:cs="Helvetica"/>
          <w:bCs/>
          <w:lang w:eastAsia="zh-CN"/>
        </w:rPr>
        <w:t>(nie dotyczy składania ofert/wniosków o dopuszczenie do udziału w postępowaniu).</w:t>
      </w:r>
    </w:p>
    <w:p w14:paraId="504EDEDB" w14:textId="77777777" w:rsidR="004B1B03" w:rsidRPr="002C48FF" w:rsidRDefault="004B1B03" w:rsidP="004B1B03">
      <w:pPr>
        <w:widowControl w:val="0"/>
        <w:spacing w:before="20" w:after="40" w:line="276" w:lineRule="auto"/>
        <w:ind w:left="1429"/>
        <w:contextualSpacing/>
        <w:jc w:val="both"/>
        <w:outlineLvl w:val="3"/>
        <w:rPr>
          <w:rFonts w:asciiTheme="majorHAnsi" w:eastAsia="SimSun" w:hAnsiTheme="majorHAnsi" w:cs="Helvetica"/>
          <w:bCs/>
          <w:lang w:eastAsia="zh-CN"/>
        </w:rPr>
      </w:pPr>
      <w:bookmarkStart w:id="16" w:name="_Hlk153194403"/>
    </w:p>
    <w:p w14:paraId="7CC85ECE" w14:textId="77777777" w:rsidR="004B1B03" w:rsidRPr="002C48FF" w:rsidRDefault="004B1B03" w:rsidP="004B1B03">
      <w:pPr>
        <w:widowControl w:val="0"/>
        <w:suppressAutoHyphens/>
        <w:spacing w:line="276" w:lineRule="auto"/>
        <w:jc w:val="center"/>
        <w:outlineLvl w:val="3"/>
        <w:rPr>
          <w:rFonts w:asciiTheme="majorHAnsi" w:hAnsiTheme="majorHAnsi"/>
          <w:b/>
          <w:bCs/>
        </w:rPr>
      </w:pPr>
      <w:r w:rsidRPr="002C48FF">
        <w:rPr>
          <w:rFonts w:asciiTheme="majorHAnsi" w:hAnsiTheme="majorHAnsi"/>
          <w:b/>
          <w:bCs/>
        </w:rPr>
        <w:t>Składanie ofert.</w:t>
      </w:r>
    </w:p>
    <w:p w14:paraId="4141A25C" w14:textId="7B871A6E" w:rsidR="00EF1569" w:rsidRPr="002C48FF" w:rsidRDefault="00EF1569" w:rsidP="00EF1569">
      <w:pPr>
        <w:spacing w:line="300" w:lineRule="auto"/>
        <w:jc w:val="both"/>
        <w:rPr>
          <w:b/>
          <w:bCs/>
        </w:rPr>
      </w:pPr>
      <w:r w:rsidRPr="002C48FF">
        <w:rPr>
          <w:b/>
          <w:bCs/>
        </w:rPr>
        <w:t>11.20</w:t>
      </w:r>
      <w:r w:rsidRPr="002C48FF">
        <w:t xml:space="preserve"> Wykonawca przygotowuje ofertę przy pomocy </w:t>
      </w:r>
      <w:r w:rsidRPr="002C48FF">
        <w:rPr>
          <w:b/>
        </w:rPr>
        <w:t>„Formularza ofertowego”</w:t>
      </w:r>
      <w:r w:rsidRPr="002C48FF">
        <w:t xml:space="preserve"> udostępnionego przez Zamawiającego na Platformie e-Zamówienia.</w:t>
      </w:r>
      <w:r w:rsidR="00872193" w:rsidRPr="002C48FF">
        <w:t xml:space="preserve"> </w:t>
      </w:r>
      <w:r w:rsidR="00872193" w:rsidRPr="002C48FF">
        <w:rPr>
          <w:b/>
          <w:bCs/>
        </w:rPr>
        <w:t xml:space="preserve">zał. nr 1 </w:t>
      </w:r>
    </w:p>
    <w:p w14:paraId="0DFE78D8" w14:textId="542F6C3F" w:rsidR="00EF1569" w:rsidRPr="002C48FF" w:rsidRDefault="00EF1569" w:rsidP="00EF1569">
      <w:pPr>
        <w:spacing w:line="300" w:lineRule="auto"/>
        <w:jc w:val="both"/>
      </w:pPr>
      <w:r w:rsidRPr="002C48FF">
        <w:rPr>
          <w:b/>
          <w:bCs/>
        </w:rPr>
        <w:t>11.21</w:t>
      </w:r>
      <w:r w:rsidRPr="002C48FF">
        <w:t xml:space="preserve">.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2 pola </w:t>
      </w:r>
      <w:proofErr w:type="spellStart"/>
      <w:r w:rsidRPr="002C48FF">
        <w:t>drag&amp;drop</w:t>
      </w:r>
      <w:proofErr w:type="spellEnd"/>
      <w:r w:rsidRPr="002C48FF">
        <w:t xml:space="preserve"> („przeciągnij” i „upuść”) służące do dodawania plików.</w:t>
      </w:r>
    </w:p>
    <w:p w14:paraId="766EACA4" w14:textId="4E0B5607" w:rsidR="00EF1569" w:rsidRPr="002C48FF" w:rsidRDefault="00EF1569" w:rsidP="00EF1569">
      <w:pPr>
        <w:spacing w:line="300" w:lineRule="auto"/>
        <w:jc w:val="both"/>
      </w:pPr>
      <w:r w:rsidRPr="002C48FF">
        <w:t>11.22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0EE1F5EF" w14:textId="13C9D7F7" w:rsidR="00EF1569" w:rsidRPr="002C48FF" w:rsidRDefault="00EF1569" w:rsidP="00EF1569">
      <w:pPr>
        <w:spacing w:line="300" w:lineRule="auto"/>
      </w:pPr>
      <w:r w:rsidRPr="002C48FF">
        <w:t>11.23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0DA48A19" w14:textId="51AA3BA1" w:rsidR="00EF1569" w:rsidRPr="002C48FF" w:rsidRDefault="00EF1569" w:rsidP="00EF1569">
      <w:pPr>
        <w:spacing w:line="300" w:lineRule="auto"/>
        <w:jc w:val="both"/>
      </w:pPr>
      <w:r w:rsidRPr="002C48FF">
        <w:lastRenderedPageBreak/>
        <w:t xml:space="preserve">11.24 </w:t>
      </w:r>
      <w:r w:rsidRPr="002C48FF">
        <w:rPr>
          <w:b/>
        </w:rPr>
        <w:t>Formularz ofertowy</w:t>
      </w:r>
      <w:r w:rsidRPr="002C48FF">
        <w:t xml:space="preserve"> podpisuje się kwalifikowanym podpisem elektronicznym, podpisem zaufanym lub podpisem osobistym. </w:t>
      </w:r>
      <w:r w:rsidRPr="002C48FF">
        <w:rPr>
          <w:u w:val="single"/>
        </w:rPr>
        <w:t>Rekomendowanym wariantem podpisu jest typ wewnętrzny (otaczający).</w:t>
      </w:r>
      <w:r w:rsidRPr="002C48FF">
        <w:t xml:space="preserve"> Podpis formularza ofertowego </w:t>
      </w:r>
      <w:r w:rsidRPr="002C48FF">
        <w:rPr>
          <w:u w:val="single"/>
        </w:rPr>
        <w:t>wariantem podpisu w typie zewnętrznym również jest możliwy</w:t>
      </w:r>
      <w:r w:rsidRPr="002C48FF">
        <w:t xml:space="preserve">, tylko w tym przypadku, powstały </w:t>
      </w:r>
      <w:r w:rsidR="001B33E3" w:rsidRPr="002C48FF">
        <w:t>o</w:t>
      </w:r>
      <w:r w:rsidRPr="002C48FF">
        <w:t>d</w:t>
      </w:r>
      <w:r w:rsidR="00266637" w:rsidRPr="002C48FF">
        <w:t>d</w:t>
      </w:r>
      <w:r w:rsidRPr="002C48FF">
        <w:t>zielny plik podpisu dla tego formularza należy załączyć w polu „Załączniki i inne dokumenty przedstawione w ofercie przez Wykonawcę”.</w:t>
      </w:r>
    </w:p>
    <w:p w14:paraId="7C52A45D" w14:textId="2726BB99" w:rsidR="00EF1569" w:rsidRPr="002C48FF" w:rsidRDefault="00EF1569" w:rsidP="00A45792">
      <w:pPr>
        <w:spacing w:line="300" w:lineRule="auto"/>
        <w:jc w:val="both"/>
      </w:pPr>
      <w:r w:rsidRPr="002C48FF">
        <w:rPr>
          <w:b/>
        </w:rPr>
        <w:t>Pozostałe dokumenty</w:t>
      </w:r>
      <w:r w:rsidRPr="002C48FF">
        <w:t xml:space="preserve"> wchodzące w skład oferty lub składane wraz z ofertą, które są zgodne z ustawą </w:t>
      </w:r>
      <w:proofErr w:type="spellStart"/>
      <w:r w:rsidRPr="002C48FF">
        <w:t>Pzp</w:t>
      </w:r>
      <w:proofErr w:type="spellEnd"/>
      <w:r w:rsidRPr="002C48FF">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otaczający) w polu „Załączniki i inne dokumenty </w:t>
      </w:r>
      <w:r w:rsidR="00A45792" w:rsidRPr="002C48FF">
        <w:t>p</w:t>
      </w:r>
      <w:r w:rsidRPr="002C48FF">
        <w:t>rzedstawione w ofercie przez Wykonawcę” dodaje się uprzednio podpisane dokumenty wraz z wygenerowanym</w:t>
      </w:r>
      <w:r w:rsidR="00A45792" w:rsidRPr="002C48FF">
        <w:t xml:space="preserve"> </w:t>
      </w:r>
      <w:r w:rsidRPr="002C48FF">
        <w:t>plikiem podpisu (typ zewnętrzny) lub dokument  z</w:t>
      </w:r>
      <w:r w:rsidR="00A45792" w:rsidRPr="002C48FF">
        <w:t xml:space="preserve"> </w:t>
      </w:r>
      <w:r w:rsidRPr="002C48FF">
        <w:t>wszytym podpisem (typ wewnętrzny- otaczający).</w:t>
      </w:r>
    </w:p>
    <w:p w14:paraId="09788856" w14:textId="77777777" w:rsidR="00EF1569" w:rsidRPr="002C48FF" w:rsidRDefault="00EF1569" w:rsidP="00A45792">
      <w:pPr>
        <w:spacing w:line="300" w:lineRule="auto"/>
        <w:jc w:val="both"/>
      </w:pPr>
      <w:r w:rsidRPr="002C48FF">
        <w:t xml:space="preserve">W przypadku przekazywania dokumentu elektronicznego w formacie poddającym dane kompresji (np. archiwum zip), opatrzenie pliku zawierającego skompresowane dokumenty kwalifikowanym podpisem elektronicznym, podpisem zaufanym lub podpisem osobistym, jest równoznaczne z opatrzeniem wszystkich dokumentów zawartych w tym pliku kwalifikowanym podpisem elektronicznym, podpisem zaufanym lub podpisem osobistym. </w:t>
      </w:r>
      <w:r w:rsidRPr="002C48FF">
        <w:rPr>
          <w:b/>
        </w:rPr>
        <w:t>UWAGA</w:t>
      </w:r>
      <w:r w:rsidRPr="002C48FF">
        <w:t xml:space="preserve"> – wśród niepodpisanych plików stanowiących zawartość archiwum nie może być tajemnicy przedsiębiorstwa.</w:t>
      </w:r>
    </w:p>
    <w:p w14:paraId="70130B27" w14:textId="6DED9EDE" w:rsidR="00EF1569" w:rsidRPr="002C48FF" w:rsidRDefault="00EF1569" w:rsidP="00A45792">
      <w:pPr>
        <w:spacing w:line="300" w:lineRule="auto"/>
        <w:jc w:val="both"/>
      </w:pPr>
      <w:r w:rsidRPr="002C48FF">
        <w:t>11.25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259FD50D" w14:textId="1AB02945" w:rsidR="00EF1569" w:rsidRPr="002C48FF" w:rsidRDefault="00EF1569" w:rsidP="00EF1569">
      <w:pPr>
        <w:spacing w:line="300" w:lineRule="auto"/>
        <w:jc w:val="both"/>
        <w:rPr>
          <w:b/>
        </w:rPr>
      </w:pPr>
      <w:r w:rsidRPr="002C48FF">
        <w:rPr>
          <w:b/>
        </w:rPr>
        <w:t>11.26 Oferta może być złożona tylko do upływu terminu składania ofert.</w:t>
      </w:r>
    </w:p>
    <w:p w14:paraId="7FBD0D30" w14:textId="212F7201" w:rsidR="00EF1569" w:rsidRPr="002C48FF" w:rsidRDefault="00EF1569" w:rsidP="00EF1569">
      <w:pPr>
        <w:spacing w:line="300" w:lineRule="auto"/>
        <w:jc w:val="both"/>
      </w:pPr>
      <w:r w:rsidRPr="002C48FF">
        <w:rPr>
          <w:b/>
          <w:bCs/>
        </w:rPr>
        <w:t>11.27</w:t>
      </w:r>
      <w:r w:rsidRPr="002C48FF">
        <w:t xml:space="preserve"> Wykonawca może przed upływem terminu składania ofert wycofać ofertę. Wykonawca wycofuje ofertę w zakładce „Oferty/wnioski” używając przycisku „Wycofaj ofertę”.</w:t>
      </w:r>
    </w:p>
    <w:p w14:paraId="12AFF6DB" w14:textId="371BD805" w:rsidR="00EF1569" w:rsidRPr="002C48FF" w:rsidRDefault="00EF1569" w:rsidP="00EF1569">
      <w:pPr>
        <w:spacing w:line="300" w:lineRule="auto"/>
        <w:jc w:val="both"/>
      </w:pPr>
      <w:r w:rsidRPr="002C48FF">
        <w:rPr>
          <w:b/>
          <w:bCs/>
        </w:rPr>
        <w:t>11.28</w:t>
      </w:r>
      <w:r w:rsidRPr="002C48FF">
        <w:t xml:space="preserve"> Maksymalny łączny rozmiar plików stanowiących ofertę lub składanych wraz z ofertą to 250 MB.</w:t>
      </w:r>
    </w:p>
    <w:p w14:paraId="039DF253" w14:textId="0D1F9D17" w:rsidR="00EF1569" w:rsidRPr="002C48FF" w:rsidRDefault="00EF1569" w:rsidP="00EF1569">
      <w:pPr>
        <w:spacing w:line="300" w:lineRule="auto"/>
        <w:jc w:val="both"/>
      </w:pPr>
      <w:r w:rsidRPr="002C48FF">
        <w:rPr>
          <w:b/>
          <w:bCs/>
        </w:rPr>
        <w:t>11.29</w:t>
      </w:r>
      <w:r w:rsidRPr="002C48FF">
        <w:t xml:space="preserve"> Rekomendacje i uwagi Zamawiającego:</w:t>
      </w:r>
    </w:p>
    <w:p w14:paraId="5D66078F" w14:textId="77777777" w:rsidR="00EF1569" w:rsidRPr="002C48FF" w:rsidRDefault="00EF1569" w:rsidP="00EF1569">
      <w:pPr>
        <w:numPr>
          <w:ilvl w:val="0"/>
          <w:numId w:val="67"/>
        </w:numPr>
        <w:suppressAutoHyphens/>
        <w:spacing w:line="300" w:lineRule="auto"/>
        <w:jc w:val="both"/>
        <w:rPr>
          <w:lang w:val="x-none"/>
        </w:rPr>
      </w:pPr>
      <w:r w:rsidRPr="002C48FF">
        <w:rPr>
          <w:lang w:val="x-none"/>
        </w:rPr>
        <w:t xml:space="preserve">Zaleca się sporządzenie oferty i oświadczeń w formacie PDF i podpisanie podpisem w formacie </w:t>
      </w:r>
      <w:proofErr w:type="spellStart"/>
      <w:r w:rsidRPr="002C48FF">
        <w:rPr>
          <w:lang w:val="x-none"/>
        </w:rPr>
        <w:t>PAdES</w:t>
      </w:r>
      <w:proofErr w:type="spellEnd"/>
      <w:r w:rsidRPr="002C48FF">
        <w:rPr>
          <w:lang w:val="x-none"/>
        </w:rPr>
        <w:t>.</w:t>
      </w:r>
    </w:p>
    <w:p w14:paraId="2E3CD5A3" w14:textId="77777777" w:rsidR="00EF1569" w:rsidRPr="002C48FF" w:rsidRDefault="00EF1569" w:rsidP="00EF1569">
      <w:pPr>
        <w:numPr>
          <w:ilvl w:val="0"/>
          <w:numId w:val="67"/>
        </w:numPr>
        <w:suppressAutoHyphens/>
        <w:spacing w:line="300" w:lineRule="auto"/>
        <w:jc w:val="both"/>
        <w:rPr>
          <w:lang w:val="x-none"/>
        </w:rPr>
      </w:pPr>
      <w:r w:rsidRPr="002C48FF">
        <w:rPr>
          <w:lang w:val="x-none"/>
        </w:rPr>
        <w:t>Nie zaleca się stosowania podpisu zewnętrznego XADES (2 pliki do przekazania)</w:t>
      </w:r>
    </w:p>
    <w:p w14:paraId="6EDC9C23" w14:textId="77777777" w:rsidR="00EF1569" w:rsidRPr="002C48FF" w:rsidRDefault="00EF1569" w:rsidP="00EF1569">
      <w:pPr>
        <w:numPr>
          <w:ilvl w:val="0"/>
          <w:numId w:val="67"/>
        </w:numPr>
        <w:suppressAutoHyphens/>
        <w:spacing w:line="300" w:lineRule="auto"/>
        <w:jc w:val="both"/>
        <w:rPr>
          <w:lang w:val="x-none"/>
        </w:rPr>
      </w:pPr>
      <w:r w:rsidRPr="002C48FF">
        <w:rPr>
          <w:lang w:val="x-none"/>
        </w:rPr>
        <w:t xml:space="preserve">Wykonawca powinien stosować znacznik czasu (wariant podpisu „T”), </w:t>
      </w:r>
      <w:r w:rsidRPr="002C48FF">
        <w:rPr>
          <w:b/>
          <w:bCs/>
          <w:lang w:val="x-none"/>
        </w:rPr>
        <w:t>nie</w:t>
      </w:r>
      <w:r w:rsidRPr="002C48FF">
        <w:rPr>
          <w:lang w:val="x-none"/>
        </w:rPr>
        <w:t xml:space="preserve"> jest rekomendowany wariant „BES”.</w:t>
      </w:r>
    </w:p>
    <w:p w14:paraId="205EE753" w14:textId="77777777" w:rsidR="00EF1569" w:rsidRPr="002C48FF" w:rsidRDefault="00EF1569" w:rsidP="00EF1569">
      <w:pPr>
        <w:numPr>
          <w:ilvl w:val="0"/>
          <w:numId w:val="67"/>
        </w:numPr>
        <w:suppressAutoHyphens/>
        <w:spacing w:line="300" w:lineRule="auto"/>
        <w:jc w:val="both"/>
        <w:rPr>
          <w:lang w:val="x-none"/>
        </w:rPr>
      </w:pPr>
      <w:r w:rsidRPr="002C48FF">
        <w:rPr>
          <w:lang w:val="x-none"/>
        </w:rPr>
        <w:t>Pełnomocnik nie może poświadczać za zgodność skanu swojego pełnomocnictwa.</w:t>
      </w:r>
    </w:p>
    <w:p w14:paraId="73DD1153" w14:textId="77777777" w:rsidR="00EF1569" w:rsidRPr="002C48FF" w:rsidRDefault="00EF1569" w:rsidP="00EF1569">
      <w:pPr>
        <w:numPr>
          <w:ilvl w:val="0"/>
          <w:numId w:val="67"/>
        </w:numPr>
        <w:suppressAutoHyphens/>
        <w:spacing w:line="300" w:lineRule="auto"/>
        <w:jc w:val="both"/>
        <w:rPr>
          <w:lang w:val="x-none"/>
        </w:rPr>
      </w:pPr>
      <w:r w:rsidRPr="002C48FF">
        <w:rPr>
          <w:lang w:val="x-none"/>
        </w:rPr>
        <w:lastRenderedPageBreak/>
        <w:t xml:space="preserve">Po podpisaniu pliku a przed jego wysłaniem do Platformy </w:t>
      </w:r>
      <w:r w:rsidRPr="002C48FF">
        <w:t>W</w:t>
      </w:r>
      <w:proofErr w:type="spellStart"/>
      <w:r w:rsidRPr="002C48FF">
        <w:rPr>
          <w:lang w:val="x-none"/>
        </w:rPr>
        <w:t>ykonawca</w:t>
      </w:r>
      <w:proofErr w:type="spellEnd"/>
      <w:r w:rsidRPr="002C48FF">
        <w:rPr>
          <w:lang w:val="x-none"/>
        </w:rPr>
        <w:t xml:space="preserve"> powinien upewnić się, że plik jest prawidłowo podpisany a jego weryfikacja jest pozytywna. </w:t>
      </w:r>
    </w:p>
    <w:p w14:paraId="02EE8382" w14:textId="77777777" w:rsidR="00EF1569" w:rsidRPr="002C48FF" w:rsidRDefault="00EF1569" w:rsidP="00EF1569">
      <w:pPr>
        <w:numPr>
          <w:ilvl w:val="0"/>
          <w:numId w:val="67"/>
        </w:numPr>
        <w:suppressAutoHyphens/>
        <w:spacing w:line="300" w:lineRule="auto"/>
        <w:jc w:val="both"/>
        <w:rPr>
          <w:lang w:val="x-none"/>
        </w:rPr>
      </w:pPr>
      <w:r w:rsidRPr="002C48FF">
        <w:rPr>
          <w:lang w:val="x-none"/>
        </w:rPr>
        <w:t xml:space="preserve">Wiele różnych niepodpisanych dokumentów w formacie PDF można scalić w jeden plik PDF a następnie go podpisać jednym podpisem w formacie PADES. </w:t>
      </w:r>
    </w:p>
    <w:p w14:paraId="1337CA80" w14:textId="77777777" w:rsidR="00EF1569" w:rsidRPr="002C48FF" w:rsidRDefault="00EF1569" w:rsidP="00EF1569">
      <w:pPr>
        <w:numPr>
          <w:ilvl w:val="0"/>
          <w:numId w:val="67"/>
        </w:numPr>
        <w:suppressAutoHyphens/>
        <w:spacing w:line="300" w:lineRule="auto"/>
        <w:jc w:val="both"/>
        <w:rPr>
          <w:lang w:val="x-none"/>
        </w:rPr>
      </w:pPr>
      <w:r w:rsidRPr="002C48FF">
        <w:rPr>
          <w:lang w:val="x-none"/>
        </w:rPr>
        <w:t>Wykonawca nie powinien najpierw drukować formularzy, podpisywać ich ręcznie, a następnie skanować i na końcu podpisywać elektronicznie. Wystarczy od razu wypełnić elektronicznie, zapisać jako PDF i podpisać wymaganym podpisem elektronicznym.</w:t>
      </w:r>
    </w:p>
    <w:p w14:paraId="5E6053C9" w14:textId="77777777" w:rsidR="00EF1569" w:rsidRPr="002C48FF" w:rsidRDefault="00EF1569" w:rsidP="00EF1569">
      <w:pPr>
        <w:numPr>
          <w:ilvl w:val="0"/>
          <w:numId w:val="67"/>
        </w:numPr>
        <w:suppressAutoHyphens/>
        <w:spacing w:line="300" w:lineRule="auto"/>
        <w:jc w:val="both"/>
        <w:rPr>
          <w:lang w:val="x-none"/>
        </w:rPr>
      </w:pPr>
      <w:r w:rsidRPr="002C48FF">
        <w:rPr>
          <w:lang w:val="x-none"/>
        </w:rPr>
        <w:t xml:space="preserve">W przypadku stosowania przez </w:t>
      </w:r>
      <w:r w:rsidRPr="002C48FF">
        <w:t>W</w:t>
      </w:r>
      <w:proofErr w:type="spellStart"/>
      <w:r w:rsidRPr="002C48FF">
        <w:rPr>
          <w:lang w:val="x-none"/>
        </w:rPr>
        <w:t>ykonawcę</w:t>
      </w:r>
      <w:proofErr w:type="spellEnd"/>
      <w:r w:rsidRPr="002C48FF">
        <w:rPr>
          <w:lang w:val="x-none"/>
        </w:rPr>
        <w:t xml:space="preserve"> podpisu zaufanego, plik </w:t>
      </w:r>
      <w:r w:rsidRPr="002C48FF">
        <w:rPr>
          <w:u w:val="single"/>
          <w:lang w:val="x-none"/>
        </w:rPr>
        <w:t>po podpisaniu</w:t>
      </w:r>
      <w:r w:rsidRPr="002C48FF">
        <w:rPr>
          <w:lang w:val="x-none"/>
        </w:rPr>
        <w:t xml:space="preserve"> nie może być większy niż 10Mb.</w:t>
      </w:r>
    </w:p>
    <w:p w14:paraId="307B3B35" w14:textId="77777777" w:rsidR="00EF1569" w:rsidRPr="002C48FF" w:rsidRDefault="00EF1569" w:rsidP="00EF1569">
      <w:pPr>
        <w:numPr>
          <w:ilvl w:val="0"/>
          <w:numId w:val="67"/>
        </w:numPr>
        <w:suppressAutoHyphens/>
        <w:spacing w:line="300" w:lineRule="auto"/>
        <w:jc w:val="both"/>
        <w:rPr>
          <w:lang w:val="x-none"/>
        </w:rPr>
      </w:pPr>
      <w:r w:rsidRPr="002C48FF">
        <w:rPr>
          <w:lang w:val="x-none"/>
        </w:rPr>
        <w:t>Podpis osobisty to nie jest podpis odręczny.</w:t>
      </w:r>
    </w:p>
    <w:p w14:paraId="384AE47A" w14:textId="77777777" w:rsidR="004B1B03" w:rsidRPr="002C48FF" w:rsidRDefault="004B1B03" w:rsidP="004B1B03">
      <w:pPr>
        <w:widowControl w:val="0"/>
        <w:spacing w:before="20" w:after="40" w:line="276" w:lineRule="auto"/>
        <w:ind w:left="720"/>
        <w:contextualSpacing/>
        <w:jc w:val="both"/>
        <w:outlineLvl w:val="3"/>
        <w:rPr>
          <w:rFonts w:asciiTheme="majorHAnsi" w:eastAsia="SimSun" w:hAnsiTheme="majorHAnsi" w:cs="Helvetica"/>
          <w:bCs/>
          <w:lang w:eastAsia="zh-CN"/>
        </w:rPr>
      </w:pPr>
    </w:p>
    <w:p w14:paraId="2C2BF184" w14:textId="77777777" w:rsidR="004B1B03" w:rsidRPr="002C48FF" w:rsidRDefault="004B1B03" w:rsidP="004B1B03">
      <w:pPr>
        <w:widowControl w:val="0"/>
        <w:spacing w:before="20" w:after="40" w:line="276" w:lineRule="auto"/>
        <w:ind w:left="567"/>
        <w:contextualSpacing/>
        <w:outlineLvl w:val="3"/>
        <w:rPr>
          <w:rFonts w:asciiTheme="majorHAnsi" w:eastAsia="SimSun" w:hAnsiTheme="majorHAnsi" w:cs="Helvetica"/>
          <w:bCs/>
          <w:lang w:eastAsia="zh-CN"/>
        </w:rPr>
      </w:pPr>
      <w:r w:rsidRPr="002C48FF">
        <w:rPr>
          <w:rFonts w:asciiTheme="majorHAnsi" w:eastAsia="SimSun" w:hAnsiTheme="majorHAnsi" w:cs="Helvetica"/>
          <w:b/>
          <w:bCs/>
          <w:lang w:eastAsia="zh-CN"/>
        </w:rPr>
        <w:t>Pozostałe dokumenty</w:t>
      </w:r>
      <w:r w:rsidRPr="002C48FF">
        <w:rPr>
          <w:rFonts w:asciiTheme="majorHAnsi" w:eastAsia="SimSun" w:hAnsiTheme="majorHAnsi" w:cs="Helvetica"/>
          <w:bCs/>
          <w:lang w:eastAsia="zh-CN"/>
        </w:rPr>
        <w:t xml:space="preserve"> wchodzące w skład oferty lub składane wraz z ofertą, które są zgodne z ustawą </w:t>
      </w:r>
      <w:proofErr w:type="spellStart"/>
      <w:r w:rsidRPr="002C48FF">
        <w:rPr>
          <w:rFonts w:asciiTheme="majorHAnsi" w:eastAsia="SimSun" w:hAnsiTheme="majorHAnsi" w:cs="Helvetica"/>
          <w:bCs/>
          <w:lang w:eastAsia="zh-CN"/>
        </w:rPr>
        <w:t>Pzp</w:t>
      </w:r>
      <w:proofErr w:type="spellEnd"/>
      <w:r w:rsidRPr="002C48FF">
        <w:rPr>
          <w:rFonts w:asciiTheme="majorHAnsi" w:eastAsia="SimSun" w:hAnsiTheme="majorHAnsi" w:cs="Helvetica"/>
          <w:bCs/>
          <w:lang w:eastAsia="zh-CN"/>
        </w:rPr>
        <w:t xml:space="preserve"> lub rozporządzeniem Prezesa Rady Ministrów w sprawie wymagań dla dokumentów elektronicznych opatrzone kwalifikowanym podpisem elektronicznym, podpisem zaufanym</w:t>
      </w:r>
      <w:r w:rsidRPr="002C48FF">
        <w:rPr>
          <w:rFonts w:asciiTheme="majorHAnsi" w:eastAsia="SimSun" w:hAnsiTheme="majorHAnsi"/>
          <w:bCs/>
          <w:vertAlign w:val="superscript"/>
          <w:lang w:eastAsia="zh-CN"/>
        </w:rPr>
        <w:footnoteReference w:id="6"/>
      </w:r>
      <w:r w:rsidRPr="002C48FF">
        <w:rPr>
          <w:rFonts w:asciiTheme="majorHAnsi" w:eastAsia="SimSun" w:hAnsiTheme="majorHAnsi" w:cs="Helvetica"/>
          <w:bCs/>
          <w:lang w:eastAsia="zh-CN"/>
        </w:rPr>
        <w:t xml:space="preserve"> lub podpisem osobistym</w:t>
      </w:r>
      <w:r w:rsidRPr="002C48FF">
        <w:rPr>
          <w:rFonts w:asciiTheme="majorHAnsi" w:eastAsia="SimSun" w:hAnsiTheme="majorHAnsi"/>
          <w:bCs/>
          <w:vertAlign w:val="superscript"/>
          <w:lang w:eastAsia="zh-CN"/>
        </w:rPr>
        <w:footnoteReference w:id="7"/>
      </w:r>
      <w:r w:rsidRPr="002C48FF">
        <w:rPr>
          <w:rFonts w:asciiTheme="majorHAnsi" w:eastAsia="SimSun" w:hAnsiTheme="majorHAnsi" w:cs="Helvetica"/>
          <w:bCs/>
          <w:lang w:eastAsia="zh-CN"/>
        </w:rPr>
        <w:t xml:space="preserve"> ,</w:t>
      </w:r>
      <w:r w:rsidRPr="002C48FF">
        <w:rPr>
          <w:rFonts w:ascii="Calibri" w:eastAsia="SimSun" w:hAnsi="Calibri"/>
          <w:sz w:val="20"/>
          <w:szCs w:val="20"/>
          <w:lang w:eastAsia="zh-CN"/>
        </w:rPr>
        <w:t xml:space="preserve"> </w:t>
      </w:r>
      <w:r w:rsidRPr="002C48FF">
        <w:rPr>
          <w:rFonts w:asciiTheme="majorHAnsi" w:eastAsia="SimSun" w:hAnsiTheme="majorHAnsi" w:cs="Helvetica"/>
          <w:bCs/>
          <w:lang w:eastAsia="zh-CN"/>
        </w:rPr>
        <w:t xml:space="preserve">mogą być zgodnie z wyborem wykonawcy/wykonawcy wspólnie ubiegającego się o udzielenie zamówienia/podmiotu udostępniającego zasoby opatrzone </w:t>
      </w:r>
      <w:r w:rsidRPr="002C48FF">
        <w:rPr>
          <w:rFonts w:asciiTheme="majorHAnsi" w:eastAsia="SimSun" w:hAnsiTheme="majorHAnsi" w:cs="Helvetica"/>
          <w:bCs/>
          <w:u w:val="single"/>
          <w:lang w:eastAsia="zh-CN"/>
        </w:rPr>
        <w:t xml:space="preserve">podpisem typu zewnętrznego </w:t>
      </w:r>
      <w:r w:rsidRPr="002C48FF">
        <w:rPr>
          <w:rFonts w:asciiTheme="majorHAnsi" w:eastAsia="SimSun" w:hAnsiTheme="majorHAnsi" w:cs="Helvetica"/>
          <w:bCs/>
          <w:lang w:eastAsia="zh-CN"/>
        </w:rPr>
        <w:t xml:space="preserve">lub </w:t>
      </w:r>
      <w:r w:rsidRPr="002C48FF">
        <w:rPr>
          <w:rFonts w:asciiTheme="majorHAnsi" w:eastAsia="SimSun" w:hAnsiTheme="majorHAnsi" w:cs="Helvetica"/>
          <w:bCs/>
          <w:u w:val="single"/>
          <w:lang w:eastAsia="zh-CN"/>
        </w:rPr>
        <w:t>wewnętrznego</w:t>
      </w:r>
      <w:r w:rsidRPr="002C48FF">
        <w:rPr>
          <w:rFonts w:asciiTheme="majorHAnsi" w:eastAsia="SimSun" w:hAnsiTheme="majorHAnsi" w:cs="Helvetica"/>
          <w:bCs/>
          <w:lang w:eastAsia="zh-CN"/>
        </w:rPr>
        <w:t xml:space="preserve">. </w:t>
      </w:r>
      <w:r w:rsidRPr="002C48FF">
        <w:rPr>
          <w:rFonts w:asciiTheme="majorHAnsi" w:eastAsia="SimSun" w:hAnsiTheme="majorHAnsi" w:cs="Helvetica"/>
          <w:bCs/>
          <w:lang w:eastAsia="zh-CN"/>
        </w:rPr>
        <w:br/>
        <w:t>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bookmarkEnd w:id="16"/>
    <w:p w14:paraId="399E72D8" w14:textId="77777777" w:rsidR="004B1B03" w:rsidRPr="002C48FF" w:rsidRDefault="004B1B03" w:rsidP="004B1B03">
      <w:pPr>
        <w:widowControl w:val="0"/>
        <w:numPr>
          <w:ilvl w:val="1"/>
          <w:numId w:val="65"/>
        </w:numPr>
        <w:spacing w:before="20" w:after="40" w:line="276" w:lineRule="auto"/>
        <w:ind w:left="567" w:hanging="567"/>
        <w:contextualSpacing/>
        <w:jc w:val="both"/>
        <w:outlineLvl w:val="3"/>
        <w:rPr>
          <w:rFonts w:asciiTheme="majorHAnsi" w:eastAsia="SimSun" w:hAnsiTheme="majorHAnsi" w:cs="Helvetica"/>
          <w:bCs/>
          <w:lang w:eastAsia="zh-CN"/>
        </w:rPr>
      </w:pPr>
      <w:r w:rsidRPr="002C48FF">
        <w:rPr>
          <w:rFonts w:asciiTheme="majorHAnsi" w:eastAsia="SimSun" w:hAnsiTheme="majorHAnsi" w:cs="Helvetica"/>
          <w:bCs/>
          <w:lang w:eastAsia="zh-CN"/>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EA8A5D5" w14:textId="77777777" w:rsidR="004B1B03" w:rsidRPr="002C48FF" w:rsidRDefault="004B1B03" w:rsidP="004B1B03">
      <w:pPr>
        <w:widowControl w:val="0"/>
        <w:numPr>
          <w:ilvl w:val="1"/>
          <w:numId w:val="65"/>
        </w:numPr>
        <w:spacing w:before="20" w:after="40" w:line="276" w:lineRule="auto"/>
        <w:ind w:left="567" w:hanging="567"/>
        <w:contextualSpacing/>
        <w:jc w:val="both"/>
        <w:outlineLvl w:val="3"/>
        <w:rPr>
          <w:rFonts w:asciiTheme="majorHAnsi" w:eastAsia="SimSun" w:hAnsiTheme="majorHAnsi" w:cs="Helvetica"/>
          <w:bCs/>
          <w:lang w:eastAsia="zh-CN"/>
        </w:rPr>
      </w:pPr>
      <w:r w:rsidRPr="002C48FF">
        <w:rPr>
          <w:rFonts w:asciiTheme="majorHAnsi" w:eastAsia="SimSun" w:hAnsiTheme="majorHAnsi" w:cs="Helvetica"/>
          <w:bCs/>
          <w:lang w:eastAsia="zh-CN"/>
        </w:rPr>
        <w:t xml:space="preserve">Oferta może być złożona tylko do upływu terminu składania ofert. </w:t>
      </w:r>
    </w:p>
    <w:p w14:paraId="76EE9C4A" w14:textId="77777777" w:rsidR="004B1B03" w:rsidRPr="002C48FF" w:rsidRDefault="004B1B03" w:rsidP="004B1B03">
      <w:pPr>
        <w:widowControl w:val="0"/>
        <w:numPr>
          <w:ilvl w:val="1"/>
          <w:numId w:val="65"/>
        </w:numPr>
        <w:spacing w:before="20" w:after="40" w:line="276" w:lineRule="auto"/>
        <w:ind w:left="567" w:hanging="567"/>
        <w:contextualSpacing/>
        <w:jc w:val="both"/>
        <w:outlineLvl w:val="3"/>
        <w:rPr>
          <w:rFonts w:asciiTheme="majorHAnsi" w:eastAsia="SimSun" w:hAnsiTheme="majorHAnsi" w:cs="Helvetica"/>
          <w:bCs/>
          <w:lang w:eastAsia="zh-CN"/>
        </w:rPr>
      </w:pPr>
      <w:r w:rsidRPr="002C48FF">
        <w:rPr>
          <w:rFonts w:asciiTheme="majorHAnsi" w:eastAsia="SimSun" w:hAnsiTheme="majorHAnsi" w:cs="Helvetica"/>
          <w:bCs/>
          <w:lang w:eastAsia="zh-CN"/>
        </w:rPr>
        <w:t>Wykonawca może przed upływem terminu składania ofert wycofać ofertę. Wykonawca wycofuje ofertę w zakładce „Oferty/wnioski” używając przycisku „Wycofaj ofertę”.</w:t>
      </w:r>
    </w:p>
    <w:p w14:paraId="3AEEC0C3" w14:textId="77777777" w:rsidR="004B1B03" w:rsidRPr="002C48FF" w:rsidRDefault="004B1B03" w:rsidP="004B1B03">
      <w:pPr>
        <w:widowControl w:val="0"/>
        <w:numPr>
          <w:ilvl w:val="1"/>
          <w:numId w:val="65"/>
        </w:numPr>
        <w:spacing w:before="20" w:after="40" w:line="276" w:lineRule="auto"/>
        <w:ind w:left="567" w:hanging="567"/>
        <w:contextualSpacing/>
        <w:jc w:val="both"/>
        <w:outlineLvl w:val="3"/>
        <w:rPr>
          <w:rFonts w:asciiTheme="majorHAnsi" w:eastAsia="SimSun" w:hAnsiTheme="majorHAnsi" w:cs="Helvetica"/>
          <w:bCs/>
          <w:lang w:eastAsia="zh-CN"/>
        </w:rPr>
      </w:pPr>
      <w:r w:rsidRPr="002C48FF">
        <w:rPr>
          <w:rFonts w:asciiTheme="majorHAnsi" w:eastAsia="SimSun" w:hAnsiTheme="majorHAnsi" w:cs="Helvetica"/>
          <w:bCs/>
          <w:u w:val="single"/>
          <w:lang w:eastAsia="zh-CN"/>
        </w:rPr>
        <w:t>Maksymalny łączny rozmiar plików stanowiących ofertę lub składanych wraz z ofertą to  250 MB</w:t>
      </w:r>
      <w:r w:rsidRPr="002C48FF">
        <w:rPr>
          <w:rFonts w:asciiTheme="majorHAnsi" w:eastAsia="SimSun" w:hAnsiTheme="majorHAnsi" w:cs="Helvetica"/>
          <w:bCs/>
          <w:lang w:eastAsia="zh-CN"/>
        </w:rPr>
        <w:t>.</w:t>
      </w:r>
    </w:p>
    <w:p w14:paraId="7465D8AC" w14:textId="77777777" w:rsidR="004B1B03" w:rsidRPr="002C48FF" w:rsidRDefault="004B1B03" w:rsidP="004B1B03">
      <w:pPr>
        <w:widowControl w:val="0"/>
        <w:numPr>
          <w:ilvl w:val="1"/>
          <w:numId w:val="65"/>
        </w:numPr>
        <w:spacing w:before="20" w:after="40" w:line="276" w:lineRule="auto"/>
        <w:ind w:left="567" w:hanging="567"/>
        <w:contextualSpacing/>
        <w:jc w:val="both"/>
        <w:outlineLvl w:val="3"/>
        <w:rPr>
          <w:rFonts w:asciiTheme="majorHAnsi" w:eastAsia="SimSun" w:hAnsiTheme="majorHAnsi" w:cs="Helvetica"/>
          <w:bCs/>
          <w:lang w:eastAsia="zh-CN"/>
        </w:rPr>
      </w:pPr>
      <w:r w:rsidRPr="002C48FF">
        <w:rPr>
          <w:rFonts w:asciiTheme="majorHAnsi" w:hAnsiTheme="majorHAnsi"/>
        </w:rPr>
        <w:t>Ofertę należy sporządzić w języku polskim.</w:t>
      </w:r>
    </w:p>
    <w:p w14:paraId="408AE8FD" w14:textId="77777777" w:rsidR="009062EF" w:rsidRPr="002C48FF" w:rsidRDefault="009062EF" w:rsidP="009062EF">
      <w:pPr>
        <w:shd w:val="clear" w:color="auto" w:fill="FFFFFF"/>
        <w:spacing w:line="276" w:lineRule="auto"/>
        <w:ind w:left="993"/>
        <w:jc w:val="both"/>
        <w:rPr>
          <w:rFonts w:asciiTheme="majorHAnsi" w:hAnsiTheme="majorHAnsi" w:cstheme="minorHAnsi"/>
        </w:rPr>
      </w:pPr>
      <w:bookmarkStart w:id="17" w:name="_Hlk121378629"/>
    </w:p>
    <w:p w14:paraId="5EED381D" w14:textId="0CCDF1CC" w:rsidR="00D7080B" w:rsidRPr="002C48FF" w:rsidRDefault="00D7080B" w:rsidP="00627C7D">
      <w:pPr>
        <w:pStyle w:val="Kolorowalistaakcent11"/>
        <w:autoSpaceDE w:val="0"/>
        <w:autoSpaceDN w:val="0"/>
        <w:adjustRightInd w:val="0"/>
        <w:spacing w:before="0" w:after="0" w:line="276" w:lineRule="auto"/>
        <w:ind w:left="709"/>
        <w:rPr>
          <w:rFonts w:asciiTheme="majorHAnsi" w:hAnsiTheme="majorHAnsi" w:cs="Arial"/>
          <w:sz w:val="24"/>
          <w:szCs w:val="24"/>
        </w:rPr>
      </w:pPr>
    </w:p>
    <w:bookmarkEnd w:id="17"/>
    <w:tbl>
      <w:tblPr>
        <w:tblW w:w="0" w:type="auto"/>
        <w:jc w:val="center"/>
        <w:tblBorders>
          <w:bottom w:val="single" w:sz="4" w:space="0" w:color="auto"/>
        </w:tblBorders>
        <w:tblLook w:val="00A0" w:firstRow="1" w:lastRow="0" w:firstColumn="1" w:lastColumn="0" w:noHBand="0" w:noVBand="0"/>
      </w:tblPr>
      <w:tblGrid>
        <w:gridCol w:w="9072"/>
      </w:tblGrid>
      <w:tr w:rsidR="002C48FF" w:rsidRPr="002C48FF" w14:paraId="2F66C55C" w14:textId="77777777" w:rsidTr="00534BDE">
        <w:trPr>
          <w:jc w:val="center"/>
        </w:trPr>
        <w:tc>
          <w:tcPr>
            <w:tcW w:w="9072" w:type="dxa"/>
            <w:tcBorders>
              <w:bottom w:val="single" w:sz="4" w:space="0" w:color="auto"/>
            </w:tcBorders>
            <w:shd w:val="clear" w:color="auto" w:fill="D9D9D9" w:themeFill="background1" w:themeFillShade="D9"/>
          </w:tcPr>
          <w:p w14:paraId="4D8EA666" w14:textId="77777777" w:rsidR="00D9784D" w:rsidRPr="002C48FF" w:rsidRDefault="00D9784D" w:rsidP="00627C7D">
            <w:pPr>
              <w:suppressAutoHyphens/>
              <w:spacing w:line="276" w:lineRule="auto"/>
              <w:contextualSpacing/>
              <w:jc w:val="center"/>
              <w:textAlignment w:val="baseline"/>
              <w:rPr>
                <w:rFonts w:asciiTheme="majorHAnsi" w:hAnsiTheme="majorHAnsi"/>
                <w:sz w:val="26"/>
                <w:szCs w:val="26"/>
              </w:rPr>
            </w:pPr>
            <w:r w:rsidRPr="002C48FF">
              <w:rPr>
                <w:rFonts w:asciiTheme="majorHAnsi" w:hAnsiTheme="majorHAnsi"/>
                <w:b/>
              </w:rPr>
              <w:br w:type="page"/>
            </w:r>
            <w:r w:rsidRPr="002C48FF">
              <w:rPr>
                <w:rFonts w:asciiTheme="majorHAnsi" w:hAnsiTheme="majorHAnsi"/>
                <w:sz w:val="26"/>
                <w:szCs w:val="26"/>
              </w:rPr>
              <w:t>Rozdział 12</w:t>
            </w:r>
          </w:p>
          <w:p w14:paraId="7492662D" w14:textId="77777777" w:rsidR="00D9784D" w:rsidRPr="002C48FF" w:rsidRDefault="00D9784D" w:rsidP="00627C7D">
            <w:pPr>
              <w:suppressAutoHyphens/>
              <w:spacing w:line="276" w:lineRule="auto"/>
              <w:contextualSpacing/>
              <w:jc w:val="center"/>
              <w:textAlignment w:val="baseline"/>
              <w:rPr>
                <w:rFonts w:asciiTheme="majorHAnsi" w:hAnsiTheme="majorHAnsi"/>
              </w:rPr>
            </w:pPr>
            <w:r w:rsidRPr="002C48FF">
              <w:rPr>
                <w:rFonts w:asciiTheme="majorHAnsi" w:hAnsiTheme="majorHAnsi"/>
                <w:b/>
                <w:sz w:val="26"/>
                <w:szCs w:val="26"/>
              </w:rPr>
              <w:t>WYMAGANIA DOTYCZĄCE WADIUM</w:t>
            </w:r>
          </w:p>
        </w:tc>
      </w:tr>
    </w:tbl>
    <w:p w14:paraId="43CD2C45" w14:textId="3929CCB9" w:rsidR="00263EA6" w:rsidRPr="002C48FF" w:rsidRDefault="00D06A6D" w:rsidP="00627C7D">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r w:rsidRPr="002C48FF">
        <w:rPr>
          <w:rFonts w:asciiTheme="majorHAnsi" w:hAnsiTheme="majorHAnsi" w:cs="Arial"/>
          <w:bCs/>
          <w:vanish/>
          <w:sz w:val="24"/>
          <w:szCs w:val="24"/>
          <w:lang w:eastAsia="pl-PL"/>
        </w:rPr>
        <w:t xml:space="preserve">Zamawiajacy nie żada wniesienia wadium </w:t>
      </w:r>
    </w:p>
    <w:p w14:paraId="60DBDF20" w14:textId="77777777" w:rsidR="00263EA6" w:rsidRPr="002C48FF" w:rsidRDefault="00263EA6" w:rsidP="00263EA6">
      <w:pPr>
        <w:pStyle w:val="Kolorowalistaakcent11"/>
        <w:tabs>
          <w:tab w:val="left" w:pos="567"/>
        </w:tabs>
        <w:autoSpaceDE w:val="0"/>
        <w:autoSpaceDN w:val="0"/>
        <w:adjustRightInd w:val="0"/>
        <w:spacing w:before="0" w:after="0" w:line="276" w:lineRule="auto"/>
        <w:ind w:left="567"/>
        <w:rPr>
          <w:rFonts w:asciiTheme="majorHAnsi" w:hAnsiTheme="majorHAnsi" w:cs="Arial"/>
          <w:sz w:val="24"/>
          <w:szCs w:val="24"/>
        </w:rPr>
      </w:pPr>
    </w:p>
    <w:p w14:paraId="72CEF515" w14:textId="24F3512F" w:rsidR="00D9784D" w:rsidRPr="002C48FF" w:rsidRDefault="00263EA6" w:rsidP="00D06A6D">
      <w:pPr>
        <w:pStyle w:val="Akapitzlist"/>
        <w:widowControl w:val="0"/>
        <w:spacing w:line="276" w:lineRule="auto"/>
        <w:ind w:left="709"/>
        <w:outlineLvl w:val="3"/>
        <w:rPr>
          <w:rFonts w:asciiTheme="majorHAnsi" w:hAnsiTheme="majorHAnsi" w:cs="Arial"/>
          <w:sz w:val="24"/>
          <w:szCs w:val="24"/>
        </w:rPr>
      </w:pPr>
      <w:r w:rsidRPr="002C48FF">
        <w:rPr>
          <w:rFonts w:asciiTheme="majorHAnsi" w:hAnsiTheme="majorHAnsi" w:cs="Arial"/>
          <w:bCs/>
          <w:sz w:val="24"/>
          <w:szCs w:val="24"/>
        </w:rPr>
        <w:lastRenderedPageBreak/>
        <w:t>Wykonawca</w:t>
      </w:r>
      <w:r w:rsidR="00D06A6D" w:rsidRPr="002C48FF">
        <w:rPr>
          <w:rFonts w:asciiTheme="majorHAnsi" w:hAnsiTheme="majorHAnsi" w:cs="Arial"/>
          <w:bCs/>
          <w:sz w:val="24"/>
          <w:szCs w:val="24"/>
        </w:rPr>
        <w:t xml:space="preserve"> nie żąda wniesienia wadium w niniejszym postępowaniu.</w:t>
      </w:r>
      <w:r w:rsidRPr="002C48FF">
        <w:rPr>
          <w:rFonts w:asciiTheme="majorHAnsi" w:hAnsiTheme="majorHAnsi" w:cs="Arial"/>
          <w:bCs/>
          <w:sz w:val="24"/>
          <w:szCs w:val="24"/>
        </w:rPr>
        <w:t xml:space="preserve"> </w:t>
      </w:r>
    </w:p>
    <w:p w14:paraId="36B98F0B" w14:textId="77777777" w:rsidR="00E51C18" w:rsidRPr="002C48FF" w:rsidRDefault="00E51C18" w:rsidP="00E51C18">
      <w:pPr>
        <w:pStyle w:val="Kolorowalistaakcent11"/>
        <w:tabs>
          <w:tab w:val="left" w:pos="709"/>
        </w:tabs>
        <w:spacing w:line="276" w:lineRule="auto"/>
        <w:ind w:left="708"/>
        <w:rPr>
          <w:rFonts w:asciiTheme="majorHAnsi" w:hAnsiTheme="majorHAnsi" w:cs="Arial"/>
          <w:sz w:val="24"/>
          <w:szCs w:val="24"/>
        </w:rPr>
      </w:pPr>
    </w:p>
    <w:tbl>
      <w:tblPr>
        <w:tblW w:w="0" w:type="auto"/>
        <w:tblInd w:w="108" w:type="dxa"/>
        <w:tblBorders>
          <w:bottom w:val="single" w:sz="4" w:space="0" w:color="auto"/>
        </w:tblBorders>
        <w:tblLook w:val="00A0" w:firstRow="1" w:lastRow="0" w:firstColumn="1" w:lastColumn="0" w:noHBand="0" w:noVBand="0"/>
      </w:tblPr>
      <w:tblGrid>
        <w:gridCol w:w="8964"/>
      </w:tblGrid>
      <w:tr w:rsidR="002C48FF" w:rsidRPr="002C48FF" w14:paraId="5693E390" w14:textId="77777777" w:rsidTr="00C3698A">
        <w:tc>
          <w:tcPr>
            <w:tcW w:w="8964" w:type="dxa"/>
            <w:tcBorders>
              <w:bottom w:val="single" w:sz="4" w:space="0" w:color="auto"/>
            </w:tcBorders>
            <w:shd w:val="clear" w:color="auto" w:fill="D9D9D9" w:themeFill="background1" w:themeFillShade="D9"/>
          </w:tcPr>
          <w:p w14:paraId="089D226A" w14:textId="77777777" w:rsidR="00D9784D" w:rsidRPr="002C48FF" w:rsidRDefault="00D9784D" w:rsidP="00627C7D">
            <w:pPr>
              <w:suppressAutoHyphens/>
              <w:spacing w:line="276" w:lineRule="auto"/>
              <w:contextualSpacing/>
              <w:jc w:val="center"/>
              <w:textAlignment w:val="baseline"/>
              <w:rPr>
                <w:rFonts w:asciiTheme="majorHAnsi" w:hAnsiTheme="majorHAnsi"/>
                <w:sz w:val="26"/>
                <w:szCs w:val="26"/>
              </w:rPr>
            </w:pPr>
            <w:r w:rsidRPr="002C48FF">
              <w:rPr>
                <w:rFonts w:asciiTheme="majorHAnsi" w:hAnsiTheme="majorHAnsi"/>
                <w:b/>
              </w:rPr>
              <w:br w:type="page"/>
            </w:r>
            <w:r w:rsidRPr="002C48FF">
              <w:rPr>
                <w:rFonts w:asciiTheme="majorHAnsi" w:hAnsiTheme="majorHAnsi"/>
                <w:sz w:val="26"/>
                <w:szCs w:val="26"/>
              </w:rPr>
              <w:t>Rozdział 13</w:t>
            </w:r>
          </w:p>
          <w:p w14:paraId="0F3DF2AF" w14:textId="77777777" w:rsidR="00D9784D" w:rsidRPr="002C48FF" w:rsidRDefault="00D9784D" w:rsidP="00627C7D">
            <w:pPr>
              <w:suppressAutoHyphens/>
              <w:spacing w:line="276" w:lineRule="auto"/>
              <w:contextualSpacing/>
              <w:jc w:val="center"/>
              <w:textAlignment w:val="baseline"/>
              <w:rPr>
                <w:rFonts w:asciiTheme="majorHAnsi" w:hAnsiTheme="majorHAnsi"/>
              </w:rPr>
            </w:pPr>
            <w:r w:rsidRPr="002C48FF">
              <w:rPr>
                <w:rFonts w:asciiTheme="majorHAnsi" w:hAnsiTheme="majorHAnsi"/>
                <w:b/>
                <w:sz w:val="26"/>
                <w:szCs w:val="26"/>
              </w:rPr>
              <w:t>OPIS SPOSOBU PRZYGOTOWANIA OFERTY</w:t>
            </w:r>
          </w:p>
        </w:tc>
      </w:tr>
    </w:tbl>
    <w:p w14:paraId="6C00E74F" w14:textId="77777777" w:rsidR="0090113B" w:rsidRPr="002C48FF" w:rsidRDefault="0090113B" w:rsidP="0090113B">
      <w:pPr>
        <w:pStyle w:val="Akapitzlist"/>
        <w:widowControl w:val="0"/>
        <w:numPr>
          <w:ilvl w:val="1"/>
          <w:numId w:val="17"/>
        </w:numPr>
        <w:spacing w:line="276" w:lineRule="auto"/>
        <w:outlineLvl w:val="3"/>
        <w:rPr>
          <w:rFonts w:asciiTheme="majorHAnsi" w:hAnsiTheme="majorHAnsi" w:cstheme="majorHAnsi"/>
          <w:bCs/>
          <w:sz w:val="24"/>
          <w:szCs w:val="24"/>
        </w:rPr>
      </w:pPr>
      <w:r w:rsidRPr="002C48FF">
        <w:rPr>
          <w:rFonts w:asciiTheme="majorHAnsi" w:hAnsiTheme="majorHAnsi" w:cstheme="majorHAnsi"/>
          <w:b/>
          <w:bCs/>
          <w:sz w:val="24"/>
          <w:szCs w:val="24"/>
        </w:rPr>
        <w:t>Każdy Wykonawca może złożyć jedną ofertę</w:t>
      </w:r>
      <w:r w:rsidRPr="002C48FF">
        <w:rPr>
          <w:rFonts w:asciiTheme="majorHAnsi" w:hAnsiTheme="majorHAnsi" w:cstheme="majorHAnsi"/>
          <w:bCs/>
          <w:sz w:val="24"/>
          <w:szCs w:val="24"/>
        </w:rPr>
        <w:t>. Złożenie więcej niż jednej oferty spowoduje odrzucenie wszystkich ofert złożonych przez Wykonawcę</w:t>
      </w:r>
    </w:p>
    <w:p w14:paraId="79B6A101" w14:textId="1C9AD280" w:rsidR="0090113B" w:rsidRPr="002C48FF" w:rsidRDefault="0090113B" w:rsidP="0090113B">
      <w:pPr>
        <w:pStyle w:val="Akapitzlist"/>
        <w:widowControl w:val="0"/>
        <w:numPr>
          <w:ilvl w:val="1"/>
          <w:numId w:val="17"/>
        </w:numPr>
        <w:spacing w:line="276" w:lineRule="auto"/>
        <w:outlineLvl w:val="3"/>
        <w:rPr>
          <w:rFonts w:asciiTheme="majorHAnsi" w:hAnsiTheme="majorHAnsi" w:cstheme="majorHAnsi"/>
          <w:sz w:val="24"/>
          <w:szCs w:val="24"/>
        </w:rPr>
      </w:pPr>
      <w:r w:rsidRPr="002C48FF">
        <w:rPr>
          <w:rFonts w:asciiTheme="majorHAnsi" w:hAnsiTheme="majorHAnsi" w:cstheme="majorHAnsi"/>
          <w:b/>
          <w:sz w:val="24"/>
          <w:szCs w:val="24"/>
        </w:rPr>
        <w:t xml:space="preserve">Ofertę </w:t>
      </w:r>
      <w:r w:rsidRPr="002C48FF">
        <w:rPr>
          <w:rFonts w:asciiTheme="majorHAnsi" w:hAnsiTheme="majorHAnsi" w:cstheme="majorHAnsi"/>
          <w:b/>
          <w:sz w:val="24"/>
          <w:szCs w:val="24"/>
          <w:shd w:val="clear" w:color="auto" w:fill="FFFFFF"/>
        </w:rPr>
        <w:t xml:space="preserve">składa się, </w:t>
      </w:r>
      <w:r w:rsidRPr="002C48FF">
        <w:rPr>
          <w:rFonts w:asciiTheme="majorHAnsi" w:hAnsiTheme="majorHAnsi" w:cstheme="majorHAnsi"/>
          <w:b/>
          <w:sz w:val="24"/>
          <w:szCs w:val="24"/>
          <w:u w:val="single"/>
          <w:shd w:val="clear" w:color="auto" w:fill="FFFFFF"/>
        </w:rPr>
        <w:t>pod rygorem nieważności</w:t>
      </w:r>
      <w:r w:rsidRPr="002C48FF">
        <w:rPr>
          <w:rFonts w:asciiTheme="majorHAnsi" w:hAnsiTheme="majorHAnsi" w:cstheme="majorHAnsi"/>
          <w:b/>
          <w:sz w:val="24"/>
          <w:szCs w:val="24"/>
          <w:shd w:val="clear" w:color="auto" w:fill="FFFFFF"/>
        </w:rPr>
        <w:t>, w formie elektronicznej lub w postaci elektronicznej opatrzonej podpisem zaufanym lub podpisem osobistym</w:t>
      </w:r>
      <w:r w:rsidRPr="002C48FF">
        <w:rPr>
          <w:rFonts w:asciiTheme="majorHAnsi" w:hAnsiTheme="majorHAnsi" w:cstheme="majorHAnsi"/>
          <w:sz w:val="24"/>
          <w:szCs w:val="24"/>
          <w:shd w:val="clear" w:color="auto" w:fill="FFFFFF"/>
        </w:rPr>
        <w:t xml:space="preserve"> w formatach danych określonych w przepisach wydanych na podstawie art. 18 ustawy z dnia 17 lutego 2005 r. o informatyzacji działalności podmiotów realizujących zadania publiczne (</w:t>
      </w:r>
      <w:proofErr w:type="spellStart"/>
      <w:r w:rsidR="00702CF8" w:rsidRPr="002C48FF">
        <w:rPr>
          <w:rFonts w:asciiTheme="majorHAnsi" w:hAnsiTheme="majorHAnsi" w:cstheme="majorHAnsi"/>
          <w:sz w:val="24"/>
          <w:szCs w:val="24"/>
          <w:shd w:val="clear" w:color="auto" w:fill="FFFFFF"/>
        </w:rPr>
        <w:t>t.j</w:t>
      </w:r>
      <w:proofErr w:type="spellEnd"/>
      <w:r w:rsidR="00702CF8" w:rsidRPr="002C48FF">
        <w:rPr>
          <w:rFonts w:asciiTheme="majorHAnsi" w:hAnsiTheme="majorHAnsi" w:cstheme="majorHAnsi"/>
          <w:sz w:val="24"/>
          <w:szCs w:val="24"/>
          <w:shd w:val="clear" w:color="auto" w:fill="FFFFFF"/>
        </w:rPr>
        <w:t>. Dz. U. z 2025 r. poz. 1006</w:t>
      </w:r>
      <w:r w:rsidRPr="002C48FF">
        <w:rPr>
          <w:rFonts w:asciiTheme="majorHAnsi" w:hAnsiTheme="majorHAnsi" w:cstheme="majorHAnsi"/>
          <w:sz w:val="24"/>
          <w:szCs w:val="24"/>
          <w:shd w:val="clear" w:color="auto" w:fill="FFFFFF"/>
        </w:rPr>
        <w:t xml:space="preserve">), z zastrzeżeniem formatów, o których mowa w art. 66 ust. 1 ustawy </w:t>
      </w:r>
      <w:proofErr w:type="spellStart"/>
      <w:r w:rsidRPr="002C48FF">
        <w:rPr>
          <w:rFonts w:asciiTheme="majorHAnsi" w:hAnsiTheme="majorHAnsi" w:cstheme="majorHAnsi"/>
          <w:sz w:val="24"/>
          <w:szCs w:val="24"/>
          <w:shd w:val="clear" w:color="auto" w:fill="FFFFFF"/>
        </w:rPr>
        <w:t>Pzp</w:t>
      </w:r>
      <w:proofErr w:type="spellEnd"/>
      <w:r w:rsidRPr="002C48FF">
        <w:rPr>
          <w:rFonts w:asciiTheme="majorHAnsi" w:hAnsiTheme="majorHAnsi" w:cstheme="majorHAnsi"/>
          <w:sz w:val="24"/>
          <w:szCs w:val="24"/>
          <w:shd w:val="clear" w:color="auto" w:fill="FFFFFF"/>
        </w:rPr>
        <w:t>, z uwzględnieniem rodzaju przekazywanych danych.</w:t>
      </w:r>
    </w:p>
    <w:p w14:paraId="6E4BA55D" w14:textId="77777777" w:rsidR="0090113B" w:rsidRPr="002C48FF" w:rsidRDefault="0090113B" w:rsidP="0090113B">
      <w:pPr>
        <w:pStyle w:val="Akapitzlist"/>
        <w:widowControl w:val="0"/>
        <w:numPr>
          <w:ilvl w:val="1"/>
          <w:numId w:val="17"/>
        </w:numPr>
        <w:spacing w:line="276" w:lineRule="auto"/>
        <w:outlineLvl w:val="3"/>
        <w:rPr>
          <w:rFonts w:asciiTheme="majorHAnsi" w:hAnsiTheme="majorHAnsi" w:cstheme="majorHAnsi"/>
          <w:sz w:val="24"/>
          <w:szCs w:val="24"/>
        </w:rPr>
      </w:pPr>
      <w:r w:rsidRPr="002C48FF">
        <w:rPr>
          <w:rFonts w:asciiTheme="majorHAnsi" w:hAnsiTheme="majorHAnsi" w:cstheme="majorHAnsi"/>
          <w:sz w:val="24"/>
          <w:szCs w:val="24"/>
        </w:rPr>
        <w:t xml:space="preserve">Sposób złożenia oferty w tym zaszyfrowania oferty opisany został w Instrukcji użytkownika Wykonawca zobowiązany jest do zapoznania się z treścią ww. Instrukcji przed złożeniem oferty. Składając ofertę Wykonawca akceptuje treść ww. Instrukcji. </w:t>
      </w:r>
    </w:p>
    <w:p w14:paraId="6713C051" w14:textId="77777777" w:rsidR="0090113B" w:rsidRPr="002C48FF" w:rsidRDefault="0090113B" w:rsidP="0090113B">
      <w:pPr>
        <w:pStyle w:val="Akapitzlist"/>
        <w:widowControl w:val="0"/>
        <w:numPr>
          <w:ilvl w:val="1"/>
          <w:numId w:val="17"/>
        </w:numPr>
        <w:spacing w:line="276" w:lineRule="auto"/>
        <w:outlineLvl w:val="3"/>
        <w:rPr>
          <w:rFonts w:asciiTheme="majorHAnsi" w:hAnsiTheme="majorHAnsi" w:cstheme="majorHAnsi"/>
          <w:bCs/>
          <w:sz w:val="24"/>
          <w:szCs w:val="24"/>
        </w:rPr>
      </w:pPr>
      <w:r w:rsidRPr="002C48FF">
        <w:rPr>
          <w:rFonts w:asciiTheme="majorHAnsi" w:hAnsiTheme="majorHAnsi" w:cstheme="majorHAnsi"/>
          <w:bCs/>
          <w:sz w:val="24"/>
          <w:szCs w:val="24"/>
        </w:rPr>
        <w:t>Oferta musi zawierać następujące oświadczenia i dokumenty:</w:t>
      </w:r>
    </w:p>
    <w:p w14:paraId="7BC5D40A" w14:textId="77777777" w:rsidR="0090113B" w:rsidRPr="002C48FF" w:rsidRDefault="0090113B" w:rsidP="0090113B">
      <w:pPr>
        <w:pStyle w:val="Akapitzlist"/>
        <w:widowControl w:val="0"/>
        <w:numPr>
          <w:ilvl w:val="0"/>
          <w:numId w:val="25"/>
        </w:numPr>
        <w:spacing w:line="276" w:lineRule="auto"/>
        <w:ind w:left="993" w:hanging="284"/>
        <w:outlineLvl w:val="3"/>
        <w:rPr>
          <w:rFonts w:asciiTheme="majorHAnsi" w:hAnsiTheme="majorHAnsi" w:cstheme="majorHAnsi"/>
          <w:bCs/>
          <w:sz w:val="24"/>
          <w:szCs w:val="24"/>
        </w:rPr>
      </w:pPr>
      <w:r w:rsidRPr="002C48FF">
        <w:rPr>
          <w:rFonts w:asciiTheme="majorHAnsi" w:hAnsiTheme="majorHAnsi" w:cstheme="majorHAnsi"/>
          <w:b/>
          <w:bCs/>
          <w:sz w:val="24"/>
          <w:szCs w:val="24"/>
        </w:rPr>
        <w:t xml:space="preserve">Formularz ofertowy </w:t>
      </w:r>
      <w:r w:rsidRPr="002C48FF">
        <w:rPr>
          <w:rFonts w:asciiTheme="majorHAnsi" w:hAnsiTheme="majorHAnsi" w:cstheme="majorHAnsi"/>
          <w:bCs/>
          <w:sz w:val="24"/>
          <w:szCs w:val="24"/>
        </w:rPr>
        <w:t>.</w:t>
      </w:r>
    </w:p>
    <w:p w14:paraId="6F64840F" w14:textId="77777777" w:rsidR="0090113B" w:rsidRPr="002C48FF" w:rsidRDefault="0090113B" w:rsidP="0090113B">
      <w:pPr>
        <w:pStyle w:val="Akapitzlist"/>
        <w:widowControl w:val="0"/>
        <w:numPr>
          <w:ilvl w:val="0"/>
          <w:numId w:val="25"/>
        </w:numPr>
        <w:spacing w:line="276" w:lineRule="auto"/>
        <w:ind w:left="993" w:hanging="284"/>
        <w:outlineLvl w:val="3"/>
        <w:rPr>
          <w:rFonts w:asciiTheme="majorHAnsi" w:hAnsiTheme="majorHAnsi" w:cstheme="majorHAnsi"/>
          <w:bCs/>
          <w:sz w:val="24"/>
          <w:szCs w:val="24"/>
        </w:rPr>
      </w:pPr>
      <w:r w:rsidRPr="002C48FF">
        <w:rPr>
          <w:rFonts w:asciiTheme="majorHAnsi" w:hAnsiTheme="majorHAnsi" w:cstheme="majorHAnsi"/>
          <w:b/>
          <w:bCs/>
          <w:sz w:val="24"/>
          <w:szCs w:val="24"/>
        </w:rPr>
        <w:t>Oświadczenia, o których mowa w rozdziale 8.1 SWZ</w:t>
      </w:r>
      <w:r w:rsidRPr="002C48FF">
        <w:rPr>
          <w:rFonts w:asciiTheme="majorHAnsi" w:hAnsiTheme="majorHAnsi" w:cstheme="majorHAnsi"/>
          <w:bCs/>
          <w:sz w:val="24"/>
          <w:szCs w:val="24"/>
        </w:rPr>
        <w:t>;</w:t>
      </w:r>
    </w:p>
    <w:p w14:paraId="7E2B1A2C" w14:textId="77777777" w:rsidR="0090113B" w:rsidRPr="002C48FF" w:rsidRDefault="0090113B" w:rsidP="0090113B">
      <w:pPr>
        <w:pStyle w:val="Akapitzlist"/>
        <w:widowControl w:val="0"/>
        <w:numPr>
          <w:ilvl w:val="0"/>
          <w:numId w:val="25"/>
        </w:numPr>
        <w:spacing w:line="276" w:lineRule="auto"/>
        <w:ind w:left="993" w:hanging="284"/>
        <w:outlineLvl w:val="3"/>
        <w:rPr>
          <w:rFonts w:asciiTheme="majorHAnsi" w:hAnsiTheme="majorHAnsi" w:cstheme="majorHAnsi"/>
          <w:bCs/>
          <w:sz w:val="24"/>
          <w:szCs w:val="24"/>
        </w:rPr>
      </w:pPr>
      <w:r w:rsidRPr="002C48FF">
        <w:rPr>
          <w:rFonts w:asciiTheme="majorHAnsi" w:hAnsiTheme="majorHAnsi" w:cstheme="majorHAnsi"/>
          <w:b/>
          <w:sz w:val="24"/>
          <w:szCs w:val="24"/>
        </w:rPr>
        <w:t>Oświadczenie, o którym mowa w rozdziale 8.2 SWZ</w:t>
      </w:r>
      <w:r w:rsidRPr="002C48FF">
        <w:rPr>
          <w:rFonts w:asciiTheme="majorHAnsi" w:hAnsiTheme="majorHAnsi" w:cstheme="majorHAnsi"/>
          <w:bCs/>
          <w:sz w:val="24"/>
          <w:szCs w:val="24"/>
        </w:rPr>
        <w:t xml:space="preserve"> </w:t>
      </w:r>
      <w:r w:rsidRPr="002C48FF">
        <w:rPr>
          <w:rFonts w:asciiTheme="majorHAnsi" w:hAnsiTheme="majorHAnsi" w:cstheme="majorHAnsi"/>
          <w:b/>
          <w:bCs/>
          <w:i/>
          <w:sz w:val="24"/>
          <w:szCs w:val="24"/>
          <w:lang w:eastAsia="en-US"/>
        </w:rPr>
        <w:t>(jeżeli dotyczy)</w:t>
      </w:r>
      <w:r w:rsidRPr="002C48FF">
        <w:rPr>
          <w:rFonts w:asciiTheme="majorHAnsi" w:hAnsiTheme="majorHAnsi" w:cstheme="majorHAnsi"/>
          <w:bCs/>
          <w:sz w:val="24"/>
          <w:szCs w:val="24"/>
        </w:rPr>
        <w:t>,</w:t>
      </w:r>
    </w:p>
    <w:p w14:paraId="56980B62" w14:textId="772F5014" w:rsidR="0090113B" w:rsidRPr="002C48FF" w:rsidRDefault="0090113B" w:rsidP="0090113B">
      <w:pPr>
        <w:pStyle w:val="Akapitzlist"/>
        <w:widowControl w:val="0"/>
        <w:numPr>
          <w:ilvl w:val="0"/>
          <w:numId w:val="25"/>
        </w:numPr>
        <w:spacing w:line="276" w:lineRule="auto"/>
        <w:ind w:left="993" w:hanging="284"/>
        <w:outlineLvl w:val="3"/>
        <w:rPr>
          <w:rFonts w:asciiTheme="majorHAnsi" w:hAnsiTheme="majorHAnsi" w:cstheme="majorHAnsi"/>
          <w:bCs/>
          <w:sz w:val="24"/>
          <w:szCs w:val="24"/>
        </w:rPr>
      </w:pPr>
      <w:r w:rsidRPr="002C48FF">
        <w:rPr>
          <w:rFonts w:asciiTheme="majorHAnsi" w:hAnsiTheme="majorHAnsi" w:cstheme="majorHAnsi"/>
          <w:b/>
          <w:bCs/>
          <w:sz w:val="24"/>
          <w:szCs w:val="24"/>
          <w:lang w:eastAsia="en-US"/>
        </w:rPr>
        <w:t>Zobowiązanie lub inne dokumenty</w:t>
      </w:r>
      <w:r w:rsidRPr="002C48FF">
        <w:rPr>
          <w:rFonts w:asciiTheme="majorHAnsi" w:hAnsiTheme="majorHAnsi" w:cstheme="majorHAnsi"/>
          <w:b/>
          <w:sz w:val="24"/>
          <w:szCs w:val="24"/>
          <w:lang w:eastAsia="en-US"/>
        </w:rPr>
        <w:t>, o których mowa w pkt 4.</w:t>
      </w:r>
      <w:r w:rsidR="00702CF8" w:rsidRPr="002C48FF">
        <w:rPr>
          <w:rFonts w:asciiTheme="majorHAnsi" w:hAnsiTheme="majorHAnsi" w:cstheme="majorHAnsi"/>
          <w:b/>
          <w:sz w:val="24"/>
          <w:szCs w:val="24"/>
          <w:lang w:eastAsia="en-US"/>
        </w:rPr>
        <w:t>4</w:t>
      </w:r>
      <w:r w:rsidRPr="002C48FF">
        <w:rPr>
          <w:rFonts w:asciiTheme="majorHAnsi" w:hAnsiTheme="majorHAnsi" w:cstheme="majorHAnsi"/>
          <w:b/>
          <w:sz w:val="24"/>
          <w:szCs w:val="24"/>
          <w:lang w:eastAsia="en-US"/>
        </w:rPr>
        <w:t>. i 9.4 SWZ</w:t>
      </w:r>
      <w:r w:rsidRPr="002C48FF">
        <w:rPr>
          <w:rFonts w:asciiTheme="majorHAnsi" w:hAnsiTheme="majorHAnsi" w:cstheme="majorHAnsi"/>
          <w:bCs/>
          <w:sz w:val="24"/>
          <w:szCs w:val="24"/>
          <w:lang w:eastAsia="en-US"/>
        </w:rPr>
        <w:t xml:space="preserve"> </w:t>
      </w:r>
      <w:r w:rsidRPr="002C48FF">
        <w:rPr>
          <w:rFonts w:asciiTheme="majorHAnsi" w:hAnsiTheme="majorHAnsi" w:cstheme="majorHAnsi"/>
          <w:b/>
          <w:bCs/>
          <w:i/>
          <w:sz w:val="24"/>
          <w:szCs w:val="24"/>
          <w:lang w:eastAsia="en-US"/>
        </w:rPr>
        <w:t>(jeżeli dotyczy)</w:t>
      </w:r>
      <w:r w:rsidRPr="002C48FF">
        <w:rPr>
          <w:rFonts w:asciiTheme="majorHAnsi" w:hAnsiTheme="majorHAnsi" w:cstheme="majorHAnsi"/>
          <w:bCs/>
          <w:i/>
          <w:sz w:val="24"/>
          <w:szCs w:val="24"/>
          <w:lang w:eastAsia="en-US"/>
        </w:rPr>
        <w:t>.</w:t>
      </w:r>
    </w:p>
    <w:p w14:paraId="21F9A31E" w14:textId="77777777" w:rsidR="0090113B" w:rsidRPr="002C48FF" w:rsidRDefault="0090113B" w:rsidP="0090113B">
      <w:pPr>
        <w:pStyle w:val="Akapitzlist"/>
        <w:widowControl w:val="0"/>
        <w:numPr>
          <w:ilvl w:val="0"/>
          <w:numId w:val="25"/>
        </w:numPr>
        <w:spacing w:line="276" w:lineRule="auto"/>
        <w:ind w:left="993" w:hanging="284"/>
        <w:outlineLvl w:val="3"/>
        <w:rPr>
          <w:rFonts w:asciiTheme="majorHAnsi" w:hAnsiTheme="majorHAnsi" w:cstheme="majorHAnsi"/>
          <w:bCs/>
          <w:sz w:val="24"/>
          <w:szCs w:val="24"/>
        </w:rPr>
      </w:pPr>
      <w:r w:rsidRPr="002C48FF">
        <w:rPr>
          <w:rFonts w:asciiTheme="majorHAnsi" w:hAnsiTheme="majorHAnsi" w:cstheme="majorHAnsi"/>
          <w:b/>
          <w:bCs/>
          <w:sz w:val="24"/>
          <w:szCs w:val="24"/>
          <w:lang w:eastAsia="en-US"/>
        </w:rPr>
        <w:t xml:space="preserve">Potwierdzenie umocowania do działania w imieniu Wykonawcy </w:t>
      </w:r>
      <w:r w:rsidRPr="002C48FF">
        <w:rPr>
          <w:rFonts w:asciiTheme="majorHAnsi" w:hAnsiTheme="majorHAnsi" w:cstheme="majorHAnsi"/>
          <w:b/>
          <w:bCs/>
          <w:sz w:val="24"/>
          <w:szCs w:val="24"/>
        </w:rPr>
        <w:t>lub podmiotu udostępniającego zasoby</w:t>
      </w:r>
      <w:r w:rsidRPr="002C48FF">
        <w:rPr>
          <w:rFonts w:asciiTheme="majorHAnsi" w:hAnsiTheme="majorHAnsi" w:cstheme="majorHAnsi"/>
          <w:b/>
          <w:bCs/>
          <w:sz w:val="24"/>
          <w:szCs w:val="24"/>
          <w:lang w:eastAsia="en-US"/>
        </w:rPr>
        <w:t>:</w:t>
      </w:r>
    </w:p>
    <w:p w14:paraId="00F37AB0" w14:textId="77777777" w:rsidR="0090113B" w:rsidRPr="002C48FF" w:rsidRDefault="0090113B" w:rsidP="0090113B">
      <w:pPr>
        <w:pStyle w:val="Akapitzlist"/>
        <w:widowControl w:val="0"/>
        <w:numPr>
          <w:ilvl w:val="0"/>
          <w:numId w:val="41"/>
        </w:numPr>
        <w:spacing w:line="276" w:lineRule="auto"/>
        <w:outlineLvl w:val="3"/>
        <w:rPr>
          <w:rFonts w:asciiTheme="majorHAnsi" w:hAnsiTheme="majorHAnsi" w:cstheme="majorHAnsi"/>
          <w:b/>
          <w:bCs/>
          <w:sz w:val="24"/>
          <w:szCs w:val="24"/>
          <w:lang w:eastAsia="en-US"/>
        </w:rPr>
      </w:pPr>
      <w:r w:rsidRPr="002C48FF">
        <w:rPr>
          <w:rFonts w:asciiTheme="majorHAnsi" w:hAnsiTheme="majorHAnsi" w:cstheme="majorHAnsi"/>
          <w:sz w:val="24"/>
          <w:szCs w:val="24"/>
          <w:lang w:eastAsia="en-US"/>
        </w:rPr>
        <w:t>Zamawiający w</w:t>
      </w:r>
      <w:r w:rsidRPr="002C48FF">
        <w:rPr>
          <w:rFonts w:asciiTheme="majorHAnsi" w:hAnsiTheme="majorHAnsi" w:cstheme="majorHAnsi"/>
          <w:b/>
          <w:bCs/>
          <w:sz w:val="24"/>
          <w:szCs w:val="24"/>
          <w:lang w:eastAsia="en-US"/>
        </w:rPr>
        <w:t xml:space="preserve"> </w:t>
      </w:r>
      <w:r w:rsidRPr="002C48FF">
        <w:rPr>
          <w:rFonts w:asciiTheme="majorHAnsi" w:hAnsiTheme="majorHAnsi" w:cstheme="majorHAnsi"/>
          <w:sz w:val="24"/>
          <w:szCs w:val="24"/>
        </w:rPr>
        <w:t>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p>
    <w:p w14:paraId="17B65BAD" w14:textId="77777777" w:rsidR="0090113B" w:rsidRPr="002C48FF" w:rsidRDefault="0090113B" w:rsidP="0090113B">
      <w:pPr>
        <w:pStyle w:val="Akapitzlist"/>
        <w:widowControl w:val="0"/>
        <w:numPr>
          <w:ilvl w:val="0"/>
          <w:numId w:val="41"/>
        </w:numPr>
        <w:spacing w:line="276" w:lineRule="auto"/>
        <w:outlineLvl w:val="3"/>
        <w:rPr>
          <w:rFonts w:asciiTheme="majorHAnsi" w:hAnsiTheme="majorHAnsi" w:cstheme="majorHAnsi"/>
          <w:b/>
          <w:bCs/>
          <w:sz w:val="24"/>
          <w:szCs w:val="24"/>
          <w:lang w:eastAsia="en-US"/>
        </w:rPr>
      </w:pPr>
      <w:r w:rsidRPr="002C48FF">
        <w:rPr>
          <w:rFonts w:asciiTheme="majorHAnsi" w:hAnsiTheme="majorHAnsi" w:cstheme="majorHAnsi"/>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49E7B5FE" w14:textId="77777777" w:rsidR="0090113B" w:rsidRPr="002C48FF" w:rsidRDefault="0090113B" w:rsidP="0090113B">
      <w:pPr>
        <w:pStyle w:val="Akapitzlist"/>
        <w:widowControl w:val="0"/>
        <w:numPr>
          <w:ilvl w:val="0"/>
          <w:numId w:val="41"/>
        </w:numPr>
        <w:spacing w:line="276" w:lineRule="auto"/>
        <w:outlineLvl w:val="3"/>
        <w:rPr>
          <w:rFonts w:asciiTheme="majorHAnsi" w:hAnsiTheme="majorHAnsi" w:cstheme="majorHAnsi"/>
          <w:b/>
          <w:bCs/>
          <w:sz w:val="24"/>
          <w:szCs w:val="24"/>
          <w:lang w:eastAsia="en-US"/>
        </w:rPr>
      </w:pPr>
      <w:r w:rsidRPr="002C48FF">
        <w:rPr>
          <w:rFonts w:asciiTheme="majorHAnsi" w:hAnsiTheme="majorHAnsi" w:cstheme="majorHAnsi"/>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593DB4D1" w14:textId="77777777" w:rsidR="0090113B" w:rsidRPr="002C48FF" w:rsidRDefault="0090113B" w:rsidP="0090113B">
      <w:pPr>
        <w:pStyle w:val="Akapitzlist"/>
        <w:widowControl w:val="0"/>
        <w:numPr>
          <w:ilvl w:val="0"/>
          <w:numId w:val="25"/>
        </w:numPr>
        <w:spacing w:line="276" w:lineRule="auto"/>
        <w:ind w:left="993" w:hanging="284"/>
        <w:outlineLvl w:val="3"/>
        <w:rPr>
          <w:rFonts w:asciiTheme="majorHAnsi" w:hAnsiTheme="majorHAnsi" w:cstheme="majorHAnsi"/>
          <w:bCs/>
          <w:sz w:val="24"/>
          <w:szCs w:val="24"/>
        </w:rPr>
      </w:pPr>
      <w:r w:rsidRPr="002C48FF">
        <w:rPr>
          <w:rFonts w:asciiTheme="majorHAnsi" w:hAnsiTheme="majorHAnsi" w:cstheme="majorHAnsi"/>
          <w:b/>
          <w:bCs/>
          <w:sz w:val="24"/>
          <w:szCs w:val="24"/>
          <w:lang w:eastAsia="en-US"/>
        </w:rPr>
        <w:t xml:space="preserve">Pełnomocnictwo </w:t>
      </w:r>
      <w:r w:rsidRPr="002C48FF">
        <w:rPr>
          <w:rFonts w:asciiTheme="majorHAnsi" w:hAnsiTheme="majorHAnsi" w:cstheme="majorHAnsi"/>
          <w:sz w:val="24"/>
          <w:szCs w:val="24"/>
          <w:shd w:val="clear" w:color="auto" w:fill="FFFFFF"/>
        </w:rPr>
        <w:t xml:space="preserve">do reprezentowania wykonawców wspólnie ubiegających się o udzielenie zamówienia w postępowaniu o udzielenie zamówienia albo do reprezentowania ich w postępowaniu i zawarcia umowy w sprawie zamówienia </w:t>
      </w:r>
      <w:r w:rsidRPr="002C48FF">
        <w:rPr>
          <w:rFonts w:asciiTheme="majorHAnsi" w:hAnsiTheme="majorHAnsi" w:cstheme="majorHAnsi"/>
          <w:sz w:val="24"/>
          <w:szCs w:val="24"/>
          <w:shd w:val="clear" w:color="auto" w:fill="FFFFFF"/>
        </w:rPr>
        <w:lastRenderedPageBreak/>
        <w:t>publicznego</w:t>
      </w:r>
      <w:r w:rsidRPr="002C48FF">
        <w:rPr>
          <w:rFonts w:asciiTheme="majorHAnsi" w:hAnsiTheme="majorHAnsi" w:cstheme="majorHAnsi"/>
          <w:bCs/>
          <w:sz w:val="24"/>
          <w:szCs w:val="24"/>
          <w:lang w:eastAsia="en-US"/>
        </w:rPr>
        <w:t xml:space="preserve"> </w:t>
      </w:r>
      <w:r w:rsidRPr="002C48FF">
        <w:rPr>
          <w:rFonts w:asciiTheme="majorHAnsi" w:hAnsiTheme="majorHAnsi" w:cstheme="majorHAnsi"/>
          <w:b/>
          <w:bCs/>
          <w:i/>
          <w:sz w:val="24"/>
          <w:szCs w:val="24"/>
          <w:lang w:eastAsia="en-US"/>
        </w:rPr>
        <w:t>(jeżeli dotyczy)</w:t>
      </w:r>
      <w:r w:rsidRPr="002C48FF">
        <w:rPr>
          <w:rFonts w:asciiTheme="majorHAnsi" w:hAnsiTheme="majorHAnsi" w:cstheme="majorHAnsi"/>
          <w:bCs/>
          <w:sz w:val="24"/>
          <w:szCs w:val="24"/>
          <w:lang w:eastAsia="en-US"/>
        </w:rPr>
        <w:t>.</w:t>
      </w:r>
    </w:p>
    <w:p w14:paraId="2F4E8880" w14:textId="7A8A2A53" w:rsidR="0090113B" w:rsidRPr="002C48FF" w:rsidRDefault="0090113B" w:rsidP="0090113B">
      <w:pPr>
        <w:pStyle w:val="Akapitzlist"/>
        <w:widowControl w:val="0"/>
        <w:numPr>
          <w:ilvl w:val="1"/>
          <w:numId w:val="17"/>
        </w:numPr>
        <w:spacing w:line="276" w:lineRule="auto"/>
        <w:ind w:left="709"/>
        <w:outlineLvl w:val="3"/>
        <w:rPr>
          <w:rFonts w:asciiTheme="majorHAnsi" w:hAnsiTheme="majorHAnsi" w:cstheme="majorHAnsi"/>
          <w:bCs/>
          <w:sz w:val="24"/>
          <w:szCs w:val="24"/>
        </w:rPr>
      </w:pPr>
      <w:r w:rsidRPr="002C48FF">
        <w:rPr>
          <w:rFonts w:asciiTheme="majorHAnsi" w:hAnsiTheme="majorHAnsi" w:cstheme="majorHAnsi"/>
          <w:b/>
          <w:bCs/>
          <w:sz w:val="24"/>
          <w:szCs w:val="24"/>
        </w:rPr>
        <w:t>Pełnomocnictwo</w:t>
      </w:r>
      <w:r w:rsidRPr="002C48FF">
        <w:rPr>
          <w:rFonts w:asciiTheme="majorHAnsi" w:hAnsiTheme="majorHAnsi" w:cstheme="majorHAnsi"/>
          <w:sz w:val="24"/>
          <w:szCs w:val="24"/>
        </w:rPr>
        <w:t xml:space="preserve">, o którym mowa w rozdziale 13.4 pkt 5) lit c) i pkt 6) SWZ </w:t>
      </w:r>
      <w:r w:rsidRPr="002C48FF">
        <w:rPr>
          <w:rFonts w:asciiTheme="majorHAnsi" w:hAnsiTheme="majorHAnsi" w:cstheme="majorHAnsi"/>
          <w:sz w:val="24"/>
          <w:szCs w:val="24"/>
          <w:shd w:val="clear" w:color="auto" w:fill="FFFFFF"/>
        </w:rPr>
        <w:t xml:space="preserve">składa się, </w:t>
      </w:r>
      <w:r w:rsidRPr="002C48FF">
        <w:rPr>
          <w:rFonts w:asciiTheme="majorHAnsi" w:hAnsiTheme="majorHAnsi" w:cstheme="majorHAnsi"/>
          <w:b/>
          <w:bCs/>
          <w:sz w:val="24"/>
          <w:szCs w:val="24"/>
          <w:u w:val="single"/>
          <w:shd w:val="clear" w:color="auto" w:fill="FFFFFF"/>
        </w:rPr>
        <w:t>pod rygorem nieważności</w:t>
      </w:r>
      <w:r w:rsidRPr="002C48FF">
        <w:rPr>
          <w:rFonts w:asciiTheme="majorHAnsi" w:hAnsiTheme="majorHAnsi" w:cstheme="majorHAnsi"/>
          <w:b/>
          <w:bCs/>
          <w:sz w:val="24"/>
          <w:szCs w:val="24"/>
          <w:shd w:val="clear" w:color="auto" w:fill="FFFFFF"/>
        </w:rPr>
        <w:t xml:space="preserve"> w formie elektronicznej lub w postaci elektronicznej opatrzonej podpisem zaufanym lub podpisem osobistym lub w formie elektronicznej kopii poświadczonej za zgodność notarialnie</w:t>
      </w:r>
      <w:r w:rsidRPr="002C48FF">
        <w:rPr>
          <w:rFonts w:asciiTheme="majorHAnsi" w:hAnsiTheme="majorHAnsi" w:cstheme="majorHAnsi"/>
          <w:sz w:val="24"/>
          <w:szCs w:val="24"/>
          <w:shd w:val="clear" w:color="auto" w:fill="FFFFFF"/>
        </w:rPr>
        <w:t xml:space="preserve"> - w formatach danych określonych w przepisach wydanych na podstawie art. 18 ustawy z dnia 17 lutego 2005 r. o informatyzacji działalności podmiotów realizujących zadania publiczne (</w:t>
      </w:r>
      <w:proofErr w:type="spellStart"/>
      <w:r w:rsidRPr="002C48FF">
        <w:rPr>
          <w:rFonts w:asciiTheme="majorHAnsi" w:hAnsiTheme="majorHAnsi" w:cstheme="majorHAnsi"/>
          <w:sz w:val="24"/>
          <w:szCs w:val="24"/>
          <w:shd w:val="clear" w:color="auto" w:fill="FFFFFF"/>
        </w:rPr>
        <w:t>t.j</w:t>
      </w:r>
      <w:proofErr w:type="spellEnd"/>
      <w:r w:rsidRPr="002C48FF">
        <w:rPr>
          <w:rFonts w:asciiTheme="majorHAnsi" w:hAnsiTheme="majorHAnsi" w:cstheme="majorHAnsi"/>
          <w:sz w:val="24"/>
          <w:szCs w:val="24"/>
          <w:shd w:val="clear" w:color="auto" w:fill="FFFFFF"/>
        </w:rPr>
        <w:t xml:space="preserve">. Dz. U. z </w:t>
      </w:r>
      <w:r w:rsidR="001A5031" w:rsidRPr="002C48FF">
        <w:rPr>
          <w:rFonts w:asciiTheme="majorHAnsi" w:hAnsiTheme="majorHAnsi" w:cstheme="majorHAnsi"/>
          <w:sz w:val="24"/>
          <w:szCs w:val="24"/>
          <w:shd w:val="clear" w:color="auto" w:fill="FFFFFF"/>
        </w:rPr>
        <w:t>2025 r. poz. 1006</w:t>
      </w:r>
      <w:r w:rsidRPr="002C48FF">
        <w:rPr>
          <w:rFonts w:asciiTheme="majorHAnsi" w:hAnsiTheme="majorHAnsi" w:cstheme="majorHAnsi"/>
          <w:sz w:val="24"/>
          <w:szCs w:val="24"/>
          <w:shd w:val="clear" w:color="auto" w:fill="FFFFFF"/>
        </w:rPr>
        <w:t>), z zastrzeżeniem formatów, o których mowa w art. 66 ust. 1 ustawy, z uwzględnieniem rodzaju przekazywanych danych.</w:t>
      </w:r>
    </w:p>
    <w:p w14:paraId="72D7506B" w14:textId="77777777" w:rsidR="0090113B" w:rsidRPr="002C48FF" w:rsidRDefault="0090113B" w:rsidP="0090113B">
      <w:pPr>
        <w:pStyle w:val="Akapitzlist"/>
        <w:widowControl w:val="0"/>
        <w:numPr>
          <w:ilvl w:val="1"/>
          <w:numId w:val="17"/>
        </w:numPr>
        <w:spacing w:line="276" w:lineRule="auto"/>
        <w:ind w:left="709"/>
        <w:outlineLvl w:val="3"/>
        <w:rPr>
          <w:rFonts w:asciiTheme="majorHAnsi" w:hAnsiTheme="majorHAnsi" w:cstheme="majorHAnsi"/>
          <w:bCs/>
          <w:sz w:val="24"/>
          <w:szCs w:val="24"/>
        </w:rPr>
      </w:pPr>
      <w:r w:rsidRPr="002C48FF">
        <w:rPr>
          <w:rFonts w:asciiTheme="majorHAnsi" w:hAnsiTheme="majorHAnsi" w:cstheme="majorHAnsi"/>
          <w:bCs/>
          <w:sz w:val="24"/>
          <w:szCs w:val="24"/>
        </w:rPr>
        <w:t>Wykonawca w ofercie może zastrzec informacje stanowiące tajemnicę przedsiębiorstwa w rozumieniu ustawy z dnia 16 kwietnia 1993 r. o zwalczaniu nieuczciwej konkurencji (t. j. Dz. U. 2022 poz. 1233).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4935025F" w14:textId="77777777" w:rsidR="0090113B" w:rsidRPr="002C48FF" w:rsidRDefault="0090113B" w:rsidP="0090113B">
      <w:pPr>
        <w:pStyle w:val="Akapitzlist"/>
        <w:widowControl w:val="0"/>
        <w:spacing w:line="276" w:lineRule="auto"/>
        <w:ind w:left="709"/>
        <w:outlineLvl w:val="3"/>
        <w:rPr>
          <w:rFonts w:asciiTheme="majorHAnsi" w:hAnsiTheme="majorHAnsi" w:cstheme="majorHAnsi"/>
          <w:bCs/>
          <w:sz w:val="24"/>
          <w:szCs w:val="24"/>
          <w:u w:val="single"/>
        </w:rPr>
      </w:pPr>
      <w:r w:rsidRPr="002C48FF">
        <w:rPr>
          <w:rFonts w:asciiTheme="majorHAnsi" w:eastAsia="Calibri" w:hAnsiTheme="majorHAnsi" w:cstheme="majorHAnsi"/>
          <w:sz w:val="24"/>
          <w:szCs w:val="24"/>
          <w:u w:val="single"/>
        </w:rPr>
        <w:t>Wykonawca w szczególności nie może zastrzec w ofercie informacji:</w:t>
      </w:r>
    </w:p>
    <w:p w14:paraId="11A8C6C3" w14:textId="77777777" w:rsidR="0090113B" w:rsidRPr="002C48FF" w:rsidRDefault="0090113B" w:rsidP="0090113B">
      <w:pPr>
        <w:pStyle w:val="Akapitzlist"/>
        <w:numPr>
          <w:ilvl w:val="0"/>
          <w:numId w:val="29"/>
        </w:numPr>
        <w:spacing w:line="276" w:lineRule="auto"/>
        <w:ind w:left="1134" w:hanging="425"/>
        <w:rPr>
          <w:rFonts w:asciiTheme="majorHAnsi" w:eastAsia="Calibri" w:hAnsiTheme="majorHAnsi" w:cstheme="majorHAnsi"/>
          <w:sz w:val="24"/>
          <w:szCs w:val="24"/>
        </w:rPr>
      </w:pPr>
      <w:r w:rsidRPr="002C48FF">
        <w:rPr>
          <w:rFonts w:asciiTheme="majorHAnsi" w:eastAsia="Calibri" w:hAnsiTheme="majorHAnsi" w:cstheme="majorHAnsi"/>
          <w:sz w:val="24"/>
          <w:szCs w:val="24"/>
        </w:rPr>
        <w:t>odczytywanych podczas otwarcia ofert,</w:t>
      </w:r>
    </w:p>
    <w:p w14:paraId="12DDEEED" w14:textId="77777777" w:rsidR="0090113B" w:rsidRPr="002C48FF" w:rsidRDefault="0090113B" w:rsidP="0090113B">
      <w:pPr>
        <w:pStyle w:val="Akapitzlist"/>
        <w:numPr>
          <w:ilvl w:val="0"/>
          <w:numId w:val="29"/>
        </w:numPr>
        <w:spacing w:line="276" w:lineRule="auto"/>
        <w:ind w:left="1134" w:hanging="425"/>
        <w:rPr>
          <w:rFonts w:asciiTheme="majorHAnsi" w:eastAsia="Calibri" w:hAnsiTheme="majorHAnsi" w:cstheme="majorHAnsi"/>
          <w:sz w:val="24"/>
          <w:szCs w:val="24"/>
        </w:rPr>
      </w:pPr>
      <w:r w:rsidRPr="002C48FF">
        <w:rPr>
          <w:rFonts w:asciiTheme="majorHAnsi" w:eastAsia="Calibri" w:hAnsiTheme="majorHAnsi" w:cstheme="majorHAnsi"/>
          <w:sz w:val="24"/>
          <w:szCs w:val="24"/>
        </w:rPr>
        <w:t>które są jawne na mocy odrębnych przepisów,</w:t>
      </w:r>
    </w:p>
    <w:p w14:paraId="6723A388" w14:textId="77777777" w:rsidR="0090113B" w:rsidRPr="002C48FF" w:rsidRDefault="0090113B" w:rsidP="0090113B">
      <w:pPr>
        <w:pStyle w:val="Akapitzlist"/>
        <w:numPr>
          <w:ilvl w:val="0"/>
          <w:numId w:val="29"/>
        </w:numPr>
        <w:spacing w:line="276" w:lineRule="auto"/>
        <w:ind w:left="1134" w:hanging="425"/>
        <w:rPr>
          <w:rFonts w:asciiTheme="majorHAnsi" w:eastAsia="Calibri" w:hAnsiTheme="majorHAnsi" w:cstheme="majorHAnsi"/>
          <w:sz w:val="24"/>
          <w:szCs w:val="24"/>
        </w:rPr>
      </w:pPr>
      <w:r w:rsidRPr="002C48FF">
        <w:rPr>
          <w:rFonts w:asciiTheme="majorHAnsi" w:eastAsia="Calibri" w:hAnsiTheme="majorHAnsi" w:cstheme="majorHAnsi"/>
          <w:sz w:val="24"/>
          <w:szCs w:val="24"/>
        </w:rPr>
        <w:t>ceny jednostkowej stanowiącej podstawę wyliczenia ceny oferty.</w:t>
      </w:r>
    </w:p>
    <w:p w14:paraId="5D458367" w14:textId="185B70C2" w:rsidR="0090113B" w:rsidRPr="002C48FF" w:rsidRDefault="0090113B" w:rsidP="0090113B">
      <w:pPr>
        <w:pStyle w:val="Akapitzlist"/>
        <w:widowControl w:val="0"/>
        <w:numPr>
          <w:ilvl w:val="1"/>
          <w:numId w:val="17"/>
        </w:numPr>
        <w:spacing w:line="276" w:lineRule="auto"/>
        <w:ind w:left="709"/>
        <w:outlineLvl w:val="3"/>
        <w:rPr>
          <w:rFonts w:asciiTheme="majorHAnsi" w:hAnsiTheme="majorHAnsi" w:cstheme="majorHAnsi"/>
          <w:bCs/>
          <w:sz w:val="24"/>
          <w:szCs w:val="24"/>
        </w:rPr>
      </w:pPr>
      <w:r w:rsidRPr="002C48FF">
        <w:rPr>
          <w:rFonts w:asciiTheme="majorHAnsi" w:hAnsiTheme="majorHAnsi" w:cstheme="majorHAnsi"/>
          <w:bCs/>
          <w:sz w:val="24"/>
          <w:szCs w:val="24"/>
        </w:rPr>
        <w:t>Wszelkie informacje stanowiące tajemnicę przedsiębiorstwa w rozumieniu ustawy z dnia 16 kwietnia 1993 r. o zwalczaniu nieuczciwej konkurencji (tekst jedn. z 202</w:t>
      </w:r>
      <w:r w:rsidR="00EB4D0C" w:rsidRPr="002C48FF">
        <w:rPr>
          <w:rFonts w:asciiTheme="majorHAnsi" w:hAnsiTheme="majorHAnsi" w:cstheme="majorHAnsi"/>
          <w:bCs/>
          <w:sz w:val="24"/>
          <w:szCs w:val="24"/>
        </w:rPr>
        <w:t>2</w:t>
      </w:r>
      <w:r w:rsidRPr="002C48FF">
        <w:rPr>
          <w:rFonts w:asciiTheme="majorHAnsi" w:hAnsiTheme="majorHAnsi" w:cstheme="majorHAnsi"/>
          <w:bCs/>
          <w:sz w:val="24"/>
          <w:szCs w:val="24"/>
        </w:rPr>
        <w:t xml:space="preserve"> r. poz. 1</w:t>
      </w:r>
      <w:r w:rsidR="00EB4D0C" w:rsidRPr="002C48FF">
        <w:rPr>
          <w:rFonts w:asciiTheme="majorHAnsi" w:hAnsiTheme="majorHAnsi" w:cstheme="majorHAnsi"/>
          <w:bCs/>
          <w:sz w:val="24"/>
          <w:szCs w:val="24"/>
        </w:rPr>
        <w:t>233</w:t>
      </w:r>
      <w:r w:rsidRPr="002C48FF">
        <w:rPr>
          <w:rFonts w:asciiTheme="majorHAnsi" w:hAnsiTheme="majorHAnsi" w:cstheme="majorHAnsi"/>
          <w:bCs/>
          <w:sz w:val="24"/>
          <w:szCs w:val="24"/>
        </w:rPr>
        <w:t xml:space="preserve"> ze zm.), które Wykonawca zastrzeże jako tajemnicę przedsiębiorstwa, powinny zostać złożone w odpowiednio wydzielonym i oznaczonym pliku.</w:t>
      </w:r>
    </w:p>
    <w:p w14:paraId="028DE9CD" w14:textId="77777777" w:rsidR="00D77619" w:rsidRPr="002C48FF" w:rsidRDefault="00D77619" w:rsidP="00627C7D">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14:paraId="4BB6B0A5" w14:textId="77777777" w:rsidR="00C3698A" w:rsidRPr="002C48FF" w:rsidRDefault="00C3698A" w:rsidP="00C3698A">
      <w:pPr>
        <w:pStyle w:val="Akapitzlist"/>
        <w:widowControl w:val="0"/>
        <w:spacing w:line="276" w:lineRule="auto"/>
        <w:ind w:left="500"/>
        <w:outlineLvl w:val="3"/>
        <w:rPr>
          <w:rFonts w:asciiTheme="majorHAnsi" w:hAnsiTheme="majorHAnsi" w:cs="Arial"/>
          <w:bCs/>
          <w:sz w:val="24"/>
          <w:szCs w:val="24"/>
        </w:rPr>
      </w:pPr>
    </w:p>
    <w:tbl>
      <w:tblPr>
        <w:tblW w:w="0" w:type="auto"/>
        <w:tblInd w:w="108" w:type="dxa"/>
        <w:tblBorders>
          <w:bottom w:val="single" w:sz="4" w:space="0" w:color="auto"/>
        </w:tblBorders>
        <w:tblLook w:val="00A0" w:firstRow="1" w:lastRow="0" w:firstColumn="1" w:lastColumn="0" w:noHBand="0" w:noVBand="0"/>
      </w:tblPr>
      <w:tblGrid>
        <w:gridCol w:w="8964"/>
      </w:tblGrid>
      <w:tr w:rsidR="00D9784D" w:rsidRPr="002C48FF" w14:paraId="21E381E5" w14:textId="77777777" w:rsidTr="00C3698A">
        <w:tc>
          <w:tcPr>
            <w:tcW w:w="8964" w:type="dxa"/>
            <w:tcBorders>
              <w:bottom w:val="single" w:sz="4" w:space="0" w:color="auto"/>
            </w:tcBorders>
            <w:shd w:val="clear" w:color="auto" w:fill="D9D9D9" w:themeFill="background1" w:themeFillShade="D9"/>
          </w:tcPr>
          <w:p w14:paraId="719FCB33" w14:textId="77777777" w:rsidR="00D9784D" w:rsidRPr="002C48FF" w:rsidRDefault="00D9784D" w:rsidP="00627C7D">
            <w:pPr>
              <w:suppressAutoHyphens/>
              <w:spacing w:line="276" w:lineRule="auto"/>
              <w:contextualSpacing/>
              <w:jc w:val="center"/>
              <w:textAlignment w:val="baseline"/>
              <w:rPr>
                <w:rFonts w:asciiTheme="majorHAnsi" w:hAnsiTheme="majorHAnsi"/>
                <w:sz w:val="26"/>
                <w:szCs w:val="26"/>
              </w:rPr>
            </w:pPr>
            <w:r w:rsidRPr="002C48FF">
              <w:rPr>
                <w:rFonts w:asciiTheme="majorHAnsi" w:hAnsiTheme="majorHAnsi"/>
                <w:sz w:val="26"/>
                <w:szCs w:val="26"/>
              </w:rPr>
              <w:t>Rozdział 14</w:t>
            </w:r>
          </w:p>
          <w:p w14:paraId="1A434610" w14:textId="77777777" w:rsidR="00D9784D" w:rsidRPr="002C48FF" w:rsidRDefault="00D9784D" w:rsidP="00627C7D">
            <w:pPr>
              <w:suppressAutoHyphens/>
              <w:spacing w:line="276" w:lineRule="auto"/>
              <w:contextualSpacing/>
              <w:jc w:val="center"/>
              <w:textAlignment w:val="baseline"/>
              <w:rPr>
                <w:rFonts w:asciiTheme="majorHAnsi" w:hAnsiTheme="majorHAnsi"/>
              </w:rPr>
            </w:pPr>
            <w:r w:rsidRPr="002C48FF">
              <w:rPr>
                <w:rFonts w:asciiTheme="majorHAnsi" w:hAnsiTheme="majorHAnsi"/>
                <w:b/>
                <w:sz w:val="26"/>
                <w:szCs w:val="26"/>
              </w:rPr>
              <w:t>SKŁADANIE I OTWARCIE OFERT</w:t>
            </w:r>
          </w:p>
        </w:tc>
      </w:tr>
    </w:tbl>
    <w:p w14:paraId="2FFAFCDE" w14:textId="77777777" w:rsidR="00D9784D" w:rsidRPr="002C48FF" w:rsidRDefault="00D9784D" w:rsidP="00627C7D">
      <w:pPr>
        <w:pStyle w:val="Kolorowalistaakcent11"/>
        <w:widowControl w:val="0"/>
        <w:spacing w:before="0" w:after="0" w:line="276" w:lineRule="auto"/>
        <w:ind w:left="340"/>
        <w:contextualSpacing w:val="0"/>
        <w:outlineLvl w:val="3"/>
        <w:rPr>
          <w:rFonts w:asciiTheme="majorHAnsi" w:hAnsiTheme="majorHAnsi" w:cs="Arial"/>
          <w:bCs/>
          <w:sz w:val="24"/>
          <w:szCs w:val="24"/>
          <w:lang w:eastAsia="pl-PL"/>
        </w:rPr>
      </w:pPr>
    </w:p>
    <w:p w14:paraId="181292E8" w14:textId="77777777" w:rsidR="0090113B" w:rsidRPr="002C48FF" w:rsidRDefault="0090113B" w:rsidP="00627C7D">
      <w:pPr>
        <w:pStyle w:val="Kolorowalistaakcent11"/>
        <w:widowControl w:val="0"/>
        <w:spacing w:before="0" w:after="0" w:line="276" w:lineRule="auto"/>
        <w:ind w:left="340"/>
        <w:contextualSpacing w:val="0"/>
        <w:outlineLvl w:val="3"/>
        <w:rPr>
          <w:rFonts w:asciiTheme="majorHAnsi" w:hAnsiTheme="majorHAnsi" w:cs="Arial"/>
          <w:bCs/>
          <w:sz w:val="24"/>
          <w:szCs w:val="24"/>
          <w:lang w:eastAsia="pl-PL"/>
        </w:rPr>
      </w:pPr>
    </w:p>
    <w:p w14:paraId="25B5C09F" w14:textId="77777777" w:rsidR="0090113B" w:rsidRPr="002C48FF" w:rsidRDefault="0090113B" w:rsidP="0090113B">
      <w:pPr>
        <w:pStyle w:val="Akapitzlist"/>
        <w:widowControl w:val="0"/>
        <w:numPr>
          <w:ilvl w:val="1"/>
          <w:numId w:val="19"/>
        </w:numPr>
        <w:spacing w:before="0" w:after="0" w:line="276" w:lineRule="auto"/>
        <w:outlineLvl w:val="3"/>
        <w:rPr>
          <w:rFonts w:ascii="Times New Roman" w:hAnsi="Times New Roman"/>
          <w:bCs/>
          <w:sz w:val="22"/>
          <w:szCs w:val="22"/>
        </w:rPr>
      </w:pPr>
      <w:r w:rsidRPr="002C48FF">
        <w:rPr>
          <w:rFonts w:ascii="Times New Roman" w:hAnsi="Times New Roman"/>
          <w:bCs/>
          <w:sz w:val="22"/>
          <w:szCs w:val="22"/>
        </w:rPr>
        <w:t xml:space="preserve">Wykonawca składa ofertę </w:t>
      </w:r>
      <w:r w:rsidRPr="002C48FF">
        <w:rPr>
          <w:rFonts w:ascii="Times New Roman" w:hAnsi="Times New Roman"/>
          <w:b/>
          <w:bCs/>
          <w:sz w:val="22"/>
          <w:szCs w:val="22"/>
        </w:rPr>
        <w:t>zgodnie z rozdziałem 11 niniejszej SWZ</w:t>
      </w:r>
      <w:r w:rsidRPr="002C48FF">
        <w:rPr>
          <w:rFonts w:ascii="Times New Roman" w:hAnsi="Times New Roman"/>
          <w:bCs/>
          <w:sz w:val="22"/>
          <w:szCs w:val="22"/>
        </w:rPr>
        <w:t>.</w:t>
      </w:r>
    </w:p>
    <w:p w14:paraId="48AB4EBB" w14:textId="46418C91" w:rsidR="0090113B" w:rsidRPr="002C48FF" w:rsidRDefault="0090113B" w:rsidP="0090113B">
      <w:pPr>
        <w:pStyle w:val="Akapitzlist"/>
        <w:widowControl w:val="0"/>
        <w:numPr>
          <w:ilvl w:val="1"/>
          <w:numId w:val="19"/>
        </w:numPr>
        <w:spacing w:before="0" w:after="0" w:line="276" w:lineRule="auto"/>
        <w:outlineLvl w:val="3"/>
        <w:rPr>
          <w:rFonts w:ascii="Times New Roman" w:hAnsi="Times New Roman"/>
          <w:bCs/>
          <w:sz w:val="22"/>
          <w:szCs w:val="22"/>
        </w:rPr>
      </w:pPr>
      <w:r w:rsidRPr="002C48FF">
        <w:rPr>
          <w:rFonts w:ascii="Times New Roman" w:hAnsi="Times New Roman"/>
          <w:bCs/>
          <w:sz w:val="22"/>
          <w:szCs w:val="22"/>
        </w:rPr>
        <w:t xml:space="preserve">Termin składania ofert: </w:t>
      </w:r>
      <w:r w:rsidR="00EB4D0C" w:rsidRPr="002C48FF">
        <w:rPr>
          <w:rFonts w:ascii="Times New Roman" w:hAnsi="Times New Roman"/>
          <w:b/>
          <w:bCs/>
          <w:sz w:val="22"/>
          <w:szCs w:val="22"/>
        </w:rPr>
        <w:t>0</w:t>
      </w:r>
      <w:r w:rsidR="00E93117" w:rsidRPr="002C48FF">
        <w:rPr>
          <w:rFonts w:ascii="Times New Roman" w:hAnsi="Times New Roman"/>
          <w:b/>
          <w:bCs/>
          <w:sz w:val="22"/>
          <w:szCs w:val="22"/>
        </w:rPr>
        <w:t>5</w:t>
      </w:r>
      <w:r w:rsidRPr="002C48FF">
        <w:rPr>
          <w:rFonts w:ascii="Times New Roman" w:hAnsi="Times New Roman"/>
          <w:b/>
          <w:bCs/>
          <w:sz w:val="22"/>
          <w:szCs w:val="22"/>
        </w:rPr>
        <w:t>.1</w:t>
      </w:r>
      <w:r w:rsidR="00E020A2" w:rsidRPr="002C48FF">
        <w:rPr>
          <w:rFonts w:ascii="Times New Roman" w:hAnsi="Times New Roman"/>
          <w:b/>
          <w:bCs/>
          <w:sz w:val="22"/>
          <w:szCs w:val="22"/>
        </w:rPr>
        <w:t>2</w:t>
      </w:r>
      <w:r w:rsidRPr="002C48FF">
        <w:rPr>
          <w:rFonts w:ascii="Times New Roman" w:hAnsi="Times New Roman"/>
          <w:b/>
          <w:bCs/>
          <w:sz w:val="22"/>
          <w:szCs w:val="22"/>
        </w:rPr>
        <w:t>.202</w:t>
      </w:r>
      <w:r w:rsidR="00EB4D0C" w:rsidRPr="002C48FF">
        <w:rPr>
          <w:rFonts w:ascii="Times New Roman" w:hAnsi="Times New Roman"/>
          <w:b/>
          <w:bCs/>
          <w:sz w:val="22"/>
          <w:szCs w:val="22"/>
        </w:rPr>
        <w:t>5</w:t>
      </w:r>
      <w:r w:rsidRPr="002C48FF">
        <w:rPr>
          <w:rFonts w:ascii="Times New Roman" w:hAnsi="Times New Roman"/>
          <w:b/>
          <w:bCs/>
          <w:sz w:val="22"/>
          <w:szCs w:val="22"/>
        </w:rPr>
        <w:t xml:space="preserve"> r. o godz. </w:t>
      </w:r>
      <w:r w:rsidR="00E020A2" w:rsidRPr="002C48FF">
        <w:rPr>
          <w:rFonts w:ascii="Times New Roman" w:hAnsi="Times New Roman"/>
          <w:b/>
          <w:bCs/>
          <w:sz w:val="22"/>
          <w:szCs w:val="22"/>
        </w:rPr>
        <w:t>10.00</w:t>
      </w:r>
      <w:r w:rsidRPr="002C48FF">
        <w:rPr>
          <w:rFonts w:ascii="Times New Roman" w:hAnsi="Times New Roman"/>
          <w:b/>
          <w:bCs/>
          <w:sz w:val="22"/>
          <w:szCs w:val="22"/>
        </w:rPr>
        <w:t>.</w:t>
      </w:r>
    </w:p>
    <w:p w14:paraId="6EF833E6" w14:textId="1D4149AF" w:rsidR="0090113B" w:rsidRPr="002C48FF" w:rsidRDefault="0090113B" w:rsidP="0090113B">
      <w:pPr>
        <w:pStyle w:val="Akapitzlist"/>
        <w:widowControl w:val="0"/>
        <w:numPr>
          <w:ilvl w:val="1"/>
          <w:numId w:val="19"/>
        </w:numPr>
        <w:spacing w:before="0" w:after="0" w:line="276" w:lineRule="auto"/>
        <w:outlineLvl w:val="3"/>
        <w:rPr>
          <w:rFonts w:ascii="Times New Roman" w:hAnsi="Times New Roman"/>
          <w:bCs/>
          <w:sz w:val="22"/>
          <w:szCs w:val="22"/>
        </w:rPr>
      </w:pPr>
      <w:r w:rsidRPr="002C48FF">
        <w:rPr>
          <w:rFonts w:ascii="Times New Roman" w:hAnsi="Times New Roman"/>
          <w:bCs/>
          <w:sz w:val="22"/>
          <w:szCs w:val="22"/>
        </w:rPr>
        <w:t xml:space="preserve">Termin otwarcia ofert: </w:t>
      </w:r>
      <w:r w:rsidR="00EB4D0C" w:rsidRPr="002C48FF">
        <w:rPr>
          <w:rFonts w:ascii="Times New Roman" w:hAnsi="Times New Roman"/>
          <w:b/>
          <w:bCs/>
          <w:sz w:val="22"/>
          <w:szCs w:val="22"/>
        </w:rPr>
        <w:t>0</w:t>
      </w:r>
      <w:r w:rsidR="00E93117" w:rsidRPr="002C48FF">
        <w:rPr>
          <w:rFonts w:ascii="Times New Roman" w:hAnsi="Times New Roman"/>
          <w:b/>
          <w:bCs/>
          <w:sz w:val="22"/>
          <w:szCs w:val="22"/>
        </w:rPr>
        <w:t>5</w:t>
      </w:r>
      <w:r w:rsidRPr="002C48FF">
        <w:rPr>
          <w:rFonts w:ascii="Times New Roman" w:hAnsi="Times New Roman"/>
          <w:b/>
          <w:bCs/>
          <w:sz w:val="22"/>
          <w:szCs w:val="22"/>
        </w:rPr>
        <w:t>.1</w:t>
      </w:r>
      <w:r w:rsidR="00E020A2" w:rsidRPr="002C48FF">
        <w:rPr>
          <w:rFonts w:ascii="Times New Roman" w:hAnsi="Times New Roman"/>
          <w:b/>
          <w:bCs/>
          <w:sz w:val="22"/>
          <w:szCs w:val="22"/>
        </w:rPr>
        <w:t>2</w:t>
      </w:r>
      <w:r w:rsidRPr="002C48FF">
        <w:rPr>
          <w:rFonts w:ascii="Times New Roman" w:hAnsi="Times New Roman"/>
          <w:b/>
          <w:bCs/>
          <w:sz w:val="22"/>
          <w:szCs w:val="22"/>
        </w:rPr>
        <w:t>.202</w:t>
      </w:r>
      <w:r w:rsidR="00EB4D0C" w:rsidRPr="002C48FF">
        <w:rPr>
          <w:rFonts w:ascii="Times New Roman" w:hAnsi="Times New Roman"/>
          <w:b/>
          <w:bCs/>
          <w:sz w:val="22"/>
          <w:szCs w:val="22"/>
        </w:rPr>
        <w:t>5</w:t>
      </w:r>
      <w:r w:rsidRPr="002C48FF">
        <w:rPr>
          <w:rFonts w:ascii="Times New Roman" w:hAnsi="Times New Roman"/>
          <w:b/>
          <w:bCs/>
          <w:sz w:val="22"/>
          <w:szCs w:val="22"/>
        </w:rPr>
        <w:t xml:space="preserve"> r. o godz. 1</w:t>
      </w:r>
      <w:r w:rsidR="00E020A2" w:rsidRPr="002C48FF">
        <w:rPr>
          <w:rFonts w:ascii="Times New Roman" w:hAnsi="Times New Roman"/>
          <w:b/>
          <w:bCs/>
          <w:sz w:val="22"/>
          <w:szCs w:val="22"/>
        </w:rPr>
        <w:t>0</w:t>
      </w:r>
      <w:r w:rsidRPr="002C48FF">
        <w:rPr>
          <w:rFonts w:ascii="Times New Roman" w:hAnsi="Times New Roman"/>
          <w:b/>
          <w:bCs/>
          <w:sz w:val="22"/>
          <w:szCs w:val="22"/>
        </w:rPr>
        <w:t>:</w:t>
      </w:r>
      <w:r w:rsidR="00E020A2" w:rsidRPr="002C48FF">
        <w:rPr>
          <w:rFonts w:ascii="Times New Roman" w:hAnsi="Times New Roman"/>
          <w:b/>
          <w:bCs/>
          <w:sz w:val="22"/>
          <w:szCs w:val="22"/>
        </w:rPr>
        <w:t>15</w:t>
      </w:r>
      <w:r w:rsidRPr="002C48FF">
        <w:rPr>
          <w:rFonts w:ascii="Times New Roman" w:hAnsi="Times New Roman"/>
          <w:b/>
          <w:bCs/>
          <w:sz w:val="22"/>
          <w:szCs w:val="22"/>
        </w:rPr>
        <w:t>.</w:t>
      </w:r>
    </w:p>
    <w:p w14:paraId="42EBE1D6" w14:textId="34CEAE5C" w:rsidR="0090113B" w:rsidRPr="002C48FF" w:rsidRDefault="0090113B" w:rsidP="0090113B">
      <w:pPr>
        <w:widowControl w:val="0"/>
        <w:numPr>
          <w:ilvl w:val="1"/>
          <w:numId w:val="19"/>
        </w:numPr>
        <w:spacing w:line="276" w:lineRule="auto"/>
        <w:jc w:val="both"/>
        <w:outlineLvl w:val="3"/>
        <w:rPr>
          <w:bCs/>
          <w:sz w:val="22"/>
          <w:szCs w:val="22"/>
        </w:rPr>
      </w:pPr>
      <w:r w:rsidRPr="002C48FF">
        <w:rPr>
          <w:bCs/>
          <w:sz w:val="22"/>
          <w:szCs w:val="22"/>
        </w:rPr>
        <w:t>Wykonawca może przed upływem terminu do składania ofert zmienić lub wycofać ofertę za pośrednictwem Formularza do złożenia, zmiany, wycofania oferty lub wniosku dostępnego na stronie e-zamówienia. Sposób zmiany i wycofania oferty został opisany w Instrukcji użytkownika</w:t>
      </w:r>
      <w:r w:rsidR="00E020A2" w:rsidRPr="002C48FF">
        <w:rPr>
          <w:bCs/>
          <w:sz w:val="22"/>
          <w:szCs w:val="22"/>
        </w:rPr>
        <w:t>.</w:t>
      </w:r>
    </w:p>
    <w:p w14:paraId="460ED862" w14:textId="66FB6746" w:rsidR="00E020A2" w:rsidRPr="002C48FF" w:rsidRDefault="00E020A2" w:rsidP="0090113B">
      <w:pPr>
        <w:widowControl w:val="0"/>
        <w:numPr>
          <w:ilvl w:val="1"/>
          <w:numId w:val="19"/>
        </w:numPr>
        <w:spacing w:line="276" w:lineRule="auto"/>
        <w:jc w:val="both"/>
        <w:outlineLvl w:val="3"/>
        <w:rPr>
          <w:bCs/>
          <w:sz w:val="22"/>
          <w:szCs w:val="22"/>
        </w:rPr>
      </w:pPr>
      <w:r w:rsidRPr="002C48FF">
        <w:rPr>
          <w:bCs/>
          <w:sz w:val="22"/>
          <w:szCs w:val="22"/>
        </w:rPr>
        <w:t xml:space="preserve">Otwarcie ofert następuje poprzez użycie mechanizmu do odszyfrowania ofert za pośrednictwem platformy </w:t>
      </w:r>
      <w:r w:rsidR="005451E1" w:rsidRPr="002C48FF">
        <w:rPr>
          <w:bCs/>
          <w:sz w:val="22"/>
          <w:szCs w:val="22"/>
        </w:rPr>
        <w:t xml:space="preserve">e-zamówienia </w:t>
      </w:r>
    </w:p>
    <w:p w14:paraId="6E439C24" w14:textId="77777777" w:rsidR="0090113B" w:rsidRPr="002C48FF" w:rsidRDefault="0090113B" w:rsidP="0090113B">
      <w:pPr>
        <w:widowControl w:val="0"/>
        <w:numPr>
          <w:ilvl w:val="1"/>
          <w:numId w:val="19"/>
        </w:numPr>
        <w:spacing w:line="276" w:lineRule="auto"/>
        <w:jc w:val="both"/>
        <w:outlineLvl w:val="3"/>
        <w:rPr>
          <w:bCs/>
          <w:sz w:val="22"/>
          <w:szCs w:val="22"/>
        </w:rPr>
      </w:pPr>
      <w:r w:rsidRPr="002C48FF">
        <w:rPr>
          <w:bCs/>
          <w:sz w:val="22"/>
          <w:szCs w:val="22"/>
        </w:rPr>
        <w:t>Zamawiający, niezwłocznie po otwarciu ofert, udostępnia na stronie internetowej prowadzonego postępowania  informacje o:</w:t>
      </w:r>
    </w:p>
    <w:p w14:paraId="32CA0345" w14:textId="77777777" w:rsidR="0090113B" w:rsidRPr="002C48FF" w:rsidRDefault="0090113B" w:rsidP="0090113B">
      <w:pPr>
        <w:pStyle w:val="Akapitzlist"/>
        <w:widowControl w:val="0"/>
        <w:numPr>
          <w:ilvl w:val="0"/>
          <w:numId w:val="53"/>
        </w:numPr>
        <w:spacing w:line="276" w:lineRule="auto"/>
        <w:ind w:left="993" w:hanging="284"/>
        <w:outlineLvl w:val="3"/>
        <w:rPr>
          <w:rFonts w:ascii="Times New Roman" w:hAnsi="Times New Roman"/>
          <w:bCs/>
          <w:sz w:val="22"/>
          <w:szCs w:val="22"/>
        </w:rPr>
      </w:pPr>
      <w:r w:rsidRPr="002C48FF">
        <w:rPr>
          <w:rFonts w:ascii="Times New Roman" w:hAnsi="Times New Roman"/>
          <w:bCs/>
          <w:sz w:val="22"/>
          <w:szCs w:val="22"/>
        </w:rPr>
        <w:t xml:space="preserve">nazwach albo imionach i nazwiskach oraz siedzibach lub miejscach prowadzonej </w:t>
      </w:r>
      <w:r w:rsidRPr="002C48FF">
        <w:rPr>
          <w:rFonts w:ascii="Times New Roman" w:hAnsi="Times New Roman"/>
          <w:bCs/>
          <w:sz w:val="22"/>
          <w:szCs w:val="22"/>
        </w:rPr>
        <w:lastRenderedPageBreak/>
        <w:t>działalności gospodarczej albo miejscach zamieszkania wykonawców, których oferty zostały otwarte;</w:t>
      </w:r>
    </w:p>
    <w:p w14:paraId="0AEC4104" w14:textId="77777777" w:rsidR="0090113B" w:rsidRPr="002C48FF" w:rsidRDefault="0090113B" w:rsidP="0090113B">
      <w:pPr>
        <w:pStyle w:val="Akapitzlist"/>
        <w:widowControl w:val="0"/>
        <w:numPr>
          <w:ilvl w:val="0"/>
          <w:numId w:val="53"/>
        </w:numPr>
        <w:spacing w:line="276" w:lineRule="auto"/>
        <w:ind w:left="993" w:hanging="284"/>
        <w:outlineLvl w:val="3"/>
        <w:rPr>
          <w:rFonts w:ascii="Times New Roman" w:hAnsi="Times New Roman"/>
          <w:bCs/>
          <w:sz w:val="22"/>
          <w:szCs w:val="22"/>
        </w:rPr>
      </w:pPr>
      <w:r w:rsidRPr="002C48FF">
        <w:rPr>
          <w:rFonts w:ascii="Times New Roman" w:hAnsi="Times New Roman"/>
          <w:bCs/>
          <w:sz w:val="22"/>
          <w:szCs w:val="22"/>
        </w:rPr>
        <w:t>cenach lub kosztach zawartych w ofertach.</w:t>
      </w:r>
    </w:p>
    <w:p w14:paraId="2486ECDA" w14:textId="77777777" w:rsidR="0090113B" w:rsidRPr="002C48FF" w:rsidRDefault="0090113B" w:rsidP="0090113B">
      <w:pPr>
        <w:widowControl w:val="0"/>
        <w:numPr>
          <w:ilvl w:val="1"/>
          <w:numId w:val="19"/>
        </w:numPr>
        <w:spacing w:line="276" w:lineRule="auto"/>
        <w:jc w:val="both"/>
        <w:outlineLvl w:val="3"/>
        <w:rPr>
          <w:bCs/>
          <w:sz w:val="22"/>
          <w:szCs w:val="22"/>
        </w:rPr>
      </w:pPr>
      <w:r w:rsidRPr="002C48FF">
        <w:rPr>
          <w:b/>
          <w:bCs/>
          <w:sz w:val="22"/>
          <w:szCs w:val="22"/>
        </w:rPr>
        <w:t>Zamawiający odrzuca ofertę, jeżeli została złożona po terminie składania ofert, o którym mowa w pkt. 14.2 SWZ.</w:t>
      </w:r>
    </w:p>
    <w:p w14:paraId="67393C16" w14:textId="77777777" w:rsidR="0090113B" w:rsidRPr="002C48FF" w:rsidRDefault="0090113B" w:rsidP="0090113B">
      <w:pPr>
        <w:widowControl w:val="0"/>
        <w:spacing w:line="276" w:lineRule="auto"/>
        <w:ind w:left="720"/>
        <w:jc w:val="both"/>
        <w:outlineLvl w:val="3"/>
        <w:rPr>
          <w:bCs/>
          <w:sz w:val="22"/>
          <w:szCs w:val="22"/>
        </w:rPr>
      </w:pPr>
    </w:p>
    <w:p w14:paraId="7104F7F9" w14:textId="77777777" w:rsidR="0046682B" w:rsidRPr="002C48FF" w:rsidRDefault="0046682B" w:rsidP="00627C7D">
      <w:pPr>
        <w:widowControl w:val="0"/>
        <w:spacing w:line="276" w:lineRule="auto"/>
        <w:ind w:left="720"/>
        <w:jc w:val="both"/>
        <w:outlineLvl w:val="3"/>
        <w:rPr>
          <w:rFonts w:asciiTheme="majorHAnsi" w:hAnsiTheme="majorHAnsi" w:cs="Arial"/>
          <w:bCs/>
        </w:rPr>
      </w:pPr>
    </w:p>
    <w:tbl>
      <w:tblPr>
        <w:tblW w:w="0" w:type="auto"/>
        <w:tblInd w:w="108" w:type="dxa"/>
        <w:tblBorders>
          <w:bottom w:val="single" w:sz="4" w:space="0" w:color="auto"/>
        </w:tblBorders>
        <w:tblLook w:val="00A0" w:firstRow="1" w:lastRow="0" w:firstColumn="1" w:lastColumn="0" w:noHBand="0" w:noVBand="0"/>
      </w:tblPr>
      <w:tblGrid>
        <w:gridCol w:w="8964"/>
      </w:tblGrid>
      <w:tr w:rsidR="00D9784D" w:rsidRPr="002C48FF" w14:paraId="39F5490A" w14:textId="77777777" w:rsidTr="0046682B">
        <w:trPr>
          <w:trHeight w:val="652"/>
        </w:trPr>
        <w:tc>
          <w:tcPr>
            <w:tcW w:w="8964" w:type="dxa"/>
            <w:tcBorders>
              <w:bottom w:val="single" w:sz="4" w:space="0" w:color="auto"/>
            </w:tcBorders>
            <w:shd w:val="clear" w:color="auto" w:fill="D9D9D9" w:themeFill="background1" w:themeFillShade="D9"/>
          </w:tcPr>
          <w:p w14:paraId="4EFAEBD5" w14:textId="77777777" w:rsidR="00D9784D" w:rsidRPr="002C48FF" w:rsidRDefault="00D9784D" w:rsidP="00627C7D">
            <w:pPr>
              <w:suppressAutoHyphens/>
              <w:spacing w:line="276" w:lineRule="auto"/>
              <w:contextualSpacing/>
              <w:jc w:val="center"/>
              <w:textAlignment w:val="baseline"/>
              <w:rPr>
                <w:rFonts w:asciiTheme="majorHAnsi" w:hAnsiTheme="majorHAnsi"/>
                <w:sz w:val="26"/>
                <w:szCs w:val="26"/>
              </w:rPr>
            </w:pPr>
            <w:r w:rsidRPr="002C48FF">
              <w:rPr>
                <w:rFonts w:asciiTheme="majorHAnsi" w:hAnsiTheme="majorHAnsi"/>
                <w:sz w:val="26"/>
                <w:szCs w:val="26"/>
              </w:rPr>
              <w:t>Rozdział 15</w:t>
            </w:r>
          </w:p>
          <w:p w14:paraId="0B363754" w14:textId="77777777" w:rsidR="00D9784D" w:rsidRPr="002C48FF" w:rsidRDefault="00D9784D" w:rsidP="00627C7D">
            <w:pPr>
              <w:suppressAutoHyphens/>
              <w:spacing w:line="276" w:lineRule="auto"/>
              <w:contextualSpacing/>
              <w:jc w:val="center"/>
              <w:textAlignment w:val="baseline"/>
              <w:rPr>
                <w:rFonts w:asciiTheme="majorHAnsi" w:hAnsiTheme="majorHAnsi"/>
              </w:rPr>
            </w:pPr>
            <w:r w:rsidRPr="002C48FF">
              <w:rPr>
                <w:rFonts w:asciiTheme="majorHAnsi" w:hAnsiTheme="majorHAnsi"/>
                <w:b/>
                <w:sz w:val="26"/>
                <w:szCs w:val="26"/>
              </w:rPr>
              <w:t>TERMIN ZWIĄZANIA OFERTĄ</w:t>
            </w:r>
          </w:p>
        </w:tc>
      </w:tr>
    </w:tbl>
    <w:p w14:paraId="11FFCEF7" w14:textId="77777777" w:rsidR="00D9784D" w:rsidRPr="002C48FF" w:rsidRDefault="00D9784D" w:rsidP="00627C7D">
      <w:pPr>
        <w:pStyle w:val="Kolorowalistaakcent11"/>
        <w:widowControl w:val="0"/>
        <w:spacing w:before="0" w:after="0" w:line="276" w:lineRule="auto"/>
        <w:ind w:left="340"/>
        <w:contextualSpacing w:val="0"/>
        <w:outlineLvl w:val="3"/>
        <w:rPr>
          <w:rFonts w:asciiTheme="majorHAnsi" w:hAnsiTheme="majorHAnsi" w:cs="Arial"/>
          <w:bCs/>
          <w:sz w:val="24"/>
          <w:szCs w:val="24"/>
          <w:lang w:eastAsia="pl-PL"/>
        </w:rPr>
      </w:pPr>
    </w:p>
    <w:p w14:paraId="1DB39467" w14:textId="77777777" w:rsidR="00687671" w:rsidRPr="002C48FF" w:rsidRDefault="00687671" w:rsidP="00627C7D">
      <w:pPr>
        <w:pStyle w:val="Kolorowalistaakcent11"/>
        <w:widowControl w:val="0"/>
        <w:spacing w:before="0" w:after="0" w:line="276" w:lineRule="auto"/>
        <w:ind w:left="340"/>
        <w:contextualSpacing w:val="0"/>
        <w:outlineLvl w:val="3"/>
        <w:rPr>
          <w:rFonts w:asciiTheme="majorHAnsi" w:hAnsiTheme="majorHAnsi" w:cs="Arial"/>
          <w:bCs/>
          <w:vanish/>
          <w:sz w:val="24"/>
          <w:szCs w:val="24"/>
          <w:lang w:eastAsia="pl-PL"/>
        </w:rPr>
      </w:pPr>
    </w:p>
    <w:p w14:paraId="31CD761C" w14:textId="0BFC7CF9" w:rsidR="002152DC" w:rsidRPr="002C48FF" w:rsidRDefault="00D9784D" w:rsidP="00E750E7">
      <w:pPr>
        <w:pStyle w:val="Akapitzlist"/>
        <w:widowControl w:val="0"/>
        <w:numPr>
          <w:ilvl w:val="1"/>
          <w:numId w:val="20"/>
        </w:numPr>
        <w:spacing w:line="276" w:lineRule="auto"/>
        <w:outlineLvl w:val="3"/>
        <w:rPr>
          <w:rFonts w:asciiTheme="majorHAnsi" w:hAnsiTheme="majorHAnsi" w:cs="Arial"/>
          <w:b/>
          <w:sz w:val="24"/>
          <w:szCs w:val="24"/>
        </w:rPr>
      </w:pPr>
      <w:r w:rsidRPr="002C48FF">
        <w:rPr>
          <w:rFonts w:asciiTheme="majorHAnsi" w:hAnsiTheme="majorHAnsi" w:cs="Arial"/>
          <w:bCs/>
          <w:sz w:val="24"/>
          <w:szCs w:val="24"/>
        </w:rPr>
        <w:t xml:space="preserve">Wykonawca jest związany ofertą </w:t>
      </w:r>
      <w:r w:rsidR="00B6142F" w:rsidRPr="002C48FF">
        <w:rPr>
          <w:rFonts w:asciiTheme="majorHAnsi" w:hAnsiTheme="majorHAnsi" w:cs="Arial"/>
          <w:bCs/>
          <w:sz w:val="24"/>
          <w:szCs w:val="24"/>
        </w:rPr>
        <w:t>do dnia</w:t>
      </w:r>
      <w:r w:rsidR="00D74FBD" w:rsidRPr="002C48FF">
        <w:rPr>
          <w:rFonts w:asciiTheme="majorHAnsi" w:hAnsiTheme="majorHAnsi" w:cs="Arial"/>
          <w:bCs/>
          <w:sz w:val="24"/>
          <w:szCs w:val="24"/>
        </w:rPr>
        <w:t xml:space="preserve"> </w:t>
      </w:r>
      <w:r w:rsidR="00EB4D0C" w:rsidRPr="002C48FF">
        <w:rPr>
          <w:rFonts w:asciiTheme="majorHAnsi" w:hAnsiTheme="majorHAnsi" w:cs="Arial"/>
          <w:bCs/>
          <w:sz w:val="24"/>
          <w:szCs w:val="24"/>
        </w:rPr>
        <w:t>1</w:t>
      </w:r>
      <w:r w:rsidR="00E93117" w:rsidRPr="002C48FF">
        <w:rPr>
          <w:rFonts w:asciiTheme="majorHAnsi" w:hAnsiTheme="majorHAnsi" w:cs="Arial"/>
          <w:bCs/>
          <w:sz w:val="24"/>
          <w:szCs w:val="24"/>
        </w:rPr>
        <w:t>4</w:t>
      </w:r>
      <w:r w:rsidR="00D74FBD" w:rsidRPr="002C48FF">
        <w:rPr>
          <w:rFonts w:asciiTheme="majorHAnsi" w:hAnsiTheme="majorHAnsi" w:cs="Arial"/>
          <w:bCs/>
          <w:sz w:val="24"/>
          <w:szCs w:val="24"/>
        </w:rPr>
        <w:t>.01.202</w:t>
      </w:r>
      <w:r w:rsidR="00EB4D0C" w:rsidRPr="002C48FF">
        <w:rPr>
          <w:rFonts w:asciiTheme="majorHAnsi" w:hAnsiTheme="majorHAnsi" w:cs="Arial"/>
          <w:bCs/>
          <w:sz w:val="24"/>
          <w:szCs w:val="24"/>
        </w:rPr>
        <w:t>6</w:t>
      </w:r>
      <w:r w:rsidR="00D74FBD" w:rsidRPr="002C48FF">
        <w:rPr>
          <w:rFonts w:asciiTheme="majorHAnsi" w:hAnsiTheme="majorHAnsi" w:cs="Arial"/>
          <w:bCs/>
          <w:sz w:val="24"/>
          <w:szCs w:val="24"/>
        </w:rPr>
        <w:t>r</w:t>
      </w:r>
      <w:r w:rsidR="00B56BB4" w:rsidRPr="002C48FF">
        <w:rPr>
          <w:rFonts w:asciiTheme="majorHAnsi" w:hAnsiTheme="majorHAnsi" w:cs="Arial"/>
          <w:b/>
          <w:sz w:val="24"/>
          <w:szCs w:val="24"/>
        </w:rPr>
        <w:t xml:space="preserve"> </w:t>
      </w:r>
      <w:r w:rsidR="001145B5" w:rsidRPr="002C48FF">
        <w:rPr>
          <w:rFonts w:asciiTheme="majorHAnsi" w:hAnsiTheme="majorHAnsi" w:cs="Arial"/>
          <w:b/>
          <w:sz w:val="24"/>
          <w:szCs w:val="24"/>
        </w:rPr>
        <w:t>-</w:t>
      </w:r>
      <w:r w:rsidR="000B52FB" w:rsidRPr="002C48FF">
        <w:rPr>
          <w:rFonts w:asciiTheme="majorHAnsi" w:hAnsiTheme="majorHAnsi" w:cs="Arial"/>
          <w:b/>
          <w:sz w:val="24"/>
          <w:szCs w:val="24"/>
        </w:rPr>
        <w:t xml:space="preserve"> </w:t>
      </w:r>
      <w:r w:rsidR="00EB4D0C" w:rsidRPr="002C48FF">
        <w:rPr>
          <w:rFonts w:asciiTheme="majorHAnsi" w:hAnsiTheme="majorHAnsi" w:cs="Arial"/>
          <w:b/>
          <w:sz w:val="24"/>
          <w:szCs w:val="24"/>
        </w:rPr>
        <w:t>4</w:t>
      </w:r>
      <w:r w:rsidR="00E93117" w:rsidRPr="002C48FF">
        <w:rPr>
          <w:rFonts w:asciiTheme="majorHAnsi" w:hAnsiTheme="majorHAnsi" w:cs="Arial"/>
          <w:b/>
          <w:sz w:val="24"/>
          <w:szCs w:val="24"/>
        </w:rPr>
        <w:t>0</w:t>
      </w:r>
      <w:r w:rsidR="001B765D" w:rsidRPr="002C48FF">
        <w:rPr>
          <w:rFonts w:asciiTheme="majorHAnsi" w:hAnsiTheme="majorHAnsi" w:cs="Arial"/>
          <w:b/>
          <w:sz w:val="24"/>
          <w:szCs w:val="24"/>
        </w:rPr>
        <w:t xml:space="preserve"> dni</w:t>
      </w:r>
      <w:r w:rsidR="00A231AD" w:rsidRPr="002C48FF">
        <w:rPr>
          <w:rFonts w:asciiTheme="majorHAnsi" w:hAnsiTheme="majorHAnsi" w:cs="Arial"/>
          <w:b/>
          <w:sz w:val="24"/>
          <w:szCs w:val="24"/>
        </w:rPr>
        <w:t>- od dnia upływu terminu składania ofert</w:t>
      </w:r>
    </w:p>
    <w:p w14:paraId="79CEF476" w14:textId="054537CB" w:rsidR="002152DC" w:rsidRPr="002C48FF" w:rsidRDefault="002152DC" w:rsidP="00E750E7">
      <w:pPr>
        <w:pStyle w:val="Akapitzlist"/>
        <w:widowControl w:val="0"/>
        <w:numPr>
          <w:ilvl w:val="1"/>
          <w:numId w:val="20"/>
        </w:numPr>
        <w:spacing w:line="276" w:lineRule="auto"/>
        <w:outlineLvl w:val="3"/>
        <w:rPr>
          <w:rFonts w:asciiTheme="majorHAnsi" w:hAnsiTheme="majorHAnsi" w:cs="Arial"/>
          <w:bCs/>
          <w:sz w:val="24"/>
          <w:szCs w:val="24"/>
        </w:rPr>
      </w:pPr>
      <w:r w:rsidRPr="002C48FF">
        <w:rPr>
          <w:rFonts w:ascii="Cambria" w:hAnsi="Cambria"/>
          <w:sz w:val="24"/>
          <w:szCs w:val="24"/>
        </w:rPr>
        <w:t xml:space="preserve">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w:t>
      </w:r>
      <w:r w:rsidR="00D83F32" w:rsidRPr="002C48FF">
        <w:rPr>
          <w:rFonts w:ascii="Cambria" w:hAnsi="Cambria"/>
          <w:sz w:val="24"/>
          <w:szCs w:val="24"/>
        </w:rPr>
        <w:t>3</w:t>
      </w:r>
      <w:r w:rsidRPr="002C48FF">
        <w:rPr>
          <w:rFonts w:ascii="Cambria" w:hAnsi="Cambria"/>
          <w:sz w:val="24"/>
          <w:szCs w:val="24"/>
        </w:rPr>
        <w:t>0 dni.</w:t>
      </w:r>
    </w:p>
    <w:p w14:paraId="30AAA6EE" w14:textId="77777777" w:rsidR="0046682B" w:rsidRPr="002C48FF" w:rsidRDefault="0046682B" w:rsidP="00E750E7">
      <w:pPr>
        <w:pStyle w:val="Akapitzlist"/>
        <w:widowControl w:val="0"/>
        <w:numPr>
          <w:ilvl w:val="1"/>
          <w:numId w:val="20"/>
        </w:numPr>
        <w:spacing w:line="276" w:lineRule="auto"/>
        <w:outlineLvl w:val="3"/>
        <w:rPr>
          <w:rFonts w:asciiTheme="majorHAnsi" w:hAnsiTheme="majorHAnsi" w:cs="Arial"/>
          <w:bCs/>
          <w:sz w:val="24"/>
          <w:szCs w:val="24"/>
        </w:rPr>
      </w:pPr>
      <w:r w:rsidRPr="002C48FF">
        <w:rPr>
          <w:rFonts w:ascii="Cambria" w:hAnsi="Cambria" w:cs="Arial"/>
          <w:bCs/>
          <w:sz w:val="24"/>
          <w:szCs w:val="24"/>
        </w:rPr>
        <w:t>Przedłużenie terminu związania ofertą, o którym mowa w pkt. 15.2 SWZ, wymaga złożenia przez Wykonawcę pisemnego oświadczenia o wyrażeniu zgody na przedłużenie terminu związania ofertą.</w:t>
      </w:r>
    </w:p>
    <w:p w14:paraId="6EB79BE2" w14:textId="1DD2C304" w:rsidR="0046682B" w:rsidRPr="002C48FF" w:rsidRDefault="0046682B" w:rsidP="00E750E7">
      <w:pPr>
        <w:pStyle w:val="Akapitzlist"/>
        <w:widowControl w:val="0"/>
        <w:numPr>
          <w:ilvl w:val="1"/>
          <w:numId w:val="20"/>
        </w:numPr>
        <w:spacing w:line="276" w:lineRule="auto"/>
        <w:outlineLvl w:val="3"/>
        <w:rPr>
          <w:rFonts w:asciiTheme="majorHAnsi" w:hAnsiTheme="majorHAnsi" w:cs="Arial"/>
          <w:bCs/>
          <w:sz w:val="24"/>
          <w:szCs w:val="24"/>
        </w:rPr>
      </w:pPr>
      <w:r w:rsidRPr="002C48FF">
        <w:rPr>
          <w:rFonts w:ascii="Cambria" w:hAnsi="Cambria" w:cs="Arial"/>
          <w:bCs/>
          <w:sz w:val="24"/>
          <w:szCs w:val="24"/>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14:paraId="3F9CD8D2" w14:textId="77777777" w:rsidR="002152DC" w:rsidRPr="002C48FF" w:rsidRDefault="002152DC" w:rsidP="002152DC">
      <w:pPr>
        <w:widowControl w:val="0"/>
        <w:spacing w:line="276" w:lineRule="auto"/>
        <w:ind w:left="720"/>
        <w:jc w:val="both"/>
        <w:outlineLvl w:val="3"/>
        <w:rPr>
          <w:rFonts w:ascii="Cambria" w:hAnsi="Cambria" w:cs="Arial"/>
          <w:bCs/>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2C48FF" w14:paraId="3567F140" w14:textId="77777777" w:rsidTr="0046682B">
        <w:trPr>
          <w:jc w:val="center"/>
        </w:trPr>
        <w:tc>
          <w:tcPr>
            <w:tcW w:w="9060" w:type="dxa"/>
            <w:tcBorders>
              <w:bottom w:val="single" w:sz="4" w:space="0" w:color="auto"/>
            </w:tcBorders>
            <w:shd w:val="clear" w:color="auto" w:fill="D9D9D9" w:themeFill="background1" w:themeFillShade="D9"/>
          </w:tcPr>
          <w:p w14:paraId="532BAD64" w14:textId="77777777" w:rsidR="00D9784D" w:rsidRPr="002C48FF" w:rsidRDefault="00D9784D" w:rsidP="00627C7D">
            <w:pPr>
              <w:suppressAutoHyphens/>
              <w:spacing w:line="276" w:lineRule="auto"/>
              <w:contextualSpacing/>
              <w:jc w:val="center"/>
              <w:textAlignment w:val="baseline"/>
              <w:rPr>
                <w:rFonts w:asciiTheme="majorHAnsi" w:hAnsiTheme="majorHAnsi"/>
                <w:sz w:val="26"/>
                <w:szCs w:val="26"/>
              </w:rPr>
            </w:pPr>
            <w:r w:rsidRPr="002C48FF">
              <w:rPr>
                <w:rFonts w:asciiTheme="majorHAnsi" w:hAnsiTheme="majorHAnsi"/>
                <w:sz w:val="26"/>
                <w:szCs w:val="26"/>
              </w:rPr>
              <w:t>Rozdział 16</w:t>
            </w:r>
          </w:p>
          <w:p w14:paraId="4DA7B217" w14:textId="77777777" w:rsidR="00D9784D" w:rsidRPr="002C48FF" w:rsidRDefault="00D9784D" w:rsidP="00627C7D">
            <w:pPr>
              <w:suppressAutoHyphens/>
              <w:spacing w:line="276" w:lineRule="auto"/>
              <w:contextualSpacing/>
              <w:jc w:val="center"/>
              <w:textAlignment w:val="baseline"/>
              <w:rPr>
                <w:rFonts w:asciiTheme="majorHAnsi" w:hAnsiTheme="majorHAnsi"/>
              </w:rPr>
            </w:pPr>
            <w:r w:rsidRPr="002C48FF">
              <w:rPr>
                <w:rFonts w:asciiTheme="majorHAnsi" w:hAnsiTheme="majorHAnsi"/>
                <w:b/>
                <w:sz w:val="26"/>
                <w:szCs w:val="26"/>
              </w:rPr>
              <w:t>OPIS SPOSOBU OBLICZENIA CENY OFERTY</w:t>
            </w:r>
          </w:p>
        </w:tc>
      </w:tr>
    </w:tbl>
    <w:p w14:paraId="6F9EF65E" w14:textId="77777777" w:rsidR="00D9784D" w:rsidRPr="002C48FF" w:rsidRDefault="00D9784D" w:rsidP="00627C7D">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14:paraId="405E7759" w14:textId="77777777" w:rsidR="00687671" w:rsidRPr="002C48FF" w:rsidRDefault="00687671" w:rsidP="00627C7D">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p w14:paraId="3D32203D" w14:textId="3E604C72" w:rsidR="00B63131" w:rsidRPr="002C48FF" w:rsidRDefault="00EA008D" w:rsidP="00E750E7">
      <w:pPr>
        <w:pStyle w:val="Akapitzlist"/>
        <w:widowControl w:val="0"/>
        <w:numPr>
          <w:ilvl w:val="1"/>
          <w:numId w:val="21"/>
        </w:numPr>
        <w:spacing w:line="276" w:lineRule="auto"/>
        <w:outlineLvl w:val="3"/>
        <w:rPr>
          <w:rFonts w:asciiTheme="majorHAnsi" w:hAnsiTheme="majorHAnsi" w:cs="Arial"/>
          <w:bCs/>
          <w:sz w:val="24"/>
          <w:szCs w:val="24"/>
        </w:rPr>
      </w:pPr>
      <w:r w:rsidRPr="002C48FF">
        <w:rPr>
          <w:rFonts w:asciiTheme="majorHAnsi" w:hAnsiTheme="majorHAnsi" w:cs="Arial"/>
          <w:bCs/>
          <w:sz w:val="24"/>
          <w:szCs w:val="24"/>
        </w:rPr>
        <w:t xml:space="preserve">Cena </w:t>
      </w:r>
      <w:r w:rsidR="0032584E" w:rsidRPr="002C48FF">
        <w:rPr>
          <w:rFonts w:asciiTheme="majorHAnsi" w:hAnsiTheme="majorHAnsi" w:cs="Arial"/>
          <w:bCs/>
          <w:sz w:val="24"/>
          <w:szCs w:val="24"/>
        </w:rPr>
        <w:t>obejm</w:t>
      </w:r>
      <w:r w:rsidRPr="002C48FF">
        <w:rPr>
          <w:rFonts w:asciiTheme="majorHAnsi" w:hAnsiTheme="majorHAnsi" w:cs="Arial"/>
          <w:bCs/>
          <w:sz w:val="24"/>
          <w:szCs w:val="24"/>
        </w:rPr>
        <w:t>uje</w:t>
      </w:r>
      <w:r w:rsidR="0032584E" w:rsidRPr="002C48FF">
        <w:rPr>
          <w:rFonts w:asciiTheme="majorHAnsi" w:hAnsiTheme="majorHAnsi" w:cs="Arial"/>
          <w:bCs/>
          <w:sz w:val="24"/>
          <w:szCs w:val="24"/>
        </w:rPr>
        <w:t xml:space="preserve"> wszystkie koszty i składniki związane z wykonaniem zamówienia </w:t>
      </w:r>
      <w:r w:rsidR="00205C64" w:rsidRPr="002C48FF">
        <w:rPr>
          <w:rFonts w:asciiTheme="majorHAnsi" w:hAnsiTheme="majorHAnsi" w:cs="Arial"/>
          <w:bCs/>
          <w:sz w:val="24"/>
          <w:szCs w:val="24"/>
        </w:rPr>
        <w:t xml:space="preserve">wraz z zaoferowanym upustem </w:t>
      </w:r>
      <w:r w:rsidR="0032584E" w:rsidRPr="002C48FF">
        <w:rPr>
          <w:rFonts w:asciiTheme="majorHAnsi" w:hAnsiTheme="majorHAnsi" w:cs="Arial"/>
          <w:bCs/>
          <w:sz w:val="24"/>
          <w:szCs w:val="24"/>
        </w:rPr>
        <w:t>w zakresie wynikającym z opisu przedmiotu zamówienia.</w:t>
      </w:r>
      <w:r w:rsidRPr="002C48FF">
        <w:rPr>
          <w:rFonts w:asciiTheme="majorHAnsi" w:hAnsiTheme="majorHAnsi" w:cs="Arial"/>
          <w:bCs/>
          <w:sz w:val="24"/>
          <w:szCs w:val="24"/>
        </w:rPr>
        <w:t xml:space="preserve"> </w:t>
      </w:r>
      <w:r w:rsidR="00EB4D0C" w:rsidRPr="002C48FF">
        <w:rPr>
          <w:rFonts w:asciiTheme="majorHAnsi" w:hAnsiTheme="majorHAnsi" w:cs="Arial"/>
          <w:bCs/>
          <w:sz w:val="24"/>
          <w:szCs w:val="24"/>
        </w:rPr>
        <w:t>D</w:t>
      </w:r>
      <w:r w:rsidR="00471592" w:rsidRPr="002C48FF">
        <w:rPr>
          <w:rFonts w:asciiTheme="majorHAnsi" w:hAnsiTheme="majorHAnsi" w:cs="Arial"/>
          <w:bCs/>
          <w:sz w:val="24"/>
          <w:szCs w:val="24"/>
        </w:rPr>
        <w:t xml:space="preserve">o obliczenia ceny </w:t>
      </w:r>
      <w:r w:rsidR="00471592" w:rsidRPr="002C48FF">
        <w:rPr>
          <w:rFonts w:ascii="Cambria" w:hAnsi="Cambria"/>
          <w:b/>
          <w:bCs/>
          <w:sz w:val="24"/>
          <w:szCs w:val="24"/>
        </w:rPr>
        <w:t xml:space="preserve">ofertowej  należy przyjąć cenę  paliw  obowiązującą </w:t>
      </w:r>
      <w:r w:rsidR="00471592" w:rsidRPr="002C48FF">
        <w:rPr>
          <w:rFonts w:ascii="Cambria" w:hAnsi="Cambria"/>
          <w:b/>
          <w:bCs/>
          <w:sz w:val="24"/>
          <w:szCs w:val="24"/>
          <w:u w:val="single"/>
        </w:rPr>
        <w:t xml:space="preserve">w  </w:t>
      </w:r>
      <w:r w:rsidR="00EB4D0C" w:rsidRPr="002C48FF">
        <w:rPr>
          <w:rFonts w:ascii="Cambria" w:hAnsi="Cambria"/>
          <w:b/>
          <w:bCs/>
          <w:sz w:val="24"/>
          <w:szCs w:val="24"/>
          <w:u w:val="single"/>
        </w:rPr>
        <w:t>0</w:t>
      </w:r>
      <w:r w:rsidR="00E93117" w:rsidRPr="002C48FF">
        <w:rPr>
          <w:rFonts w:ascii="Cambria" w:hAnsi="Cambria"/>
          <w:b/>
          <w:bCs/>
          <w:sz w:val="24"/>
          <w:szCs w:val="24"/>
          <w:u w:val="single"/>
        </w:rPr>
        <w:t>3</w:t>
      </w:r>
      <w:r w:rsidR="00471592" w:rsidRPr="002C48FF">
        <w:rPr>
          <w:rFonts w:ascii="Cambria" w:hAnsi="Cambria"/>
          <w:b/>
          <w:bCs/>
          <w:sz w:val="24"/>
          <w:szCs w:val="24"/>
          <w:u w:val="single"/>
        </w:rPr>
        <w:t>.</w:t>
      </w:r>
      <w:r w:rsidR="00EB4D0C" w:rsidRPr="002C48FF">
        <w:rPr>
          <w:rFonts w:ascii="Cambria" w:hAnsi="Cambria"/>
          <w:b/>
          <w:bCs/>
          <w:sz w:val="24"/>
          <w:szCs w:val="24"/>
          <w:u w:val="single"/>
        </w:rPr>
        <w:t>12</w:t>
      </w:r>
      <w:r w:rsidR="00471592" w:rsidRPr="002C48FF">
        <w:rPr>
          <w:rFonts w:ascii="Cambria" w:hAnsi="Cambria"/>
          <w:b/>
          <w:bCs/>
          <w:sz w:val="24"/>
          <w:szCs w:val="24"/>
          <w:u w:val="single"/>
        </w:rPr>
        <w:t>.202</w:t>
      </w:r>
      <w:r w:rsidR="00EB4D0C" w:rsidRPr="002C48FF">
        <w:rPr>
          <w:rFonts w:ascii="Cambria" w:hAnsi="Cambria"/>
          <w:b/>
          <w:bCs/>
          <w:sz w:val="24"/>
          <w:szCs w:val="24"/>
          <w:u w:val="single"/>
        </w:rPr>
        <w:t>5</w:t>
      </w:r>
      <w:r w:rsidR="00471592" w:rsidRPr="002C48FF">
        <w:rPr>
          <w:rFonts w:ascii="Cambria" w:hAnsi="Cambria"/>
          <w:b/>
          <w:bCs/>
          <w:sz w:val="24"/>
          <w:szCs w:val="24"/>
          <w:u w:val="single"/>
        </w:rPr>
        <w:t xml:space="preserve">r.    </w:t>
      </w:r>
    </w:p>
    <w:p w14:paraId="680DC508" w14:textId="4D356C0C" w:rsidR="0032584E" w:rsidRPr="002C48FF" w:rsidRDefault="00EA008D" w:rsidP="00E750E7">
      <w:pPr>
        <w:pStyle w:val="Akapitzlist"/>
        <w:widowControl w:val="0"/>
        <w:numPr>
          <w:ilvl w:val="1"/>
          <w:numId w:val="21"/>
        </w:numPr>
        <w:spacing w:line="276" w:lineRule="auto"/>
        <w:outlineLvl w:val="3"/>
        <w:rPr>
          <w:rFonts w:asciiTheme="majorHAnsi" w:hAnsiTheme="majorHAnsi" w:cs="Arial"/>
          <w:bCs/>
          <w:sz w:val="24"/>
          <w:szCs w:val="24"/>
        </w:rPr>
      </w:pPr>
      <w:r w:rsidRPr="002C48FF">
        <w:rPr>
          <w:rFonts w:asciiTheme="majorHAnsi" w:hAnsiTheme="majorHAnsi" w:cs="Arial"/>
          <w:bCs/>
          <w:sz w:val="24"/>
          <w:szCs w:val="24"/>
        </w:rPr>
        <w:t>C</w:t>
      </w:r>
      <w:r w:rsidR="0032584E" w:rsidRPr="002C48FF">
        <w:rPr>
          <w:rFonts w:asciiTheme="majorHAnsi" w:hAnsiTheme="majorHAnsi" w:cs="Arial"/>
          <w:bCs/>
          <w:sz w:val="24"/>
          <w:szCs w:val="24"/>
        </w:rPr>
        <w:t>en</w:t>
      </w:r>
      <w:r w:rsidRPr="002C48FF">
        <w:rPr>
          <w:rFonts w:asciiTheme="majorHAnsi" w:hAnsiTheme="majorHAnsi" w:cs="Arial"/>
          <w:bCs/>
          <w:sz w:val="24"/>
          <w:szCs w:val="24"/>
        </w:rPr>
        <w:t>a</w:t>
      </w:r>
      <w:r w:rsidR="0032584E" w:rsidRPr="002C48FF">
        <w:rPr>
          <w:rFonts w:asciiTheme="majorHAnsi" w:hAnsiTheme="majorHAnsi" w:cs="Arial"/>
          <w:bCs/>
          <w:sz w:val="24"/>
          <w:szCs w:val="24"/>
        </w:rPr>
        <w:t xml:space="preserve"> winna uwzględniać wymagania </w:t>
      </w:r>
      <w:r w:rsidRPr="002C48FF">
        <w:rPr>
          <w:rFonts w:asciiTheme="majorHAnsi" w:hAnsiTheme="majorHAnsi" w:cs="Arial"/>
          <w:bCs/>
          <w:sz w:val="24"/>
          <w:szCs w:val="24"/>
        </w:rPr>
        <w:t>wskazane w dokumentacji opisującej przedmiot zamówienia, SWZ i worze umowy</w:t>
      </w:r>
      <w:r w:rsidR="0032584E" w:rsidRPr="002C48FF">
        <w:rPr>
          <w:rFonts w:asciiTheme="majorHAnsi" w:hAnsiTheme="majorHAnsi" w:cs="Arial"/>
          <w:bCs/>
          <w:sz w:val="24"/>
          <w:szCs w:val="24"/>
        </w:rPr>
        <w:t>.</w:t>
      </w:r>
    </w:p>
    <w:p w14:paraId="7A58D50B" w14:textId="77777777" w:rsidR="00FA5DC3" w:rsidRPr="002C48FF" w:rsidRDefault="00EA008D" w:rsidP="00E750E7">
      <w:pPr>
        <w:pStyle w:val="Akapitzlist"/>
        <w:widowControl w:val="0"/>
        <w:numPr>
          <w:ilvl w:val="1"/>
          <w:numId w:val="21"/>
        </w:numPr>
        <w:spacing w:line="276" w:lineRule="auto"/>
        <w:outlineLvl w:val="3"/>
        <w:rPr>
          <w:rFonts w:asciiTheme="majorHAnsi" w:hAnsiTheme="majorHAnsi" w:cs="Arial"/>
          <w:bCs/>
          <w:sz w:val="24"/>
          <w:szCs w:val="24"/>
        </w:rPr>
      </w:pPr>
      <w:r w:rsidRPr="002C48FF">
        <w:rPr>
          <w:rFonts w:asciiTheme="majorHAnsi" w:hAnsiTheme="majorHAnsi" w:cs="Arial"/>
          <w:bCs/>
          <w:sz w:val="24"/>
          <w:szCs w:val="24"/>
        </w:rPr>
        <w:t>Cenę należy obliczyć</w:t>
      </w:r>
      <w:r w:rsidR="00FA5DC3" w:rsidRPr="002C48FF">
        <w:rPr>
          <w:rFonts w:asciiTheme="majorHAnsi" w:hAnsiTheme="majorHAnsi" w:cs="Arial"/>
          <w:bCs/>
          <w:sz w:val="24"/>
          <w:szCs w:val="24"/>
        </w:rPr>
        <w:t>:</w:t>
      </w:r>
    </w:p>
    <w:p w14:paraId="4647061A" w14:textId="39904007" w:rsidR="00FA5DC3" w:rsidRPr="002C48FF" w:rsidRDefault="0032584E" w:rsidP="00E750E7">
      <w:pPr>
        <w:pStyle w:val="Akapitzlist"/>
        <w:widowControl w:val="0"/>
        <w:numPr>
          <w:ilvl w:val="1"/>
          <w:numId w:val="42"/>
        </w:numPr>
        <w:spacing w:line="276" w:lineRule="auto"/>
        <w:ind w:left="1134" w:hanging="425"/>
        <w:outlineLvl w:val="3"/>
        <w:rPr>
          <w:rFonts w:asciiTheme="majorHAnsi" w:hAnsiTheme="majorHAnsi" w:cs="Arial"/>
          <w:bCs/>
          <w:sz w:val="24"/>
          <w:szCs w:val="24"/>
        </w:rPr>
      </w:pPr>
      <w:r w:rsidRPr="002C48FF">
        <w:rPr>
          <w:rFonts w:asciiTheme="majorHAnsi" w:hAnsiTheme="majorHAnsi" w:cs="Arial"/>
          <w:bCs/>
          <w:sz w:val="24"/>
          <w:szCs w:val="24"/>
        </w:rPr>
        <w:t>poda</w:t>
      </w:r>
      <w:r w:rsidR="00EA008D" w:rsidRPr="002C48FF">
        <w:rPr>
          <w:rFonts w:asciiTheme="majorHAnsi" w:hAnsiTheme="majorHAnsi" w:cs="Arial"/>
          <w:bCs/>
          <w:sz w:val="24"/>
          <w:szCs w:val="24"/>
        </w:rPr>
        <w:t>jąc</w:t>
      </w:r>
      <w:r w:rsidRPr="002C48FF">
        <w:rPr>
          <w:rFonts w:asciiTheme="majorHAnsi" w:hAnsiTheme="majorHAnsi" w:cs="Arial"/>
          <w:bCs/>
          <w:sz w:val="24"/>
          <w:szCs w:val="24"/>
        </w:rPr>
        <w:t xml:space="preserve"> cenę netto</w:t>
      </w:r>
      <w:r w:rsidR="0046682B" w:rsidRPr="002C48FF">
        <w:rPr>
          <w:rFonts w:asciiTheme="majorHAnsi" w:hAnsiTheme="majorHAnsi" w:cs="Arial"/>
          <w:bCs/>
          <w:sz w:val="24"/>
          <w:szCs w:val="24"/>
        </w:rPr>
        <w:t>,</w:t>
      </w:r>
    </w:p>
    <w:p w14:paraId="7B3D8558" w14:textId="6DF522A2" w:rsidR="00FA5DC3" w:rsidRPr="002C48FF" w:rsidRDefault="00EA008D" w:rsidP="00E750E7">
      <w:pPr>
        <w:pStyle w:val="Akapitzlist"/>
        <w:widowControl w:val="0"/>
        <w:numPr>
          <w:ilvl w:val="1"/>
          <w:numId w:val="42"/>
        </w:numPr>
        <w:spacing w:line="276" w:lineRule="auto"/>
        <w:ind w:left="1134" w:hanging="425"/>
        <w:outlineLvl w:val="3"/>
        <w:rPr>
          <w:rFonts w:asciiTheme="majorHAnsi" w:hAnsiTheme="majorHAnsi" w:cs="Arial"/>
          <w:bCs/>
          <w:sz w:val="24"/>
          <w:szCs w:val="24"/>
        </w:rPr>
      </w:pPr>
      <w:r w:rsidRPr="002C48FF">
        <w:rPr>
          <w:rFonts w:asciiTheme="majorHAnsi" w:hAnsiTheme="majorHAnsi" w:cs="Arial"/>
          <w:bCs/>
          <w:sz w:val="24"/>
          <w:szCs w:val="24"/>
        </w:rPr>
        <w:t xml:space="preserve">wskazując </w:t>
      </w:r>
      <w:r w:rsidR="00FA5DC3" w:rsidRPr="002C48FF">
        <w:rPr>
          <w:rFonts w:asciiTheme="majorHAnsi" w:hAnsiTheme="majorHAnsi" w:cs="Arial"/>
          <w:bCs/>
          <w:sz w:val="24"/>
          <w:szCs w:val="24"/>
        </w:rPr>
        <w:t xml:space="preserve">zastosowaną </w:t>
      </w:r>
      <w:r w:rsidRPr="002C48FF">
        <w:rPr>
          <w:rFonts w:asciiTheme="majorHAnsi" w:hAnsiTheme="majorHAnsi" w:cs="Arial"/>
          <w:bCs/>
          <w:sz w:val="24"/>
          <w:szCs w:val="24"/>
        </w:rPr>
        <w:t>stawkę podatku VAT</w:t>
      </w:r>
      <w:r w:rsidR="0046682B" w:rsidRPr="002C48FF">
        <w:rPr>
          <w:rFonts w:asciiTheme="majorHAnsi" w:hAnsiTheme="majorHAnsi" w:cs="Arial"/>
          <w:bCs/>
          <w:sz w:val="24"/>
          <w:szCs w:val="24"/>
        </w:rPr>
        <w:t>,</w:t>
      </w:r>
    </w:p>
    <w:p w14:paraId="29224BC0" w14:textId="17D1E174" w:rsidR="00FA5DC3" w:rsidRPr="002C48FF" w:rsidRDefault="0046682B" w:rsidP="00E750E7">
      <w:pPr>
        <w:pStyle w:val="Akapitzlist"/>
        <w:widowControl w:val="0"/>
        <w:numPr>
          <w:ilvl w:val="1"/>
          <w:numId w:val="42"/>
        </w:numPr>
        <w:spacing w:line="276" w:lineRule="auto"/>
        <w:ind w:left="1134" w:hanging="425"/>
        <w:outlineLvl w:val="3"/>
        <w:rPr>
          <w:rFonts w:asciiTheme="majorHAnsi" w:hAnsiTheme="majorHAnsi" w:cs="Arial"/>
          <w:bCs/>
          <w:sz w:val="24"/>
          <w:szCs w:val="24"/>
        </w:rPr>
      </w:pPr>
      <w:r w:rsidRPr="002C48FF">
        <w:rPr>
          <w:rFonts w:asciiTheme="majorHAnsi" w:hAnsiTheme="majorHAnsi" w:cs="Arial"/>
          <w:bCs/>
          <w:sz w:val="24"/>
          <w:szCs w:val="24"/>
        </w:rPr>
        <w:t>obliczając wysokość podatku VAT,</w:t>
      </w:r>
    </w:p>
    <w:p w14:paraId="734CC35C" w14:textId="2016F934" w:rsidR="0032584E" w:rsidRPr="002C48FF" w:rsidRDefault="00FA5DC3" w:rsidP="00E750E7">
      <w:pPr>
        <w:pStyle w:val="Akapitzlist"/>
        <w:widowControl w:val="0"/>
        <w:numPr>
          <w:ilvl w:val="1"/>
          <w:numId w:val="42"/>
        </w:numPr>
        <w:spacing w:line="276" w:lineRule="auto"/>
        <w:ind w:left="1134" w:hanging="425"/>
        <w:outlineLvl w:val="3"/>
        <w:rPr>
          <w:rFonts w:asciiTheme="majorHAnsi" w:hAnsiTheme="majorHAnsi" w:cs="Arial"/>
          <w:bCs/>
          <w:sz w:val="24"/>
          <w:szCs w:val="24"/>
        </w:rPr>
      </w:pPr>
      <w:r w:rsidRPr="002C48FF">
        <w:rPr>
          <w:rFonts w:asciiTheme="majorHAnsi" w:hAnsiTheme="majorHAnsi" w:cs="Arial"/>
          <w:bCs/>
          <w:sz w:val="24"/>
          <w:szCs w:val="24"/>
        </w:rPr>
        <w:t xml:space="preserve">podając </w:t>
      </w:r>
      <w:r w:rsidR="0032584E" w:rsidRPr="002C48FF">
        <w:rPr>
          <w:rFonts w:asciiTheme="majorHAnsi" w:hAnsiTheme="majorHAnsi" w:cs="Arial"/>
          <w:bCs/>
          <w:sz w:val="24"/>
          <w:szCs w:val="24"/>
        </w:rPr>
        <w:t xml:space="preserve">cenę brutto </w:t>
      </w:r>
      <w:r w:rsidRPr="002C48FF">
        <w:rPr>
          <w:rFonts w:asciiTheme="majorHAnsi" w:hAnsiTheme="majorHAnsi" w:cs="Arial"/>
          <w:bCs/>
          <w:sz w:val="24"/>
          <w:szCs w:val="24"/>
        </w:rPr>
        <w:t>stanowiącą sumę wartości netto i wysokości podatku VAT</w:t>
      </w:r>
      <w:r w:rsidR="0032584E" w:rsidRPr="002C48FF">
        <w:rPr>
          <w:rFonts w:asciiTheme="majorHAnsi" w:hAnsiTheme="majorHAnsi" w:cs="Arial"/>
          <w:bCs/>
          <w:sz w:val="24"/>
          <w:szCs w:val="24"/>
        </w:rPr>
        <w:t>.</w:t>
      </w:r>
    </w:p>
    <w:p w14:paraId="206FAA6D" w14:textId="77777777" w:rsidR="0032584E" w:rsidRPr="002C48FF" w:rsidRDefault="0032584E" w:rsidP="00E750E7">
      <w:pPr>
        <w:pStyle w:val="Akapitzlist"/>
        <w:widowControl w:val="0"/>
        <w:numPr>
          <w:ilvl w:val="1"/>
          <w:numId w:val="21"/>
        </w:numPr>
        <w:spacing w:line="276" w:lineRule="auto"/>
        <w:outlineLvl w:val="3"/>
        <w:rPr>
          <w:rFonts w:asciiTheme="majorHAnsi" w:hAnsiTheme="majorHAnsi" w:cs="Arial"/>
          <w:bCs/>
          <w:sz w:val="24"/>
          <w:szCs w:val="24"/>
        </w:rPr>
      </w:pPr>
      <w:r w:rsidRPr="002C48FF">
        <w:rPr>
          <w:rFonts w:asciiTheme="majorHAnsi" w:hAnsiTheme="majorHAnsi" w:cs="Arial"/>
          <w:bCs/>
          <w:sz w:val="24"/>
          <w:szCs w:val="24"/>
        </w:rPr>
        <w:t>Wszelkie rozliczenia dotyczące realizacji przedmiotu zamówienia opisanego w niniejszej specyfikacji dokonywane będą w złotych polskich.</w:t>
      </w:r>
    </w:p>
    <w:p w14:paraId="6763B807" w14:textId="18D33F94" w:rsidR="00062FE2" w:rsidRPr="002C48FF" w:rsidRDefault="00062FE2" w:rsidP="00E750E7">
      <w:pPr>
        <w:pStyle w:val="Akapitzlist"/>
        <w:widowControl w:val="0"/>
        <w:numPr>
          <w:ilvl w:val="1"/>
          <w:numId w:val="21"/>
        </w:numPr>
        <w:spacing w:line="276" w:lineRule="auto"/>
        <w:outlineLvl w:val="3"/>
        <w:rPr>
          <w:rFonts w:asciiTheme="majorHAnsi" w:hAnsiTheme="majorHAnsi" w:cs="Arial"/>
          <w:bCs/>
          <w:sz w:val="24"/>
          <w:szCs w:val="24"/>
        </w:rPr>
      </w:pPr>
      <w:r w:rsidRPr="002C48FF">
        <w:rPr>
          <w:rFonts w:ascii="Cambria" w:hAnsi="Cambria"/>
          <w:sz w:val="24"/>
          <w:szCs w:val="24"/>
        </w:rPr>
        <w:t xml:space="preserve">Jeżeli została złożona oferta, której wybór prowadziłby do powstania u zamawiającego obowiązku podatkowego zgodnie z ustawą z dnia 11 marca 2004 </w:t>
      </w:r>
      <w:r w:rsidRPr="002C48FF">
        <w:rPr>
          <w:rFonts w:ascii="Cambria" w:hAnsi="Cambria"/>
          <w:sz w:val="24"/>
          <w:szCs w:val="24"/>
        </w:rPr>
        <w:lastRenderedPageBreak/>
        <w:t>r. o podatku od towarów i usług (Dz. U. z 20</w:t>
      </w:r>
      <w:r w:rsidR="00517896" w:rsidRPr="002C48FF">
        <w:rPr>
          <w:rFonts w:ascii="Cambria" w:hAnsi="Cambria"/>
          <w:sz w:val="24"/>
          <w:szCs w:val="24"/>
        </w:rPr>
        <w:t>25</w:t>
      </w:r>
      <w:r w:rsidRPr="002C48FF">
        <w:rPr>
          <w:rFonts w:ascii="Cambria" w:hAnsi="Cambria"/>
          <w:sz w:val="24"/>
          <w:szCs w:val="24"/>
        </w:rPr>
        <w:t xml:space="preserve"> r. poz. </w:t>
      </w:r>
      <w:r w:rsidR="00517896" w:rsidRPr="002C48FF">
        <w:rPr>
          <w:rFonts w:ascii="Cambria" w:hAnsi="Cambria"/>
          <w:sz w:val="24"/>
          <w:szCs w:val="24"/>
        </w:rPr>
        <w:t>775</w:t>
      </w:r>
      <w:r w:rsidRPr="002C48FF">
        <w:rPr>
          <w:rFonts w:ascii="Cambria" w:hAnsi="Cambria"/>
          <w:sz w:val="24"/>
          <w:szCs w:val="24"/>
        </w:rPr>
        <w:t xml:space="preserve">, z </w:t>
      </w:r>
      <w:proofErr w:type="spellStart"/>
      <w:r w:rsidRPr="002C48FF">
        <w:rPr>
          <w:rFonts w:ascii="Cambria" w:hAnsi="Cambria"/>
          <w:sz w:val="24"/>
          <w:szCs w:val="24"/>
        </w:rPr>
        <w:t>późn</w:t>
      </w:r>
      <w:proofErr w:type="spellEnd"/>
      <w:r w:rsidRPr="002C48FF">
        <w:rPr>
          <w:rFonts w:ascii="Cambria" w:hAnsi="Cambria"/>
          <w:sz w:val="24"/>
          <w:szCs w:val="24"/>
        </w:rPr>
        <w:t>. zm.), dla celów zastosowania kryterium ceny lub kosztu zamawiający dolicza do przedstawionej w tej ofercie ceny kwotę podatku od towarów i usług, którą miałby obowiązek rozliczyć.</w:t>
      </w:r>
    </w:p>
    <w:p w14:paraId="30DE7732" w14:textId="236B3F18" w:rsidR="00062FE2" w:rsidRPr="002C48FF" w:rsidRDefault="00062FE2" w:rsidP="00E750E7">
      <w:pPr>
        <w:pStyle w:val="Akapitzlist"/>
        <w:widowControl w:val="0"/>
        <w:numPr>
          <w:ilvl w:val="1"/>
          <w:numId w:val="21"/>
        </w:numPr>
        <w:spacing w:line="276" w:lineRule="auto"/>
        <w:outlineLvl w:val="3"/>
        <w:rPr>
          <w:rFonts w:asciiTheme="majorHAnsi" w:hAnsiTheme="majorHAnsi" w:cs="Arial"/>
          <w:bCs/>
          <w:sz w:val="24"/>
          <w:szCs w:val="24"/>
        </w:rPr>
      </w:pPr>
      <w:r w:rsidRPr="002C48FF">
        <w:rPr>
          <w:rFonts w:ascii="Cambria" w:hAnsi="Cambria"/>
          <w:sz w:val="24"/>
          <w:szCs w:val="24"/>
        </w:rPr>
        <w:t>W ofercie, wykonawca ma obowiązek:</w:t>
      </w:r>
    </w:p>
    <w:p w14:paraId="618F977F" w14:textId="283335DC" w:rsidR="00062FE2" w:rsidRPr="002C48FF" w:rsidRDefault="00062FE2" w:rsidP="00E750E7">
      <w:pPr>
        <w:pStyle w:val="Akapitzlist"/>
        <w:numPr>
          <w:ilvl w:val="0"/>
          <w:numId w:val="54"/>
        </w:numPr>
        <w:shd w:val="clear" w:color="auto" w:fill="FFFFFF"/>
        <w:tabs>
          <w:tab w:val="left" w:pos="851"/>
        </w:tabs>
        <w:spacing w:before="72" w:after="72" w:line="276" w:lineRule="auto"/>
        <w:ind w:left="993" w:hanging="284"/>
        <w:rPr>
          <w:rFonts w:ascii="Cambria" w:hAnsi="Cambria"/>
          <w:sz w:val="24"/>
          <w:szCs w:val="24"/>
        </w:rPr>
      </w:pPr>
      <w:r w:rsidRPr="002C48FF">
        <w:rPr>
          <w:rFonts w:ascii="Cambria" w:hAnsi="Cambria"/>
          <w:sz w:val="24"/>
          <w:szCs w:val="24"/>
        </w:rPr>
        <w:t>poinformowania zamawiającego, że wybór jego oferty będzie prowadził do powstania u zamawiającego obowiązku podatkowego;</w:t>
      </w:r>
    </w:p>
    <w:p w14:paraId="5CB3D746" w14:textId="2F515263" w:rsidR="00062FE2" w:rsidRPr="002C48FF" w:rsidRDefault="00062FE2" w:rsidP="00E750E7">
      <w:pPr>
        <w:pStyle w:val="Akapitzlist"/>
        <w:numPr>
          <w:ilvl w:val="0"/>
          <w:numId w:val="54"/>
        </w:numPr>
        <w:shd w:val="clear" w:color="auto" w:fill="FFFFFF"/>
        <w:tabs>
          <w:tab w:val="left" w:pos="851"/>
        </w:tabs>
        <w:spacing w:before="72" w:after="72" w:line="276" w:lineRule="auto"/>
        <w:ind w:left="993" w:hanging="284"/>
        <w:rPr>
          <w:rFonts w:ascii="Cambria" w:hAnsi="Cambria"/>
          <w:sz w:val="24"/>
          <w:szCs w:val="24"/>
        </w:rPr>
      </w:pPr>
      <w:r w:rsidRPr="002C48FF">
        <w:rPr>
          <w:rFonts w:ascii="Cambria" w:hAnsi="Cambria"/>
          <w:sz w:val="24"/>
          <w:szCs w:val="24"/>
        </w:rPr>
        <w:t>wskazania nazwy (rodzaju) towaru lub usługi, których dostawa lub świadczenie będą prowadziły do powstania obowiązku podatkowego;</w:t>
      </w:r>
    </w:p>
    <w:p w14:paraId="7A568718" w14:textId="5DD25FA7" w:rsidR="00062FE2" w:rsidRPr="002C48FF" w:rsidRDefault="00062FE2" w:rsidP="00E750E7">
      <w:pPr>
        <w:pStyle w:val="Akapitzlist"/>
        <w:numPr>
          <w:ilvl w:val="0"/>
          <w:numId w:val="54"/>
        </w:numPr>
        <w:shd w:val="clear" w:color="auto" w:fill="FFFFFF"/>
        <w:tabs>
          <w:tab w:val="left" w:pos="851"/>
        </w:tabs>
        <w:spacing w:before="72" w:after="72" w:line="276" w:lineRule="auto"/>
        <w:ind w:left="993" w:hanging="284"/>
        <w:rPr>
          <w:rFonts w:ascii="Cambria" w:hAnsi="Cambria"/>
          <w:sz w:val="24"/>
          <w:szCs w:val="24"/>
        </w:rPr>
      </w:pPr>
      <w:r w:rsidRPr="002C48FF">
        <w:rPr>
          <w:rFonts w:ascii="Cambria" w:hAnsi="Cambria"/>
          <w:sz w:val="24"/>
          <w:szCs w:val="24"/>
        </w:rPr>
        <w:t>wskazania wartości towaru lub usługi objętego obowiązkiem podatkowym zamawiającego, bez kwoty podatku;</w:t>
      </w:r>
    </w:p>
    <w:p w14:paraId="6489AEC9" w14:textId="6AAC72A4" w:rsidR="00062FE2" w:rsidRPr="002C48FF" w:rsidRDefault="00062FE2" w:rsidP="00E750E7">
      <w:pPr>
        <w:pStyle w:val="Akapitzlist"/>
        <w:numPr>
          <w:ilvl w:val="0"/>
          <w:numId w:val="54"/>
        </w:numPr>
        <w:shd w:val="clear" w:color="auto" w:fill="FFFFFF"/>
        <w:tabs>
          <w:tab w:val="left" w:pos="851"/>
        </w:tabs>
        <w:spacing w:before="72" w:after="72" w:line="276" w:lineRule="auto"/>
        <w:ind w:left="993" w:hanging="284"/>
        <w:rPr>
          <w:rFonts w:ascii="Cambria" w:hAnsi="Cambria"/>
          <w:sz w:val="24"/>
          <w:szCs w:val="24"/>
        </w:rPr>
      </w:pPr>
      <w:r w:rsidRPr="002C48FF">
        <w:rPr>
          <w:rFonts w:ascii="Cambria" w:hAnsi="Cambria"/>
          <w:sz w:val="24"/>
          <w:szCs w:val="24"/>
        </w:rPr>
        <w:t>wskazania stawki podatku od towarów i usług, która zgodnie z wiedzą wykonawcy, będzie miała zastosowanie.</w:t>
      </w:r>
    </w:p>
    <w:p w14:paraId="0AA88116" w14:textId="52D8CD71" w:rsidR="00D9784D" w:rsidRPr="002C48FF" w:rsidRDefault="00D9784D" w:rsidP="00E750E7">
      <w:pPr>
        <w:pStyle w:val="Kolorowalistaakcent11"/>
        <w:widowControl w:val="0"/>
        <w:numPr>
          <w:ilvl w:val="1"/>
          <w:numId w:val="21"/>
        </w:numPr>
        <w:autoSpaceDE w:val="0"/>
        <w:autoSpaceDN w:val="0"/>
        <w:adjustRightInd w:val="0"/>
        <w:spacing w:before="0" w:after="0" w:line="276" w:lineRule="auto"/>
        <w:ind w:left="709"/>
        <w:rPr>
          <w:rFonts w:asciiTheme="majorHAnsi" w:hAnsiTheme="majorHAnsi" w:cs="Arial"/>
          <w:sz w:val="24"/>
          <w:szCs w:val="24"/>
        </w:rPr>
      </w:pPr>
      <w:r w:rsidRPr="002C48FF">
        <w:rPr>
          <w:rFonts w:asciiTheme="majorHAnsi" w:hAnsiTheme="majorHAnsi" w:cs="Arial"/>
          <w:sz w:val="24"/>
          <w:szCs w:val="24"/>
        </w:rPr>
        <w:t>W Formularzu oferty Wykonawca podaje cen</w:t>
      </w:r>
      <w:r w:rsidRPr="002C48FF">
        <w:rPr>
          <w:rFonts w:asciiTheme="majorHAnsi" w:eastAsia="TimesNewRoman" w:hAnsiTheme="majorHAnsi" w:cs="Arial"/>
          <w:sz w:val="24"/>
          <w:szCs w:val="24"/>
        </w:rPr>
        <w:t>ę</w:t>
      </w:r>
      <w:r w:rsidRPr="002C48FF">
        <w:rPr>
          <w:rFonts w:asciiTheme="majorHAnsi" w:hAnsiTheme="majorHAnsi" w:cs="Arial"/>
          <w:sz w:val="24"/>
          <w:szCs w:val="24"/>
        </w:rPr>
        <w:t>, z dokładno</w:t>
      </w:r>
      <w:r w:rsidRPr="002C48FF">
        <w:rPr>
          <w:rFonts w:asciiTheme="majorHAnsi" w:eastAsia="TimesNewRoman" w:hAnsiTheme="majorHAnsi" w:cs="Arial"/>
          <w:sz w:val="24"/>
          <w:szCs w:val="24"/>
        </w:rPr>
        <w:t>ś</w:t>
      </w:r>
      <w:r w:rsidRPr="002C48FF">
        <w:rPr>
          <w:rFonts w:asciiTheme="majorHAnsi" w:hAnsiTheme="majorHAnsi" w:cs="Arial"/>
          <w:sz w:val="24"/>
          <w:szCs w:val="24"/>
        </w:rPr>
        <w:t>ci</w:t>
      </w:r>
      <w:r w:rsidRPr="002C48FF">
        <w:rPr>
          <w:rFonts w:asciiTheme="majorHAnsi" w:eastAsia="TimesNewRoman" w:hAnsiTheme="majorHAnsi" w:cs="Arial"/>
          <w:sz w:val="24"/>
          <w:szCs w:val="24"/>
        </w:rPr>
        <w:t xml:space="preserve">ą </w:t>
      </w:r>
      <w:r w:rsidRPr="002C48FF">
        <w:rPr>
          <w:rFonts w:asciiTheme="majorHAnsi" w:hAnsiTheme="majorHAnsi" w:cs="Arial"/>
          <w:sz w:val="24"/>
          <w:szCs w:val="24"/>
        </w:rPr>
        <w:t>do dwóch miejsc po przecinku w rozumieniu art. 3 ust. 1 pkt 1 i ust. 2 ustawy z dnia 9 maja 2014r. o informowaniu o cenach towarów i usług oraz ustawy z dnia 7 lipca 1994 r. o denominacji złotego, za któr</w:t>
      </w:r>
      <w:r w:rsidRPr="002C48FF">
        <w:rPr>
          <w:rFonts w:asciiTheme="majorHAnsi" w:eastAsia="TimesNewRoman" w:hAnsiTheme="majorHAnsi" w:cs="Arial"/>
          <w:sz w:val="24"/>
          <w:szCs w:val="24"/>
        </w:rPr>
        <w:t xml:space="preserve">ą </w:t>
      </w:r>
      <w:r w:rsidRPr="002C48FF">
        <w:rPr>
          <w:rFonts w:asciiTheme="majorHAnsi" w:hAnsiTheme="majorHAnsi" w:cs="Arial"/>
          <w:sz w:val="24"/>
          <w:szCs w:val="24"/>
        </w:rPr>
        <w:t>podejmuje si</w:t>
      </w:r>
      <w:r w:rsidRPr="002C48FF">
        <w:rPr>
          <w:rFonts w:asciiTheme="majorHAnsi" w:eastAsia="TimesNewRoman" w:hAnsiTheme="majorHAnsi" w:cs="Arial"/>
          <w:sz w:val="24"/>
          <w:szCs w:val="24"/>
        </w:rPr>
        <w:t xml:space="preserve">ę </w:t>
      </w:r>
      <w:r w:rsidRPr="002C48FF">
        <w:rPr>
          <w:rFonts w:asciiTheme="majorHAnsi" w:hAnsiTheme="majorHAnsi" w:cs="Arial"/>
          <w:sz w:val="24"/>
          <w:szCs w:val="24"/>
        </w:rPr>
        <w:t>zrealizowa</w:t>
      </w:r>
      <w:r w:rsidRPr="002C48FF">
        <w:rPr>
          <w:rFonts w:asciiTheme="majorHAnsi" w:eastAsia="TimesNewRoman" w:hAnsiTheme="majorHAnsi" w:cs="Arial"/>
          <w:sz w:val="24"/>
          <w:szCs w:val="24"/>
        </w:rPr>
        <w:t xml:space="preserve">ć </w:t>
      </w:r>
      <w:r w:rsidRPr="002C48FF">
        <w:rPr>
          <w:rFonts w:asciiTheme="majorHAnsi" w:hAnsiTheme="majorHAnsi" w:cs="Arial"/>
          <w:sz w:val="24"/>
          <w:szCs w:val="24"/>
        </w:rPr>
        <w:t xml:space="preserve">przedmiot zamówienia. </w:t>
      </w:r>
    </w:p>
    <w:p w14:paraId="20C8BEE8" w14:textId="16281EFE" w:rsidR="0046682B" w:rsidRPr="002C48FF" w:rsidRDefault="00D9784D" w:rsidP="0058631D">
      <w:pPr>
        <w:pStyle w:val="Kolorowalistaakcent11"/>
        <w:widowControl w:val="0"/>
        <w:numPr>
          <w:ilvl w:val="1"/>
          <w:numId w:val="21"/>
        </w:numPr>
        <w:autoSpaceDE w:val="0"/>
        <w:autoSpaceDN w:val="0"/>
        <w:adjustRightInd w:val="0"/>
        <w:spacing w:before="0" w:after="0" w:line="276" w:lineRule="auto"/>
        <w:rPr>
          <w:rFonts w:asciiTheme="majorHAnsi" w:hAnsiTheme="majorHAnsi" w:cs="Arial"/>
          <w:b/>
          <w:bCs/>
        </w:rPr>
      </w:pPr>
      <w:r w:rsidRPr="002C48FF">
        <w:rPr>
          <w:rFonts w:asciiTheme="majorHAnsi" w:hAnsiTheme="majorHAnsi" w:cs="Arial"/>
          <w:sz w:val="24"/>
          <w:szCs w:val="24"/>
        </w:rPr>
        <w:t xml:space="preserve">Wynagrodzenie będzie płatne zgodnie z Projektem umowy </w:t>
      </w:r>
      <w:r w:rsidR="00E928E1" w:rsidRPr="002C48FF">
        <w:rPr>
          <w:rFonts w:asciiTheme="majorHAnsi" w:hAnsiTheme="majorHAnsi" w:cs="Arial"/>
          <w:b/>
          <w:sz w:val="24"/>
          <w:szCs w:val="24"/>
        </w:rPr>
        <w:t xml:space="preserve">Załącznik Nr </w:t>
      </w:r>
      <w:r w:rsidR="001F5D0A" w:rsidRPr="002C48FF">
        <w:rPr>
          <w:rFonts w:asciiTheme="majorHAnsi" w:hAnsiTheme="majorHAnsi" w:cs="Arial"/>
          <w:b/>
          <w:sz w:val="24"/>
          <w:szCs w:val="24"/>
        </w:rPr>
        <w:t xml:space="preserve">2 </w:t>
      </w:r>
      <w:r w:rsidRPr="002C48FF">
        <w:rPr>
          <w:rFonts w:asciiTheme="majorHAnsi" w:hAnsiTheme="majorHAnsi" w:cs="Arial"/>
          <w:b/>
          <w:sz w:val="24"/>
          <w:szCs w:val="24"/>
        </w:rPr>
        <w:t xml:space="preserve">do </w:t>
      </w:r>
      <w:r w:rsidR="00A435B8" w:rsidRPr="002C48FF">
        <w:rPr>
          <w:rFonts w:asciiTheme="majorHAnsi" w:hAnsiTheme="majorHAnsi" w:cs="Arial"/>
          <w:b/>
          <w:sz w:val="24"/>
          <w:szCs w:val="24"/>
        </w:rPr>
        <w:t>SWZ</w:t>
      </w:r>
      <w:r w:rsidRPr="002C48FF">
        <w:rPr>
          <w:rFonts w:asciiTheme="majorHAnsi" w:hAnsiTheme="majorHAnsi" w:cs="Arial"/>
          <w:b/>
          <w:sz w:val="24"/>
          <w:szCs w:val="24"/>
        </w:rPr>
        <w:t>.</w:t>
      </w:r>
      <w:r w:rsidRPr="002C48FF">
        <w:rPr>
          <w:rFonts w:asciiTheme="majorHAnsi" w:hAnsiTheme="majorHAnsi" w:cs="Arial"/>
          <w:b/>
          <w:bCs/>
        </w:rPr>
        <w:t xml:space="preserve"> </w:t>
      </w:r>
    </w:p>
    <w:tbl>
      <w:tblPr>
        <w:tblW w:w="0" w:type="auto"/>
        <w:jc w:val="center"/>
        <w:tblBorders>
          <w:bottom w:val="single" w:sz="4" w:space="0" w:color="auto"/>
        </w:tblBorders>
        <w:tblLook w:val="00A0" w:firstRow="1" w:lastRow="0" w:firstColumn="1" w:lastColumn="0" w:noHBand="0" w:noVBand="0"/>
      </w:tblPr>
      <w:tblGrid>
        <w:gridCol w:w="9072"/>
      </w:tblGrid>
      <w:tr w:rsidR="00D9784D" w:rsidRPr="002C48FF" w14:paraId="712E376C" w14:textId="77777777" w:rsidTr="0046682B">
        <w:trPr>
          <w:jc w:val="center"/>
        </w:trPr>
        <w:tc>
          <w:tcPr>
            <w:tcW w:w="9072" w:type="dxa"/>
            <w:tcBorders>
              <w:bottom w:val="single" w:sz="4" w:space="0" w:color="auto"/>
            </w:tcBorders>
            <w:shd w:val="clear" w:color="auto" w:fill="D9D9D9" w:themeFill="background1" w:themeFillShade="D9"/>
          </w:tcPr>
          <w:p w14:paraId="40A69240" w14:textId="5222ACD7" w:rsidR="00D9784D" w:rsidRPr="002C48FF" w:rsidRDefault="00D9784D" w:rsidP="00627C7D">
            <w:pPr>
              <w:suppressAutoHyphens/>
              <w:spacing w:line="276" w:lineRule="auto"/>
              <w:contextualSpacing/>
              <w:jc w:val="center"/>
              <w:textAlignment w:val="baseline"/>
              <w:rPr>
                <w:rFonts w:asciiTheme="majorHAnsi" w:hAnsiTheme="majorHAnsi"/>
                <w:sz w:val="26"/>
                <w:szCs w:val="26"/>
              </w:rPr>
            </w:pPr>
            <w:r w:rsidRPr="002C48FF">
              <w:rPr>
                <w:rFonts w:asciiTheme="majorHAnsi" w:hAnsiTheme="majorHAnsi"/>
                <w:sz w:val="26"/>
                <w:szCs w:val="26"/>
              </w:rPr>
              <w:t>Rozdział 1</w:t>
            </w:r>
            <w:r w:rsidR="00FE5B21" w:rsidRPr="002C48FF">
              <w:rPr>
                <w:rFonts w:asciiTheme="majorHAnsi" w:hAnsiTheme="majorHAnsi"/>
                <w:sz w:val="26"/>
                <w:szCs w:val="26"/>
              </w:rPr>
              <w:t>7</w:t>
            </w:r>
          </w:p>
          <w:p w14:paraId="5145788A" w14:textId="2A5154D3" w:rsidR="00D9784D" w:rsidRPr="002C48FF" w:rsidRDefault="00CB2EDF" w:rsidP="00CB2EDF">
            <w:pPr>
              <w:suppressAutoHyphens/>
              <w:spacing w:line="276" w:lineRule="auto"/>
              <w:contextualSpacing/>
              <w:jc w:val="center"/>
              <w:textAlignment w:val="baseline"/>
              <w:rPr>
                <w:rFonts w:asciiTheme="majorHAnsi" w:hAnsiTheme="majorHAnsi"/>
              </w:rPr>
            </w:pPr>
            <w:r w:rsidRPr="002C48FF">
              <w:rPr>
                <w:rFonts w:asciiTheme="majorHAnsi" w:hAnsiTheme="majorHAnsi"/>
                <w:b/>
                <w:sz w:val="26"/>
                <w:szCs w:val="26"/>
              </w:rPr>
              <w:t>OPIS KRYTERIÓW OCENY OFERT, WRAZ Z PODANIEM WAG TYCH KRYTERIÓW I SPOSOBU OCENY OFERT</w:t>
            </w:r>
          </w:p>
        </w:tc>
      </w:tr>
    </w:tbl>
    <w:p w14:paraId="15111CA7" w14:textId="77777777" w:rsidR="00687671" w:rsidRPr="002C48FF" w:rsidRDefault="00687671" w:rsidP="00627C7D">
      <w:pPr>
        <w:pStyle w:val="Listanumerowana2"/>
        <w:numPr>
          <w:ilvl w:val="0"/>
          <w:numId w:val="0"/>
        </w:numPr>
        <w:tabs>
          <w:tab w:val="left" w:pos="709"/>
          <w:tab w:val="left" w:pos="1276"/>
          <w:tab w:val="left" w:pos="1418"/>
        </w:tabs>
        <w:suppressAutoHyphens/>
        <w:spacing w:line="276" w:lineRule="auto"/>
        <w:ind w:left="709"/>
        <w:rPr>
          <w:rFonts w:asciiTheme="majorHAnsi" w:hAnsiTheme="majorHAnsi"/>
          <w:sz w:val="24"/>
        </w:rPr>
      </w:pPr>
    </w:p>
    <w:p w14:paraId="4C84F43B" w14:textId="531E8A78" w:rsidR="00573F94" w:rsidRPr="002C48FF" w:rsidRDefault="00573F94" w:rsidP="00E750E7">
      <w:pPr>
        <w:pStyle w:val="Listanumerowana2"/>
        <w:numPr>
          <w:ilvl w:val="1"/>
          <w:numId w:val="43"/>
        </w:numPr>
        <w:suppressAutoHyphens/>
        <w:spacing w:line="276" w:lineRule="auto"/>
        <w:ind w:left="567" w:hanging="567"/>
        <w:rPr>
          <w:rFonts w:asciiTheme="majorHAnsi" w:hAnsiTheme="majorHAnsi"/>
          <w:sz w:val="24"/>
        </w:rPr>
      </w:pPr>
      <w:r w:rsidRPr="002C48FF">
        <w:rPr>
          <w:rFonts w:asciiTheme="majorHAnsi" w:hAnsiTheme="majorHAnsi"/>
          <w:sz w:val="24"/>
        </w:rPr>
        <w:t>Zamawiający dokona oceny ofert, które nie zostały odrzucone, na podstawie następujących kryteriów oceny ofert</w:t>
      </w:r>
      <w:r w:rsidRPr="002C48FF">
        <w:rPr>
          <w:rFonts w:asciiTheme="majorHAnsi" w:hAnsiTheme="majorHAnsi"/>
          <w:b/>
          <w:sz w:val="24"/>
        </w:rPr>
        <w:t>:</w:t>
      </w:r>
    </w:p>
    <w:p w14:paraId="4AA753AC" w14:textId="77777777" w:rsidR="00652B8A" w:rsidRPr="002C48FF" w:rsidRDefault="00652B8A" w:rsidP="00627C7D">
      <w:pPr>
        <w:pStyle w:val="Listanumerowana2"/>
        <w:numPr>
          <w:ilvl w:val="0"/>
          <w:numId w:val="0"/>
        </w:numPr>
        <w:tabs>
          <w:tab w:val="left" w:pos="709"/>
          <w:tab w:val="left" w:pos="1276"/>
          <w:tab w:val="left" w:pos="1418"/>
        </w:tabs>
        <w:suppressAutoHyphens/>
        <w:spacing w:line="276" w:lineRule="auto"/>
        <w:ind w:left="709"/>
        <w:rPr>
          <w:rFonts w:asciiTheme="majorHAnsi" w:hAnsiTheme="majorHAnsi"/>
          <w:sz w:val="10"/>
          <w:szCs w:val="10"/>
        </w:rPr>
      </w:pP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
        <w:gridCol w:w="5022"/>
        <w:gridCol w:w="2518"/>
      </w:tblGrid>
      <w:tr w:rsidR="002C48FF" w:rsidRPr="002C48FF" w14:paraId="7E05C524" w14:textId="77777777" w:rsidTr="0046682B">
        <w:tc>
          <w:tcPr>
            <w:tcW w:w="957" w:type="dxa"/>
            <w:shd w:val="pct10" w:color="auto" w:fill="auto"/>
          </w:tcPr>
          <w:p w14:paraId="1041BA5D" w14:textId="77777777" w:rsidR="00573F94" w:rsidRPr="002C48FF" w:rsidRDefault="00573F94" w:rsidP="00627C7D">
            <w:pPr>
              <w:pStyle w:val="Kolorowalistaakcent11"/>
              <w:tabs>
                <w:tab w:val="left" w:pos="709"/>
                <w:tab w:val="left" w:pos="1276"/>
                <w:tab w:val="left" w:pos="1418"/>
              </w:tabs>
              <w:suppressAutoHyphens/>
              <w:spacing w:before="0" w:after="0" w:line="276" w:lineRule="auto"/>
              <w:ind w:left="0"/>
              <w:jc w:val="center"/>
              <w:rPr>
                <w:rFonts w:asciiTheme="majorHAnsi" w:hAnsiTheme="majorHAnsi"/>
                <w:b/>
                <w:sz w:val="24"/>
                <w:szCs w:val="24"/>
              </w:rPr>
            </w:pPr>
            <w:r w:rsidRPr="002C48FF">
              <w:rPr>
                <w:rFonts w:asciiTheme="majorHAnsi" w:hAnsiTheme="majorHAnsi"/>
                <w:b/>
                <w:sz w:val="24"/>
                <w:szCs w:val="24"/>
              </w:rPr>
              <w:t>Lp.</w:t>
            </w:r>
          </w:p>
        </w:tc>
        <w:tc>
          <w:tcPr>
            <w:tcW w:w="5022" w:type="dxa"/>
            <w:shd w:val="pct10" w:color="auto" w:fill="auto"/>
          </w:tcPr>
          <w:p w14:paraId="44974333" w14:textId="77777777" w:rsidR="00573F94" w:rsidRPr="002C48FF" w:rsidRDefault="00573F94" w:rsidP="00627C7D">
            <w:pPr>
              <w:pStyle w:val="Kolorowalistaakcent11"/>
              <w:tabs>
                <w:tab w:val="left" w:pos="709"/>
                <w:tab w:val="left" w:pos="1276"/>
                <w:tab w:val="left" w:pos="1418"/>
              </w:tabs>
              <w:suppressAutoHyphens/>
              <w:spacing w:before="0" w:after="0" w:line="276" w:lineRule="auto"/>
              <w:ind w:left="0"/>
              <w:rPr>
                <w:rFonts w:asciiTheme="majorHAnsi" w:hAnsiTheme="majorHAnsi"/>
                <w:b/>
                <w:sz w:val="24"/>
                <w:szCs w:val="24"/>
              </w:rPr>
            </w:pPr>
            <w:r w:rsidRPr="002C48FF">
              <w:rPr>
                <w:rFonts w:asciiTheme="majorHAnsi" w:hAnsiTheme="majorHAnsi"/>
                <w:b/>
                <w:sz w:val="24"/>
                <w:szCs w:val="24"/>
              </w:rPr>
              <w:t>Nazwa kryterium</w:t>
            </w:r>
          </w:p>
        </w:tc>
        <w:tc>
          <w:tcPr>
            <w:tcW w:w="2518" w:type="dxa"/>
            <w:shd w:val="pct10" w:color="auto" w:fill="auto"/>
          </w:tcPr>
          <w:p w14:paraId="79F9C4F4" w14:textId="77777777" w:rsidR="00573F94" w:rsidRPr="002C48FF" w:rsidRDefault="00573F94" w:rsidP="00627C7D">
            <w:pPr>
              <w:pStyle w:val="Kolorowalistaakcent11"/>
              <w:tabs>
                <w:tab w:val="left" w:pos="709"/>
                <w:tab w:val="left" w:pos="1276"/>
                <w:tab w:val="left" w:pos="1418"/>
              </w:tabs>
              <w:suppressAutoHyphens/>
              <w:spacing w:before="0" w:after="0" w:line="276" w:lineRule="auto"/>
              <w:ind w:left="0"/>
              <w:jc w:val="center"/>
              <w:rPr>
                <w:rFonts w:asciiTheme="majorHAnsi" w:hAnsiTheme="majorHAnsi"/>
                <w:b/>
                <w:sz w:val="24"/>
                <w:szCs w:val="24"/>
              </w:rPr>
            </w:pPr>
            <w:r w:rsidRPr="002C48FF">
              <w:rPr>
                <w:rFonts w:asciiTheme="majorHAnsi" w:hAnsiTheme="majorHAnsi"/>
                <w:b/>
                <w:sz w:val="24"/>
                <w:szCs w:val="24"/>
              </w:rPr>
              <w:t>Znaczenie kryterium (w %)</w:t>
            </w:r>
          </w:p>
        </w:tc>
      </w:tr>
      <w:tr w:rsidR="002C48FF" w:rsidRPr="002C48FF" w14:paraId="2853029D" w14:textId="77777777" w:rsidTr="0046682B">
        <w:tc>
          <w:tcPr>
            <w:tcW w:w="957" w:type="dxa"/>
          </w:tcPr>
          <w:p w14:paraId="3E68E3B3" w14:textId="77777777" w:rsidR="00573F94" w:rsidRPr="002C48FF" w:rsidRDefault="00573F94" w:rsidP="00627C7D">
            <w:pPr>
              <w:pStyle w:val="Kolorowalistaakcent11"/>
              <w:tabs>
                <w:tab w:val="left" w:pos="709"/>
                <w:tab w:val="left" w:pos="1276"/>
                <w:tab w:val="left" w:pos="1418"/>
              </w:tabs>
              <w:suppressAutoHyphens/>
              <w:spacing w:before="0" w:after="0" w:line="276" w:lineRule="auto"/>
              <w:ind w:left="0"/>
              <w:jc w:val="center"/>
              <w:rPr>
                <w:rFonts w:asciiTheme="majorHAnsi" w:hAnsiTheme="majorHAnsi"/>
                <w:sz w:val="24"/>
                <w:szCs w:val="24"/>
              </w:rPr>
            </w:pPr>
            <w:r w:rsidRPr="002C48FF">
              <w:rPr>
                <w:rFonts w:asciiTheme="majorHAnsi" w:hAnsiTheme="majorHAnsi"/>
                <w:sz w:val="24"/>
                <w:szCs w:val="24"/>
              </w:rPr>
              <w:t>1</w:t>
            </w:r>
          </w:p>
        </w:tc>
        <w:tc>
          <w:tcPr>
            <w:tcW w:w="5022" w:type="dxa"/>
          </w:tcPr>
          <w:p w14:paraId="58F419FA" w14:textId="77777777" w:rsidR="00573F94" w:rsidRPr="002C48FF" w:rsidRDefault="00573F94" w:rsidP="00627C7D">
            <w:pPr>
              <w:pStyle w:val="Kolorowalistaakcent11"/>
              <w:tabs>
                <w:tab w:val="left" w:pos="709"/>
                <w:tab w:val="left" w:pos="1276"/>
                <w:tab w:val="left" w:pos="1418"/>
              </w:tabs>
              <w:suppressAutoHyphens/>
              <w:spacing w:before="0" w:after="0" w:line="276" w:lineRule="auto"/>
              <w:ind w:left="0"/>
              <w:rPr>
                <w:rFonts w:asciiTheme="majorHAnsi" w:hAnsiTheme="majorHAnsi"/>
                <w:sz w:val="24"/>
                <w:szCs w:val="24"/>
              </w:rPr>
            </w:pPr>
            <w:r w:rsidRPr="002C48FF">
              <w:rPr>
                <w:rFonts w:asciiTheme="majorHAnsi" w:hAnsiTheme="majorHAnsi"/>
                <w:sz w:val="24"/>
                <w:szCs w:val="24"/>
              </w:rPr>
              <w:t>Cena (C)</w:t>
            </w:r>
          </w:p>
        </w:tc>
        <w:tc>
          <w:tcPr>
            <w:tcW w:w="2518" w:type="dxa"/>
          </w:tcPr>
          <w:p w14:paraId="27955E65" w14:textId="77777777" w:rsidR="00573F94" w:rsidRPr="002C48FF" w:rsidRDefault="00573F94" w:rsidP="00627C7D">
            <w:pPr>
              <w:pStyle w:val="Kolorowalistaakcent11"/>
              <w:tabs>
                <w:tab w:val="left" w:pos="709"/>
                <w:tab w:val="left" w:pos="1276"/>
                <w:tab w:val="left" w:pos="1418"/>
              </w:tabs>
              <w:suppressAutoHyphens/>
              <w:spacing w:before="0" w:after="0" w:line="276" w:lineRule="auto"/>
              <w:ind w:left="0"/>
              <w:jc w:val="center"/>
              <w:rPr>
                <w:rFonts w:asciiTheme="majorHAnsi" w:hAnsiTheme="majorHAnsi"/>
                <w:sz w:val="24"/>
                <w:szCs w:val="24"/>
              </w:rPr>
            </w:pPr>
            <w:r w:rsidRPr="002C48FF">
              <w:rPr>
                <w:rFonts w:asciiTheme="majorHAnsi" w:hAnsiTheme="majorHAnsi"/>
                <w:sz w:val="24"/>
                <w:szCs w:val="24"/>
              </w:rPr>
              <w:t>60</w:t>
            </w:r>
          </w:p>
        </w:tc>
      </w:tr>
      <w:tr w:rsidR="00652B8A" w:rsidRPr="002C48FF" w14:paraId="4C71D489" w14:textId="77777777" w:rsidTr="0046682B">
        <w:trPr>
          <w:trHeight w:val="473"/>
        </w:trPr>
        <w:tc>
          <w:tcPr>
            <w:tcW w:w="957" w:type="dxa"/>
            <w:vAlign w:val="center"/>
          </w:tcPr>
          <w:p w14:paraId="1398042D" w14:textId="77777777" w:rsidR="00652B8A" w:rsidRPr="002C48FF" w:rsidRDefault="00921BE1" w:rsidP="00627C7D">
            <w:pPr>
              <w:pStyle w:val="Akapitzlist"/>
              <w:tabs>
                <w:tab w:val="left" w:pos="709"/>
                <w:tab w:val="left" w:pos="1276"/>
                <w:tab w:val="left" w:pos="1418"/>
              </w:tabs>
              <w:suppressAutoHyphens/>
              <w:spacing w:before="0" w:after="0" w:line="276" w:lineRule="auto"/>
              <w:ind w:left="0"/>
              <w:jc w:val="center"/>
              <w:rPr>
                <w:rFonts w:asciiTheme="majorHAnsi" w:hAnsiTheme="majorHAnsi"/>
                <w:sz w:val="24"/>
                <w:szCs w:val="24"/>
              </w:rPr>
            </w:pPr>
            <w:r w:rsidRPr="002C48FF">
              <w:rPr>
                <w:rFonts w:asciiTheme="majorHAnsi" w:hAnsiTheme="majorHAnsi"/>
                <w:sz w:val="24"/>
                <w:szCs w:val="24"/>
              </w:rPr>
              <w:t>2</w:t>
            </w:r>
          </w:p>
        </w:tc>
        <w:tc>
          <w:tcPr>
            <w:tcW w:w="5022" w:type="dxa"/>
          </w:tcPr>
          <w:p w14:paraId="49E4DC3B" w14:textId="3AFCB572" w:rsidR="00652B8A" w:rsidRPr="002C48FF" w:rsidRDefault="00736DFA" w:rsidP="00627C7D">
            <w:pPr>
              <w:pStyle w:val="Akapitzlist"/>
              <w:tabs>
                <w:tab w:val="left" w:pos="709"/>
                <w:tab w:val="left" w:pos="1276"/>
                <w:tab w:val="left" w:pos="1418"/>
              </w:tabs>
              <w:suppressAutoHyphens/>
              <w:spacing w:before="0" w:after="0" w:line="276" w:lineRule="auto"/>
              <w:ind w:left="0"/>
              <w:rPr>
                <w:rFonts w:asciiTheme="majorHAnsi" w:hAnsiTheme="majorHAnsi"/>
                <w:sz w:val="24"/>
                <w:szCs w:val="24"/>
              </w:rPr>
            </w:pPr>
            <w:r w:rsidRPr="002C48FF">
              <w:rPr>
                <w:rFonts w:asciiTheme="majorHAnsi" w:hAnsiTheme="majorHAnsi"/>
                <w:sz w:val="24"/>
                <w:szCs w:val="24"/>
              </w:rPr>
              <w:t>O</w:t>
            </w:r>
            <w:r w:rsidR="003469FC" w:rsidRPr="002C48FF">
              <w:rPr>
                <w:rFonts w:asciiTheme="majorHAnsi" w:hAnsiTheme="majorHAnsi"/>
                <w:sz w:val="24"/>
                <w:szCs w:val="24"/>
              </w:rPr>
              <w:t>pust (U)</w:t>
            </w:r>
          </w:p>
        </w:tc>
        <w:tc>
          <w:tcPr>
            <w:tcW w:w="2518" w:type="dxa"/>
            <w:vAlign w:val="center"/>
          </w:tcPr>
          <w:p w14:paraId="6BE1B1E0" w14:textId="77777777" w:rsidR="00652B8A" w:rsidRPr="002C48FF" w:rsidRDefault="00921BE1" w:rsidP="00627C7D">
            <w:pPr>
              <w:pStyle w:val="Akapitzlist"/>
              <w:tabs>
                <w:tab w:val="left" w:pos="709"/>
                <w:tab w:val="left" w:pos="1276"/>
                <w:tab w:val="left" w:pos="1418"/>
              </w:tabs>
              <w:suppressAutoHyphens/>
              <w:spacing w:before="0" w:after="0" w:line="276" w:lineRule="auto"/>
              <w:ind w:left="0"/>
              <w:jc w:val="center"/>
              <w:rPr>
                <w:rFonts w:asciiTheme="majorHAnsi" w:hAnsiTheme="majorHAnsi"/>
                <w:sz w:val="24"/>
                <w:szCs w:val="24"/>
              </w:rPr>
            </w:pPr>
            <w:r w:rsidRPr="002C48FF">
              <w:rPr>
                <w:rFonts w:asciiTheme="majorHAnsi" w:hAnsiTheme="majorHAnsi"/>
                <w:sz w:val="24"/>
                <w:szCs w:val="24"/>
              </w:rPr>
              <w:t>4</w:t>
            </w:r>
            <w:r w:rsidR="00652B8A" w:rsidRPr="002C48FF">
              <w:rPr>
                <w:rFonts w:asciiTheme="majorHAnsi" w:hAnsiTheme="majorHAnsi"/>
                <w:sz w:val="24"/>
                <w:szCs w:val="24"/>
              </w:rPr>
              <w:t>0</w:t>
            </w:r>
          </w:p>
        </w:tc>
      </w:tr>
    </w:tbl>
    <w:p w14:paraId="45F376D8" w14:textId="77777777" w:rsidR="00652B8A" w:rsidRPr="002C48FF" w:rsidRDefault="00652B8A" w:rsidP="00627C7D">
      <w:pPr>
        <w:pStyle w:val="Kolorowalistaakcent11"/>
        <w:tabs>
          <w:tab w:val="left" w:pos="709"/>
          <w:tab w:val="left" w:pos="1276"/>
          <w:tab w:val="left" w:pos="1418"/>
        </w:tabs>
        <w:suppressAutoHyphens/>
        <w:spacing w:before="0" w:after="0" w:line="276" w:lineRule="auto"/>
        <w:ind w:left="709"/>
        <w:rPr>
          <w:rFonts w:asciiTheme="majorHAnsi" w:hAnsiTheme="majorHAnsi"/>
          <w:sz w:val="10"/>
          <w:szCs w:val="10"/>
        </w:rPr>
      </w:pPr>
    </w:p>
    <w:p w14:paraId="67DAD957" w14:textId="77777777" w:rsidR="00FE5B21" w:rsidRPr="002C48FF" w:rsidRDefault="00FE5B21" w:rsidP="00FE5B21">
      <w:pPr>
        <w:pStyle w:val="Kolorowalistaakcent11"/>
        <w:tabs>
          <w:tab w:val="left" w:pos="709"/>
          <w:tab w:val="left" w:pos="1276"/>
          <w:tab w:val="left" w:pos="1418"/>
        </w:tabs>
        <w:suppressAutoHyphens/>
        <w:spacing w:before="0" w:after="0" w:line="276" w:lineRule="auto"/>
        <w:ind w:left="709"/>
        <w:rPr>
          <w:rFonts w:asciiTheme="majorHAnsi" w:hAnsiTheme="majorHAnsi"/>
          <w:sz w:val="24"/>
          <w:szCs w:val="24"/>
        </w:rPr>
      </w:pPr>
    </w:p>
    <w:p w14:paraId="61742648" w14:textId="4F0194D6" w:rsidR="00652B8A" w:rsidRPr="002C48FF" w:rsidRDefault="00652B8A" w:rsidP="00E750E7">
      <w:pPr>
        <w:pStyle w:val="Kolorowalistaakcent11"/>
        <w:numPr>
          <w:ilvl w:val="1"/>
          <w:numId w:val="43"/>
        </w:numPr>
        <w:suppressAutoHyphens/>
        <w:spacing w:before="0" w:after="0" w:line="276" w:lineRule="auto"/>
        <w:ind w:left="426"/>
        <w:rPr>
          <w:rFonts w:asciiTheme="majorHAnsi" w:hAnsiTheme="majorHAnsi"/>
          <w:sz w:val="24"/>
          <w:szCs w:val="24"/>
        </w:rPr>
      </w:pPr>
      <w:r w:rsidRPr="002C48FF">
        <w:rPr>
          <w:rFonts w:asciiTheme="majorHAnsi" w:hAnsiTheme="majorHAnsi"/>
          <w:b/>
          <w:bCs/>
          <w:sz w:val="24"/>
          <w:szCs w:val="24"/>
        </w:rPr>
        <w:t xml:space="preserve">Punkty za kryterium „Cena” </w:t>
      </w:r>
      <w:r w:rsidR="0058201A" w:rsidRPr="002C48FF">
        <w:rPr>
          <w:rFonts w:asciiTheme="majorHAnsi" w:hAnsiTheme="majorHAnsi"/>
          <w:b/>
          <w:bCs/>
          <w:sz w:val="24"/>
          <w:szCs w:val="24"/>
        </w:rPr>
        <w:t>– waga 60%</w:t>
      </w:r>
      <w:r w:rsidR="0058201A" w:rsidRPr="002C48FF">
        <w:rPr>
          <w:rFonts w:asciiTheme="majorHAnsi" w:hAnsiTheme="majorHAnsi"/>
          <w:sz w:val="24"/>
          <w:szCs w:val="24"/>
        </w:rPr>
        <w:t xml:space="preserve"> </w:t>
      </w:r>
      <w:r w:rsidRPr="002C48FF">
        <w:rPr>
          <w:rFonts w:asciiTheme="majorHAnsi" w:hAnsiTheme="majorHAnsi"/>
          <w:sz w:val="24"/>
          <w:szCs w:val="24"/>
        </w:rPr>
        <w:t>zostaną obliczone według wzoru:</w:t>
      </w:r>
    </w:p>
    <w:p w14:paraId="3FED85ED" w14:textId="77777777" w:rsidR="00652B8A" w:rsidRPr="002C48FF" w:rsidRDefault="00652B8A" w:rsidP="00627C7D">
      <w:pPr>
        <w:pStyle w:val="Kolorowalistaakcent11"/>
        <w:tabs>
          <w:tab w:val="left" w:pos="709"/>
          <w:tab w:val="left" w:pos="1276"/>
          <w:tab w:val="left" w:pos="1418"/>
        </w:tabs>
        <w:suppressAutoHyphens/>
        <w:spacing w:line="276" w:lineRule="auto"/>
        <w:ind w:left="709"/>
        <w:rPr>
          <w:rFonts w:asciiTheme="majorHAnsi" w:hAnsiTheme="majorHAnsi"/>
          <w:i/>
          <w:sz w:val="26"/>
          <w:szCs w:val="26"/>
        </w:rPr>
      </w:pPr>
      <w:r w:rsidRPr="002C48FF">
        <w:rPr>
          <w:rFonts w:asciiTheme="majorHAnsi" w:hAnsiTheme="majorHAnsi"/>
          <w:i/>
          <w:sz w:val="26"/>
          <w:szCs w:val="26"/>
        </w:rPr>
        <w:tab/>
      </w:r>
      <w:r w:rsidRPr="002C48FF">
        <w:rPr>
          <w:rFonts w:asciiTheme="majorHAnsi" w:hAnsiTheme="majorHAnsi"/>
          <w:i/>
          <w:sz w:val="26"/>
          <w:szCs w:val="26"/>
        </w:rPr>
        <w:tab/>
      </w:r>
      <w:proofErr w:type="spellStart"/>
      <w:r w:rsidRPr="002C48FF">
        <w:rPr>
          <w:rFonts w:asciiTheme="majorHAnsi" w:hAnsiTheme="majorHAnsi"/>
          <w:i/>
          <w:sz w:val="26"/>
          <w:szCs w:val="26"/>
        </w:rPr>
        <w:t>C</w:t>
      </w:r>
      <w:r w:rsidRPr="002C48FF">
        <w:rPr>
          <w:rFonts w:asciiTheme="majorHAnsi" w:hAnsiTheme="majorHAnsi"/>
          <w:i/>
          <w:sz w:val="26"/>
          <w:szCs w:val="26"/>
          <w:vertAlign w:val="subscript"/>
        </w:rPr>
        <w:t>n</w:t>
      </w:r>
      <w:proofErr w:type="spellEnd"/>
    </w:p>
    <w:p w14:paraId="1637B2E9" w14:textId="2567C788" w:rsidR="00652B8A" w:rsidRPr="002C48FF" w:rsidRDefault="00652B8A" w:rsidP="00627C7D">
      <w:pPr>
        <w:pStyle w:val="Kolorowalistaakcent11"/>
        <w:tabs>
          <w:tab w:val="left" w:pos="709"/>
          <w:tab w:val="left" w:pos="1276"/>
          <w:tab w:val="left" w:pos="1418"/>
        </w:tabs>
        <w:suppressAutoHyphens/>
        <w:spacing w:line="276" w:lineRule="auto"/>
        <w:ind w:left="709"/>
        <w:rPr>
          <w:rFonts w:asciiTheme="majorHAnsi" w:hAnsiTheme="majorHAnsi"/>
          <w:i/>
          <w:sz w:val="26"/>
          <w:szCs w:val="26"/>
        </w:rPr>
      </w:pPr>
      <w:r w:rsidRPr="002C48FF">
        <w:rPr>
          <w:rFonts w:asciiTheme="majorHAnsi" w:hAnsiTheme="majorHAnsi"/>
          <w:i/>
          <w:sz w:val="26"/>
          <w:szCs w:val="26"/>
        </w:rPr>
        <w:t xml:space="preserve">C = </w:t>
      </w:r>
      <w:r w:rsidRPr="002C48FF">
        <w:rPr>
          <w:rFonts w:asciiTheme="majorHAnsi" w:hAnsiTheme="majorHAnsi"/>
          <w:i/>
          <w:sz w:val="26"/>
          <w:szCs w:val="26"/>
        </w:rPr>
        <w:tab/>
        <w:t xml:space="preserve">------- x </w:t>
      </w:r>
      <w:r w:rsidR="00A977DE" w:rsidRPr="002C48FF">
        <w:rPr>
          <w:rFonts w:asciiTheme="majorHAnsi" w:hAnsiTheme="majorHAnsi"/>
          <w:i/>
          <w:sz w:val="26"/>
          <w:szCs w:val="26"/>
        </w:rPr>
        <w:t xml:space="preserve">100 pkt x </w:t>
      </w:r>
      <w:r w:rsidRPr="002C48FF">
        <w:rPr>
          <w:rFonts w:asciiTheme="majorHAnsi" w:hAnsiTheme="majorHAnsi"/>
          <w:i/>
          <w:sz w:val="26"/>
          <w:szCs w:val="26"/>
        </w:rPr>
        <w:t xml:space="preserve">60 </w:t>
      </w:r>
      <w:r w:rsidR="00A977DE" w:rsidRPr="002C48FF">
        <w:rPr>
          <w:rFonts w:asciiTheme="majorHAnsi" w:hAnsiTheme="majorHAnsi"/>
          <w:i/>
          <w:sz w:val="26"/>
          <w:szCs w:val="26"/>
        </w:rPr>
        <w:t>%</w:t>
      </w:r>
      <w:r w:rsidRPr="002C48FF">
        <w:rPr>
          <w:rFonts w:asciiTheme="majorHAnsi" w:hAnsiTheme="majorHAnsi"/>
          <w:i/>
          <w:sz w:val="26"/>
          <w:szCs w:val="26"/>
        </w:rPr>
        <w:t xml:space="preserve"> </w:t>
      </w:r>
    </w:p>
    <w:p w14:paraId="71D75801" w14:textId="77777777" w:rsidR="00652B8A" w:rsidRPr="002C48FF" w:rsidRDefault="00652B8A" w:rsidP="00627C7D">
      <w:pPr>
        <w:pStyle w:val="Kolorowalistaakcent11"/>
        <w:tabs>
          <w:tab w:val="left" w:pos="709"/>
          <w:tab w:val="left" w:pos="1276"/>
          <w:tab w:val="left" w:pos="1418"/>
        </w:tabs>
        <w:suppressAutoHyphens/>
        <w:spacing w:line="276" w:lineRule="auto"/>
        <w:ind w:left="709"/>
        <w:rPr>
          <w:rFonts w:asciiTheme="majorHAnsi" w:hAnsiTheme="majorHAnsi"/>
          <w:i/>
          <w:sz w:val="26"/>
          <w:szCs w:val="26"/>
        </w:rPr>
      </w:pPr>
      <w:r w:rsidRPr="002C48FF">
        <w:rPr>
          <w:rFonts w:asciiTheme="majorHAnsi" w:hAnsiTheme="majorHAnsi"/>
          <w:i/>
          <w:sz w:val="26"/>
          <w:szCs w:val="26"/>
        </w:rPr>
        <w:tab/>
      </w:r>
      <w:proofErr w:type="spellStart"/>
      <w:r w:rsidRPr="002C48FF">
        <w:rPr>
          <w:rFonts w:asciiTheme="majorHAnsi" w:hAnsiTheme="majorHAnsi"/>
          <w:i/>
          <w:sz w:val="26"/>
          <w:szCs w:val="26"/>
        </w:rPr>
        <w:t>C</w:t>
      </w:r>
      <w:r w:rsidRPr="002C48FF">
        <w:rPr>
          <w:rFonts w:asciiTheme="majorHAnsi" w:hAnsiTheme="majorHAnsi"/>
          <w:i/>
          <w:sz w:val="26"/>
          <w:szCs w:val="26"/>
          <w:vertAlign w:val="subscript"/>
        </w:rPr>
        <w:t>b</w:t>
      </w:r>
      <w:proofErr w:type="spellEnd"/>
    </w:p>
    <w:p w14:paraId="6D580384" w14:textId="77777777" w:rsidR="00652B8A" w:rsidRPr="002C48FF" w:rsidRDefault="00652B8A" w:rsidP="00627C7D">
      <w:pPr>
        <w:tabs>
          <w:tab w:val="left" w:pos="709"/>
          <w:tab w:val="left" w:pos="1276"/>
          <w:tab w:val="left" w:pos="1418"/>
        </w:tabs>
        <w:suppressAutoHyphens/>
        <w:spacing w:line="276" w:lineRule="auto"/>
        <w:rPr>
          <w:rFonts w:asciiTheme="majorHAnsi" w:hAnsiTheme="majorHAnsi"/>
        </w:rPr>
      </w:pPr>
      <w:r w:rsidRPr="002C48FF">
        <w:rPr>
          <w:rFonts w:asciiTheme="majorHAnsi" w:hAnsiTheme="majorHAnsi"/>
        </w:rPr>
        <w:tab/>
        <w:t>gdzie,</w:t>
      </w:r>
    </w:p>
    <w:p w14:paraId="648BC12F" w14:textId="77777777" w:rsidR="00652B8A" w:rsidRPr="002C48FF" w:rsidRDefault="00652B8A" w:rsidP="00627C7D">
      <w:pPr>
        <w:pStyle w:val="Bezodstpw"/>
        <w:spacing w:line="276" w:lineRule="auto"/>
        <w:ind w:left="708"/>
        <w:jc w:val="both"/>
        <w:rPr>
          <w:rFonts w:asciiTheme="majorHAnsi" w:hAnsiTheme="majorHAnsi"/>
          <w:sz w:val="24"/>
          <w:szCs w:val="24"/>
        </w:rPr>
      </w:pPr>
      <w:r w:rsidRPr="002C48FF">
        <w:rPr>
          <w:rFonts w:asciiTheme="majorHAnsi" w:hAnsiTheme="majorHAnsi"/>
          <w:sz w:val="24"/>
          <w:szCs w:val="24"/>
        </w:rPr>
        <w:t>C- ilość punktów za kryterium cena,</w:t>
      </w:r>
    </w:p>
    <w:p w14:paraId="607F0702" w14:textId="77777777" w:rsidR="00652B8A" w:rsidRPr="002C48FF" w:rsidRDefault="00652B8A" w:rsidP="00627C7D">
      <w:pPr>
        <w:pStyle w:val="Bezodstpw"/>
        <w:spacing w:line="276" w:lineRule="auto"/>
        <w:ind w:left="708"/>
        <w:jc w:val="both"/>
        <w:rPr>
          <w:rFonts w:asciiTheme="majorHAnsi" w:hAnsiTheme="majorHAnsi"/>
          <w:sz w:val="24"/>
          <w:szCs w:val="24"/>
        </w:rPr>
      </w:pPr>
      <w:proofErr w:type="spellStart"/>
      <w:r w:rsidRPr="002C48FF">
        <w:rPr>
          <w:rFonts w:asciiTheme="majorHAnsi" w:hAnsiTheme="majorHAnsi"/>
          <w:sz w:val="24"/>
          <w:szCs w:val="24"/>
        </w:rPr>
        <w:t>C</w:t>
      </w:r>
      <w:r w:rsidRPr="002C48FF">
        <w:rPr>
          <w:rFonts w:asciiTheme="majorHAnsi" w:hAnsiTheme="majorHAnsi"/>
          <w:sz w:val="24"/>
          <w:szCs w:val="24"/>
          <w:vertAlign w:val="subscript"/>
        </w:rPr>
        <w:t>n</w:t>
      </w:r>
      <w:proofErr w:type="spellEnd"/>
      <w:r w:rsidRPr="002C48FF">
        <w:rPr>
          <w:rFonts w:asciiTheme="majorHAnsi" w:hAnsiTheme="majorHAnsi"/>
          <w:sz w:val="24"/>
          <w:szCs w:val="24"/>
        </w:rPr>
        <w:t xml:space="preserve"> - najniższa cena ofertowa spośród ofert nieodrzuconych,</w:t>
      </w:r>
    </w:p>
    <w:p w14:paraId="5B4844EA" w14:textId="77777777" w:rsidR="001B765D" w:rsidRPr="002C48FF" w:rsidRDefault="00652B8A" w:rsidP="001B765D">
      <w:pPr>
        <w:pStyle w:val="Bezodstpw"/>
        <w:spacing w:line="276" w:lineRule="auto"/>
        <w:ind w:left="708"/>
        <w:jc w:val="both"/>
        <w:rPr>
          <w:rFonts w:asciiTheme="majorHAnsi" w:hAnsiTheme="majorHAnsi"/>
          <w:sz w:val="24"/>
          <w:szCs w:val="24"/>
        </w:rPr>
      </w:pPr>
      <w:proofErr w:type="spellStart"/>
      <w:r w:rsidRPr="002C48FF">
        <w:rPr>
          <w:rFonts w:asciiTheme="majorHAnsi" w:hAnsiTheme="majorHAnsi"/>
          <w:sz w:val="24"/>
          <w:szCs w:val="24"/>
        </w:rPr>
        <w:t>C</w:t>
      </w:r>
      <w:r w:rsidRPr="002C48FF">
        <w:rPr>
          <w:rFonts w:asciiTheme="majorHAnsi" w:hAnsiTheme="majorHAnsi"/>
          <w:sz w:val="24"/>
          <w:szCs w:val="24"/>
          <w:vertAlign w:val="subscript"/>
        </w:rPr>
        <w:t>b</w:t>
      </w:r>
      <w:proofErr w:type="spellEnd"/>
      <w:r w:rsidRPr="002C48FF">
        <w:rPr>
          <w:rFonts w:asciiTheme="majorHAnsi" w:hAnsiTheme="majorHAnsi"/>
          <w:sz w:val="24"/>
          <w:szCs w:val="24"/>
        </w:rPr>
        <w:t xml:space="preserve"> – cena oferty badanej.</w:t>
      </w:r>
    </w:p>
    <w:p w14:paraId="747DC6CE" w14:textId="4BE0C350" w:rsidR="00945E75" w:rsidRPr="002C48FF" w:rsidRDefault="001B765D" w:rsidP="001B765D">
      <w:pPr>
        <w:pStyle w:val="Bezodstpw"/>
        <w:numPr>
          <w:ilvl w:val="1"/>
          <w:numId w:val="43"/>
        </w:numPr>
        <w:spacing w:line="276" w:lineRule="auto"/>
        <w:jc w:val="both"/>
        <w:rPr>
          <w:rFonts w:asciiTheme="majorHAnsi" w:hAnsiTheme="majorHAnsi"/>
          <w:sz w:val="24"/>
          <w:szCs w:val="24"/>
        </w:rPr>
      </w:pPr>
      <w:r w:rsidRPr="002C48FF">
        <w:rPr>
          <w:rFonts w:asciiTheme="majorHAnsi" w:hAnsiTheme="majorHAnsi"/>
          <w:b/>
        </w:rPr>
        <w:t>Punkty w k</w:t>
      </w:r>
      <w:r w:rsidR="00945E75" w:rsidRPr="002C48FF">
        <w:rPr>
          <w:rFonts w:asciiTheme="majorHAnsi" w:hAnsiTheme="majorHAnsi"/>
          <w:b/>
        </w:rPr>
        <w:t>ryterium</w:t>
      </w:r>
      <w:r w:rsidR="003469FC" w:rsidRPr="002C48FF">
        <w:rPr>
          <w:rFonts w:asciiTheme="majorHAnsi" w:hAnsiTheme="majorHAnsi"/>
          <w:b/>
        </w:rPr>
        <w:t xml:space="preserve"> </w:t>
      </w:r>
      <w:r w:rsidR="00736DFA" w:rsidRPr="002C48FF">
        <w:rPr>
          <w:rFonts w:asciiTheme="majorHAnsi" w:hAnsiTheme="majorHAnsi"/>
          <w:b/>
        </w:rPr>
        <w:t>o</w:t>
      </w:r>
      <w:r w:rsidR="003469FC" w:rsidRPr="002C48FF">
        <w:rPr>
          <w:rFonts w:asciiTheme="majorHAnsi" w:hAnsiTheme="majorHAnsi"/>
          <w:b/>
        </w:rPr>
        <w:t xml:space="preserve">pust </w:t>
      </w:r>
      <w:r w:rsidR="00945E75" w:rsidRPr="002C48FF">
        <w:rPr>
          <w:rFonts w:asciiTheme="majorHAnsi" w:hAnsiTheme="majorHAnsi"/>
          <w:b/>
        </w:rPr>
        <w:t>– waga 40 %</w:t>
      </w:r>
    </w:p>
    <w:p w14:paraId="1840CD44" w14:textId="77777777" w:rsidR="00945E75" w:rsidRPr="002C48FF" w:rsidRDefault="00945E75" w:rsidP="00945E75">
      <w:pPr>
        <w:pStyle w:val="ZTIRPKTzmpkttiret"/>
        <w:spacing w:line="276" w:lineRule="auto"/>
        <w:ind w:left="0" w:firstLine="0"/>
        <w:rPr>
          <w:rFonts w:ascii="Arial" w:hAnsi="Arial"/>
          <w:b/>
          <w:sz w:val="20"/>
        </w:rPr>
      </w:pPr>
      <w:bookmarkStart w:id="18" w:name="_Hlk72404431"/>
    </w:p>
    <w:p w14:paraId="090F6A12" w14:textId="03D25BDA" w:rsidR="00945E75" w:rsidRPr="002C48FF" w:rsidRDefault="001B765D" w:rsidP="00945E75">
      <w:pPr>
        <w:pStyle w:val="ZTIRPKTzmpkttiret"/>
        <w:spacing w:line="276" w:lineRule="auto"/>
        <w:ind w:left="0" w:firstLine="0"/>
        <w:rPr>
          <w:rFonts w:ascii="Cambria" w:hAnsi="Cambria"/>
          <w:szCs w:val="24"/>
        </w:rPr>
      </w:pPr>
      <w:r w:rsidRPr="002C48FF">
        <w:rPr>
          <w:rFonts w:ascii="Cambria" w:hAnsi="Cambria"/>
          <w:szCs w:val="24"/>
        </w:rPr>
        <w:t xml:space="preserve">       </w:t>
      </w:r>
      <w:r w:rsidR="00945E75" w:rsidRPr="002C48FF">
        <w:rPr>
          <w:rFonts w:ascii="Cambria" w:hAnsi="Cambria"/>
          <w:szCs w:val="24"/>
        </w:rPr>
        <w:t>Opis sposobu obliczenia punktów:</w:t>
      </w:r>
    </w:p>
    <w:bookmarkEnd w:id="18"/>
    <w:p w14:paraId="36F480CB" w14:textId="22527523" w:rsidR="002910C6" w:rsidRPr="002C48FF" w:rsidRDefault="00FE5B21" w:rsidP="002910C6">
      <w:pPr>
        <w:pStyle w:val="Tekstpodstawowy"/>
        <w:ind w:left="374" w:hanging="374"/>
        <w:rPr>
          <w:rFonts w:ascii="Cambria" w:hAnsi="Cambria"/>
          <w:b w:val="0"/>
          <w:bCs/>
          <w:sz w:val="24"/>
          <w:szCs w:val="24"/>
        </w:rPr>
      </w:pPr>
      <w:r w:rsidRPr="002C48FF">
        <w:rPr>
          <w:rFonts w:ascii="Cambria" w:hAnsi="Cambria"/>
          <w:b w:val="0"/>
          <w:bCs/>
          <w:i/>
          <w:sz w:val="24"/>
          <w:szCs w:val="24"/>
        </w:rPr>
        <w:lastRenderedPageBreak/>
        <w:tab/>
      </w:r>
      <w:r w:rsidR="002910C6" w:rsidRPr="002C48FF">
        <w:rPr>
          <w:rFonts w:ascii="Cambria" w:hAnsi="Cambria"/>
          <w:b w:val="0"/>
          <w:bCs/>
          <w:sz w:val="24"/>
          <w:szCs w:val="24"/>
        </w:rPr>
        <w:t xml:space="preserve">Oferta z najwyższym  zaoferowanym  </w:t>
      </w:r>
      <w:r w:rsidR="00736DFA" w:rsidRPr="002C48FF">
        <w:rPr>
          <w:rFonts w:ascii="Cambria" w:hAnsi="Cambria"/>
          <w:b w:val="0"/>
          <w:bCs/>
          <w:sz w:val="24"/>
          <w:szCs w:val="24"/>
        </w:rPr>
        <w:t>o</w:t>
      </w:r>
      <w:r w:rsidR="002910C6" w:rsidRPr="002C48FF">
        <w:rPr>
          <w:rFonts w:ascii="Cambria" w:hAnsi="Cambria"/>
          <w:b w:val="0"/>
          <w:bCs/>
          <w:sz w:val="24"/>
          <w:szCs w:val="24"/>
        </w:rPr>
        <w:t xml:space="preserve">pustem  „ </w:t>
      </w:r>
      <w:proofErr w:type="spellStart"/>
      <w:r w:rsidR="002910C6" w:rsidRPr="002C48FF">
        <w:rPr>
          <w:rFonts w:ascii="Cambria" w:hAnsi="Cambria"/>
          <w:b w:val="0"/>
          <w:bCs/>
          <w:sz w:val="24"/>
          <w:szCs w:val="24"/>
        </w:rPr>
        <w:t>Umax</w:t>
      </w:r>
      <w:proofErr w:type="spellEnd"/>
      <w:r w:rsidR="002910C6" w:rsidRPr="002C48FF">
        <w:rPr>
          <w:rFonts w:ascii="Cambria" w:hAnsi="Cambria"/>
          <w:b w:val="0"/>
          <w:bCs/>
          <w:sz w:val="24"/>
          <w:szCs w:val="24"/>
        </w:rPr>
        <w:t xml:space="preserve"> „ otrzymuje 40 pkt </w:t>
      </w:r>
    </w:p>
    <w:p w14:paraId="5CFDB912" w14:textId="387405AE" w:rsidR="002910C6" w:rsidRPr="002C48FF" w:rsidRDefault="002910C6" w:rsidP="002910C6">
      <w:pPr>
        <w:pStyle w:val="Tekstpodstawowy"/>
        <w:ind w:left="374" w:hanging="374"/>
        <w:rPr>
          <w:rFonts w:ascii="Cambria" w:hAnsi="Cambria"/>
          <w:b w:val="0"/>
          <w:bCs/>
          <w:sz w:val="24"/>
          <w:szCs w:val="24"/>
        </w:rPr>
      </w:pPr>
      <w:r w:rsidRPr="002C48FF">
        <w:rPr>
          <w:rFonts w:ascii="Cambria" w:hAnsi="Cambria"/>
          <w:b w:val="0"/>
          <w:bCs/>
          <w:sz w:val="24"/>
          <w:szCs w:val="24"/>
        </w:rPr>
        <w:t xml:space="preserve">       Każda inna oferta „U” otrzymuje ilość punktów wynikającą z wyliczenia </w:t>
      </w:r>
      <w:r w:rsidRPr="002C48FF">
        <w:rPr>
          <w:rFonts w:ascii="Cambria" w:hAnsi="Cambria"/>
          <w:b w:val="0"/>
          <w:bCs/>
          <w:sz w:val="24"/>
          <w:szCs w:val="24"/>
        </w:rPr>
        <w:br/>
        <w:t>wg wzoru</w:t>
      </w:r>
    </w:p>
    <w:p w14:paraId="12983EC8" w14:textId="19032E61" w:rsidR="0058201A" w:rsidRPr="002C48FF" w:rsidRDefault="002910C6" w:rsidP="0058201A">
      <w:pPr>
        <w:pStyle w:val="Kolorowalistaakcent11"/>
        <w:tabs>
          <w:tab w:val="left" w:pos="709"/>
          <w:tab w:val="left" w:pos="1276"/>
          <w:tab w:val="left" w:pos="1418"/>
        </w:tabs>
        <w:suppressAutoHyphens/>
        <w:spacing w:line="276" w:lineRule="auto"/>
        <w:ind w:left="709"/>
        <w:rPr>
          <w:rFonts w:asciiTheme="majorHAnsi" w:hAnsiTheme="majorHAnsi"/>
          <w:i/>
          <w:sz w:val="26"/>
          <w:szCs w:val="26"/>
        </w:rPr>
      </w:pPr>
      <w:r w:rsidRPr="002C48FF">
        <w:rPr>
          <w:rFonts w:ascii="Cambria" w:hAnsi="Cambria"/>
          <w:bCs/>
          <w:sz w:val="24"/>
          <w:szCs w:val="24"/>
        </w:rPr>
        <w:t xml:space="preserve">              </w:t>
      </w:r>
      <w:r w:rsidR="0058201A" w:rsidRPr="002C48FF">
        <w:rPr>
          <w:rFonts w:ascii="Cambria" w:hAnsi="Cambria"/>
          <w:bCs/>
          <w:sz w:val="24"/>
          <w:szCs w:val="24"/>
        </w:rPr>
        <w:t>U</w:t>
      </w:r>
      <w:r w:rsidRPr="002C48FF">
        <w:rPr>
          <w:rFonts w:ascii="Cambria" w:hAnsi="Cambria"/>
          <w:bCs/>
          <w:sz w:val="24"/>
          <w:szCs w:val="24"/>
        </w:rPr>
        <w:t xml:space="preserve">      </w:t>
      </w:r>
    </w:p>
    <w:p w14:paraId="75AD43E3" w14:textId="4F868FD7" w:rsidR="0058201A" w:rsidRPr="002C48FF" w:rsidRDefault="0058201A" w:rsidP="0058201A">
      <w:pPr>
        <w:pStyle w:val="Kolorowalistaakcent11"/>
        <w:tabs>
          <w:tab w:val="left" w:pos="709"/>
          <w:tab w:val="left" w:pos="1276"/>
          <w:tab w:val="left" w:pos="1418"/>
        </w:tabs>
        <w:suppressAutoHyphens/>
        <w:spacing w:line="276" w:lineRule="auto"/>
        <w:ind w:left="709"/>
        <w:rPr>
          <w:rFonts w:asciiTheme="majorHAnsi" w:hAnsiTheme="majorHAnsi"/>
          <w:i/>
          <w:sz w:val="26"/>
          <w:szCs w:val="26"/>
        </w:rPr>
      </w:pPr>
      <w:r w:rsidRPr="002C48FF">
        <w:rPr>
          <w:rFonts w:asciiTheme="majorHAnsi" w:hAnsiTheme="majorHAnsi"/>
          <w:i/>
          <w:sz w:val="26"/>
          <w:szCs w:val="26"/>
        </w:rPr>
        <w:t xml:space="preserve">U = </w:t>
      </w:r>
      <w:r w:rsidRPr="002C48FF">
        <w:rPr>
          <w:rFonts w:asciiTheme="majorHAnsi" w:hAnsiTheme="majorHAnsi"/>
          <w:i/>
          <w:sz w:val="26"/>
          <w:szCs w:val="26"/>
        </w:rPr>
        <w:tab/>
        <w:t xml:space="preserve">------- x 100 pkt x 40 % </w:t>
      </w:r>
    </w:p>
    <w:p w14:paraId="13125560" w14:textId="12DC6D2A" w:rsidR="0058201A" w:rsidRPr="002C48FF" w:rsidRDefault="0058201A" w:rsidP="0058201A">
      <w:pPr>
        <w:pStyle w:val="Kolorowalistaakcent11"/>
        <w:tabs>
          <w:tab w:val="left" w:pos="709"/>
          <w:tab w:val="left" w:pos="1276"/>
          <w:tab w:val="left" w:pos="1418"/>
        </w:tabs>
        <w:suppressAutoHyphens/>
        <w:spacing w:line="276" w:lineRule="auto"/>
        <w:ind w:left="709"/>
        <w:rPr>
          <w:rFonts w:asciiTheme="majorHAnsi" w:hAnsiTheme="majorHAnsi"/>
          <w:i/>
          <w:sz w:val="26"/>
          <w:szCs w:val="26"/>
        </w:rPr>
      </w:pPr>
      <w:r w:rsidRPr="002C48FF">
        <w:rPr>
          <w:rFonts w:asciiTheme="majorHAnsi" w:hAnsiTheme="majorHAnsi"/>
          <w:i/>
          <w:sz w:val="26"/>
          <w:szCs w:val="26"/>
        </w:rPr>
        <w:tab/>
      </w:r>
      <w:proofErr w:type="spellStart"/>
      <w:r w:rsidRPr="002C48FF">
        <w:rPr>
          <w:rFonts w:asciiTheme="majorHAnsi" w:hAnsiTheme="majorHAnsi"/>
          <w:i/>
          <w:sz w:val="26"/>
          <w:szCs w:val="26"/>
        </w:rPr>
        <w:t>Umax</w:t>
      </w:r>
      <w:proofErr w:type="spellEnd"/>
    </w:p>
    <w:p w14:paraId="0CB1D2C4" w14:textId="41620BBB" w:rsidR="002910C6" w:rsidRPr="002C48FF" w:rsidRDefault="002910C6" w:rsidP="002910C6">
      <w:pPr>
        <w:pStyle w:val="Tekstpodstawowy"/>
        <w:ind w:left="374" w:hanging="374"/>
        <w:rPr>
          <w:rFonts w:ascii="Cambria" w:hAnsi="Cambria"/>
          <w:b w:val="0"/>
          <w:bCs/>
          <w:sz w:val="24"/>
          <w:szCs w:val="24"/>
        </w:rPr>
      </w:pPr>
    </w:p>
    <w:p w14:paraId="1CEF59E9" w14:textId="0AC4878E" w:rsidR="002910C6" w:rsidRPr="002C48FF" w:rsidRDefault="002910C6" w:rsidP="002910C6">
      <w:pPr>
        <w:pStyle w:val="Tekstpodstawowy"/>
        <w:ind w:left="374" w:hanging="374"/>
        <w:rPr>
          <w:rFonts w:ascii="Cambria" w:hAnsi="Cambria"/>
          <w:b w:val="0"/>
          <w:bCs/>
          <w:sz w:val="24"/>
          <w:szCs w:val="24"/>
        </w:rPr>
      </w:pPr>
      <w:r w:rsidRPr="002C48FF">
        <w:rPr>
          <w:rFonts w:ascii="Cambria" w:hAnsi="Cambria"/>
          <w:b w:val="0"/>
          <w:bCs/>
          <w:sz w:val="24"/>
          <w:szCs w:val="24"/>
        </w:rPr>
        <w:t xml:space="preserve">       U max – najwyższy zaoferowany </w:t>
      </w:r>
      <w:r w:rsidR="00736DFA" w:rsidRPr="002C48FF">
        <w:rPr>
          <w:rFonts w:ascii="Cambria" w:hAnsi="Cambria"/>
          <w:b w:val="0"/>
          <w:bCs/>
          <w:sz w:val="24"/>
          <w:szCs w:val="24"/>
        </w:rPr>
        <w:t xml:space="preserve"> opust</w:t>
      </w:r>
    </w:p>
    <w:p w14:paraId="2558F5AB" w14:textId="05989E8B" w:rsidR="002910C6" w:rsidRPr="002C48FF" w:rsidRDefault="002910C6" w:rsidP="002910C6">
      <w:pPr>
        <w:pStyle w:val="Tekstpodstawowy"/>
        <w:ind w:left="374" w:hanging="374"/>
        <w:rPr>
          <w:rFonts w:ascii="Cambria" w:hAnsi="Cambria"/>
          <w:b w:val="0"/>
          <w:bCs/>
          <w:sz w:val="24"/>
          <w:szCs w:val="24"/>
        </w:rPr>
      </w:pPr>
      <w:r w:rsidRPr="002C48FF">
        <w:rPr>
          <w:rFonts w:ascii="Cambria" w:hAnsi="Cambria"/>
          <w:b w:val="0"/>
          <w:bCs/>
          <w:sz w:val="24"/>
          <w:szCs w:val="24"/>
        </w:rPr>
        <w:t xml:space="preserve">       U</w:t>
      </w:r>
      <w:r w:rsidRPr="002C48FF">
        <w:rPr>
          <w:rFonts w:ascii="Cambria" w:hAnsi="Cambria"/>
          <w:b w:val="0"/>
          <w:bCs/>
          <w:sz w:val="24"/>
          <w:szCs w:val="24"/>
        </w:rPr>
        <w:tab/>
        <w:t>- cena badanej oferty</w:t>
      </w:r>
    </w:p>
    <w:p w14:paraId="60D57989" w14:textId="77777777" w:rsidR="002910C6" w:rsidRPr="002C48FF" w:rsidRDefault="002910C6" w:rsidP="002910C6">
      <w:pPr>
        <w:pStyle w:val="Tekstpodstawowy"/>
        <w:ind w:left="374" w:hanging="374"/>
        <w:rPr>
          <w:rFonts w:ascii="Cambria" w:hAnsi="Cambria"/>
          <w:b w:val="0"/>
          <w:bCs/>
          <w:sz w:val="24"/>
          <w:szCs w:val="24"/>
        </w:rPr>
      </w:pPr>
      <w:r w:rsidRPr="002C48FF">
        <w:rPr>
          <w:rFonts w:ascii="Cambria" w:hAnsi="Cambria"/>
          <w:b w:val="0"/>
          <w:bCs/>
          <w:sz w:val="24"/>
          <w:szCs w:val="24"/>
        </w:rPr>
        <w:t xml:space="preserve">       n</w:t>
      </w:r>
      <w:r w:rsidRPr="002C48FF">
        <w:rPr>
          <w:rFonts w:ascii="Cambria" w:hAnsi="Cambria"/>
          <w:b w:val="0"/>
          <w:bCs/>
          <w:sz w:val="24"/>
          <w:szCs w:val="24"/>
        </w:rPr>
        <w:tab/>
        <w:t>- liczba punktów uzyskanych przez ofertę z kryterium rabat</w:t>
      </w:r>
    </w:p>
    <w:p w14:paraId="2976D1C8" w14:textId="78A4637E" w:rsidR="00FE5B21" w:rsidRPr="002C48FF" w:rsidRDefault="00FE5B21" w:rsidP="003469FC">
      <w:pPr>
        <w:pStyle w:val="Kolorowalistaakcent11"/>
        <w:tabs>
          <w:tab w:val="left" w:pos="709"/>
          <w:tab w:val="left" w:pos="1276"/>
          <w:tab w:val="left" w:pos="1418"/>
        </w:tabs>
        <w:suppressAutoHyphens/>
        <w:spacing w:line="276" w:lineRule="auto"/>
        <w:ind w:left="0"/>
        <w:rPr>
          <w:rFonts w:ascii="Cambria" w:hAnsi="Cambria"/>
          <w:i/>
          <w:sz w:val="24"/>
          <w:szCs w:val="24"/>
        </w:rPr>
      </w:pPr>
      <w:r w:rsidRPr="002C48FF">
        <w:rPr>
          <w:rFonts w:ascii="Cambria" w:hAnsi="Cambria"/>
          <w:bCs/>
          <w:i/>
          <w:sz w:val="24"/>
          <w:szCs w:val="24"/>
        </w:rPr>
        <w:tab/>
      </w:r>
    </w:p>
    <w:p w14:paraId="3C8136FA" w14:textId="4426ECDC" w:rsidR="00712FD0" w:rsidRPr="002C48FF" w:rsidRDefault="00712FD0" w:rsidP="00627C7D">
      <w:pPr>
        <w:pStyle w:val="Kolorowalistaakcent11"/>
        <w:tabs>
          <w:tab w:val="left" w:pos="709"/>
          <w:tab w:val="left" w:pos="1276"/>
          <w:tab w:val="left" w:pos="1418"/>
        </w:tabs>
        <w:suppressAutoHyphens/>
        <w:spacing w:before="0" w:after="0" w:line="276" w:lineRule="auto"/>
        <w:ind w:left="709"/>
        <w:rPr>
          <w:rFonts w:asciiTheme="majorHAnsi" w:hAnsiTheme="majorHAnsi"/>
          <w:sz w:val="10"/>
          <w:szCs w:val="10"/>
        </w:rPr>
      </w:pPr>
    </w:p>
    <w:p w14:paraId="4F933C34" w14:textId="2BE4B244" w:rsidR="006A45E7" w:rsidRPr="002C48FF" w:rsidRDefault="006A45E7" w:rsidP="00E750E7">
      <w:pPr>
        <w:pStyle w:val="Kolorowalistaakcent11"/>
        <w:numPr>
          <w:ilvl w:val="1"/>
          <w:numId w:val="43"/>
        </w:numPr>
        <w:tabs>
          <w:tab w:val="left" w:pos="709"/>
          <w:tab w:val="left" w:pos="1276"/>
          <w:tab w:val="left" w:pos="1418"/>
        </w:tabs>
        <w:suppressAutoHyphens/>
        <w:spacing w:before="0" w:after="0" w:line="276" w:lineRule="auto"/>
        <w:ind w:left="709" w:hanging="709"/>
        <w:rPr>
          <w:rFonts w:asciiTheme="majorHAnsi" w:hAnsiTheme="majorHAnsi"/>
          <w:sz w:val="24"/>
          <w:szCs w:val="24"/>
        </w:rPr>
      </w:pPr>
      <w:r w:rsidRPr="002C48FF">
        <w:rPr>
          <w:rFonts w:asciiTheme="majorHAnsi" w:eastAsia="Times New Roman" w:hAnsiTheme="majorHAnsi"/>
          <w:sz w:val="24"/>
          <w:szCs w:val="24"/>
          <w:lang w:eastAsia="pl-PL" w:bidi="pl-PL"/>
        </w:rPr>
        <w:t>Zamawiający wybierze ofertę, która otrzyma najwyższą liczbę punktów (P) stanowiących sumę przyznanych w ramach każdego z podanych kryteriów, wyliczoną zgodnie z poniższym wzorem:</w:t>
      </w:r>
    </w:p>
    <w:p w14:paraId="5E7984BC" w14:textId="5260AF5B" w:rsidR="006A45E7" w:rsidRPr="002C48FF" w:rsidRDefault="006A45E7" w:rsidP="00FE5B21">
      <w:pPr>
        <w:pStyle w:val="Normalny1"/>
        <w:spacing w:before="120" w:line="276" w:lineRule="auto"/>
        <w:ind w:left="500"/>
        <w:jc w:val="center"/>
        <w:rPr>
          <w:rFonts w:asciiTheme="majorHAnsi" w:eastAsia="Times New Roman" w:hAnsiTheme="majorHAnsi"/>
          <w:lang w:eastAsia="pl-PL" w:bidi="pl-PL"/>
        </w:rPr>
      </w:pPr>
      <w:r w:rsidRPr="002C48FF">
        <w:rPr>
          <w:rFonts w:asciiTheme="majorHAnsi" w:eastAsia="Times New Roman" w:hAnsiTheme="majorHAnsi"/>
          <w:lang w:eastAsia="pl-PL" w:bidi="pl-PL"/>
        </w:rPr>
        <w:t xml:space="preserve">P = C + </w:t>
      </w:r>
      <w:r w:rsidR="00C556E5" w:rsidRPr="002C48FF">
        <w:rPr>
          <w:rFonts w:asciiTheme="majorHAnsi" w:eastAsia="Times New Roman" w:hAnsiTheme="majorHAnsi"/>
          <w:lang w:eastAsia="pl-PL" w:bidi="pl-PL"/>
        </w:rPr>
        <w:t>U</w:t>
      </w:r>
    </w:p>
    <w:p w14:paraId="1AC3EC21" w14:textId="227CDF88" w:rsidR="00346435" w:rsidRPr="002C48FF" w:rsidRDefault="00346435" w:rsidP="00346435">
      <w:pPr>
        <w:pStyle w:val="Tekstpodstawowy"/>
        <w:ind w:hanging="374"/>
        <w:rPr>
          <w:rFonts w:ascii="Cambria" w:hAnsi="Cambria"/>
          <w:b w:val="0"/>
          <w:bCs/>
          <w:sz w:val="24"/>
          <w:szCs w:val="24"/>
        </w:rPr>
      </w:pPr>
      <w:r w:rsidRPr="002C48FF">
        <w:rPr>
          <w:rFonts w:ascii="Cambria" w:hAnsi="Cambria"/>
          <w:sz w:val="24"/>
          <w:szCs w:val="24"/>
        </w:rPr>
        <w:t xml:space="preserve">      </w:t>
      </w:r>
      <w:r w:rsidRPr="002C48FF">
        <w:rPr>
          <w:rFonts w:ascii="Cambria" w:hAnsi="Cambria"/>
          <w:b w:val="0"/>
          <w:bCs/>
          <w:sz w:val="24"/>
          <w:szCs w:val="24"/>
        </w:rPr>
        <w:t xml:space="preserve">Cena podana w ofercie winna obejmować koszt wykonania  i opłat  związanych z realizacja zamówienia , wraz z podatkiem VAT pomniejszoną o zaoferowany upust . Do obliczenia ceny ofertowej  należy przyjąć cenę  paliw  obowiązującą </w:t>
      </w:r>
      <w:r w:rsidRPr="002C48FF">
        <w:rPr>
          <w:rFonts w:ascii="Cambria" w:hAnsi="Cambria"/>
          <w:b w:val="0"/>
          <w:bCs/>
          <w:sz w:val="24"/>
          <w:szCs w:val="24"/>
          <w:u w:val="single"/>
        </w:rPr>
        <w:t>w dn.</w:t>
      </w:r>
      <w:r w:rsidR="00E57E07" w:rsidRPr="002C48FF">
        <w:rPr>
          <w:rFonts w:ascii="Cambria" w:hAnsi="Cambria"/>
          <w:b w:val="0"/>
          <w:bCs/>
          <w:sz w:val="24"/>
          <w:szCs w:val="24"/>
          <w:u w:val="single"/>
        </w:rPr>
        <w:t xml:space="preserve"> 0</w:t>
      </w:r>
      <w:r w:rsidR="00E93117" w:rsidRPr="002C48FF">
        <w:rPr>
          <w:rFonts w:ascii="Cambria" w:hAnsi="Cambria"/>
          <w:b w:val="0"/>
          <w:bCs/>
          <w:sz w:val="24"/>
          <w:szCs w:val="24"/>
          <w:u w:val="single"/>
        </w:rPr>
        <w:t>3</w:t>
      </w:r>
      <w:r w:rsidR="00E57E07" w:rsidRPr="002C48FF">
        <w:rPr>
          <w:rFonts w:ascii="Cambria" w:hAnsi="Cambria"/>
          <w:b w:val="0"/>
          <w:bCs/>
          <w:sz w:val="24"/>
          <w:szCs w:val="24"/>
          <w:u w:val="single"/>
        </w:rPr>
        <w:t>.12.2025 r.</w:t>
      </w:r>
    </w:p>
    <w:p w14:paraId="1DCE9F59" w14:textId="77777777" w:rsidR="00346435" w:rsidRPr="002C48FF" w:rsidRDefault="00346435" w:rsidP="00346435">
      <w:pPr>
        <w:pStyle w:val="Normalny1"/>
        <w:spacing w:before="120" w:line="276" w:lineRule="auto"/>
        <w:ind w:left="500"/>
        <w:rPr>
          <w:rFonts w:asciiTheme="majorHAnsi" w:eastAsia="Times New Roman" w:hAnsiTheme="majorHAnsi"/>
          <w:lang w:eastAsia="pl-PL" w:bidi="pl-PL"/>
        </w:rPr>
      </w:pPr>
    </w:p>
    <w:p w14:paraId="76E60513" w14:textId="77777777" w:rsidR="006A45E7" w:rsidRPr="002C48FF" w:rsidRDefault="006A45E7" w:rsidP="00627C7D">
      <w:pPr>
        <w:pStyle w:val="Akapitzlist"/>
        <w:spacing w:line="276" w:lineRule="auto"/>
        <w:ind w:left="500"/>
        <w:rPr>
          <w:rFonts w:asciiTheme="majorHAnsi" w:hAnsiTheme="majorHAnsi"/>
          <w:sz w:val="24"/>
          <w:szCs w:val="24"/>
        </w:rPr>
      </w:pPr>
    </w:p>
    <w:p w14:paraId="5A1E9A41" w14:textId="434DB6EA" w:rsidR="00D9784D" w:rsidRPr="002C48FF" w:rsidRDefault="00D9784D" w:rsidP="00627C7D">
      <w:pPr>
        <w:pStyle w:val="Kolorowalistaakcent11"/>
        <w:tabs>
          <w:tab w:val="left" w:pos="709"/>
          <w:tab w:val="left" w:pos="1276"/>
          <w:tab w:val="left" w:pos="1418"/>
        </w:tabs>
        <w:suppressAutoHyphens/>
        <w:spacing w:before="0" w:after="0" w:line="276" w:lineRule="auto"/>
        <w:ind w:left="709" w:hanging="709"/>
        <w:rPr>
          <w:rFonts w:asciiTheme="majorHAnsi" w:hAnsiTheme="majorHAnsi"/>
          <w:sz w:val="10"/>
          <w:szCs w:val="10"/>
        </w:rPr>
      </w:pPr>
    </w:p>
    <w:tbl>
      <w:tblPr>
        <w:tblW w:w="0" w:type="auto"/>
        <w:jc w:val="center"/>
        <w:tblBorders>
          <w:bottom w:val="single" w:sz="4" w:space="0" w:color="auto"/>
        </w:tblBorders>
        <w:tblLook w:val="00A0" w:firstRow="1" w:lastRow="0" w:firstColumn="1" w:lastColumn="0" w:noHBand="0" w:noVBand="0"/>
      </w:tblPr>
      <w:tblGrid>
        <w:gridCol w:w="9070"/>
      </w:tblGrid>
      <w:tr w:rsidR="00D9784D" w:rsidRPr="002C48FF" w14:paraId="5616FA0B" w14:textId="77777777" w:rsidTr="00CB2EDF">
        <w:trPr>
          <w:jc w:val="center"/>
        </w:trPr>
        <w:tc>
          <w:tcPr>
            <w:tcW w:w="9070" w:type="dxa"/>
            <w:tcBorders>
              <w:bottom w:val="single" w:sz="4" w:space="0" w:color="auto"/>
            </w:tcBorders>
            <w:shd w:val="clear" w:color="auto" w:fill="D9D9D9" w:themeFill="background1" w:themeFillShade="D9"/>
          </w:tcPr>
          <w:p w14:paraId="631088B4" w14:textId="0BB81FEA" w:rsidR="00D9784D" w:rsidRPr="002C48FF" w:rsidRDefault="00D9784D" w:rsidP="00627C7D">
            <w:pPr>
              <w:suppressAutoHyphens/>
              <w:spacing w:line="276" w:lineRule="auto"/>
              <w:contextualSpacing/>
              <w:jc w:val="center"/>
              <w:textAlignment w:val="baseline"/>
              <w:rPr>
                <w:rFonts w:asciiTheme="majorHAnsi" w:hAnsiTheme="majorHAnsi"/>
                <w:sz w:val="26"/>
                <w:szCs w:val="26"/>
              </w:rPr>
            </w:pPr>
            <w:r w:rsidRPr="002C48FF">
              <w:rPr>
                <w:rFonts w:asciiTheme="majorHAnsi" w:hAnsiTheme="majorHAnsi"/>
                <w:sz w:val="26"/>
                <w:szCs w:val="26"/>
              </w:rPr>
              <w:t>Rozdział 1</w:t>
            </w:r>
            <w:r w:rsidR="00FE5B21" w:rsidRPr="002C48FF">
              <w:rPr>
                <w:rFonts w:asciiTheme="majorHAnsi" w:hAnsiTheme="majorHAnsi"/>
                <w:sz w:val="26"/>
                <w:szCs w:val="26"/>
              </w:rPr>
              <w:t>8</w:t>
            </w:r>
          </w:p>
          <w:p w14:paraId="0C593A1C" w14:textId="1994D8D6" w:rsidR="00D9784D" w:rsidRPr="002C48FF" w:rsidRDefault="000405D0" w:rsidP="00627C7D">
            <w:pPr>
              <w:suppressAutoHyphens/>
              <w:spacing w:line="276" w:lineRule="auto"/>
              <w:contextualSpacing/>
              <w:jc w:val="center"/>
              <w:textAlignment w:val="baseline"/>
              <w:rPr>
                <w:rFonts w:asciiTheme="majorHAnsi" w:hAnsiTheme="majorHAnsi"/>
              </w:rPr>
            </w:pPr>
            <w:r w:rsidRPr="002C48FF">
              <w:rPr>
                <w:rFonts w:asciiTheme="majorHAnsi" w:hAnsiTheme="majorHAnsi"/>
                <w:b/>
                <w:sz w:val="26"/>
                <w:szCs w:val="26"/>
              </w:rPr>
              <w:t>WYBÓR NAJKORZYSTNIEJSZEJ OFERTY</w:t>
            </w:r>
          </w:p>
        </w:tc>
      </w:tr>
    </w:tbl>
    <w:p w14:paraId="2C76FDD4" w14:textId="77777777" w:rsidR="008E02E9" w:rsidRPr="002C48FF" w:rsidRDefault="008E02E9" w:rsidP="00FE5B21">
      <w:pPr>
        <w:pStyle w:val="Kolorowalistaakcent11"/>
        <w:tabs>
          <w:tab w:val="left" w:pos="709"/>
          <w:tab w:val="left" w:pos="1276"/>
          <w:tab w:val="left" w:pos="1418"/>
        </w:tabs>
        <w:suppressAutoHyphens/>
        <w:spacing w:before="0" w:after="0" w:line="276" w:lineRule="auto"/>
        <w:ind w:left="0"/>
        <w:rPr>
          <w:rFonts w:asciiTheme="majorHAnsi" w:hAnsiTheme="majorHAnsi"/>
        </w:rPr>
      </w:pPr>
    </w:p>
    <w:p w14:paraId="2D35A454" w14:textId="73EC79EA" w:rsidR="000405D0" w:rsidRPr="002C48FF" w:rsidRDefault="000405D0" w:rsidP="00E750E7">
      <w:pPr>
        <w:pStyle w:val="Akapitzlist"/>
        <w:numPr>
          <w:ilvl w:val="1"/>
          <w:numId w:val="56"/>
        </w:numPr>
        <w:shd w:val="clear" w:color="auto" w:fill="FFFFFF"/>
        <w:spacing w:before="72"/>
        <w:ind w:left="709" w:hanging="709"/>
        <w:rPr>
          <w:rFonts w:ascii="Cambria" w:hAnsi="Cambria"/>
          <w:sz w:val="24"/>
          <w:szCs w:val="24"/>
        </w:rPr>
      </w:pPr>
      <w:r w:rsidRPr="002C48FF">
        <w:rPr>
          <w:rFonts w:ascii="Cambria" w:hAnsi="Cambria" w:cs="Arial"/>
          <w:sz w:val="24"/>
          <w:szCs w:val="24"/>
        </w:rPr>
        <w:t>Zamawiający wybiera najkorzystniejszą ofertę w terminie związania ofertą.</w:t>
      </w:r>
    </w:p>
    <w:p w14:paraId="7DEDF4D7" w14:textId="1CF42114" w:rsidR="000405D0" w:rsidRPr="002C48FF" w:rsidRDefault="000405D0" w:rsidP="00E750E7">
      <w:pPr>
        <w:pStyle w:val="Listanumerowana2"/>
        <w:widowControl w:val="0"/>
        <w:numPr>
          <w:ilvl w:val="1"/>
          <w:numId w:val="56"/>
        </w:numPr>
        <w:tabs>
          <w:tab w:val="left" w:pos="993"/>
        </w:tabs>
        <w:spacing w:line="276" w:lineRule="auto"/>
        <w:ind w:left="709" w:hanging="709"/>
        <w:rPr>
          <w:rFonts w:ascii="Cambria" w:hAnsi="Cambria" w:cs="Arial"/>
          <w:sz w:val="24"/>
        </w:rPr>
      </w:pPr>
      <w:r w:rsidRPr="002C48FF">
        <w:rPr>
          <w:rFonts w:ascii="Cambria" w:hAnsi="Cambria" w:cs="Arial"/>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2CD6E381" w14:textId="55398F4A" w:rsidR="000405D0" w:rsidRPr="002C48FF" w:rsidRDefault="000405D0" w:rsidP="00E750E7">
      <w:pPr>
        <w:pStyle w:val="Listanumerowana2"/>
        <w:widowControl w:val="0"/>
        <w:numPr>
          <w:ilvl w:val="1"/>
          <w:numId w:val="56"/>
        </w:numPr>
        <w:tabs>
          <w:tab w:val="left" w:pos="993"/>
        </w:tabs>
        <w:spacing w:line="276" w:lineRule="auto"/>
        <w:ind w:left="709" w:hanging="709"/>
        <w:rPr>
          <w:rFonts w:ascii="Cambria" w:hAnsi="Cambria" w:cs="Arial"/>
          <w:sz w:val="24"/>
        </w:rPr>
      </w:pPr>
      <w:r w:rsidRPr="002C48FF">
        <w:rPr>
          <w:rFonts w:ascii="Cambria" w:hAnsi="Cambria"/>
          <w:sz w:val="24"/>
        </w:rPr>
        <w:t xml:space="preserve">Stosownie do art. 253 ust. 1 ustawy </w:t>
      </w:r>
      <w:proofErr w:type="spellStart"/>
      <w:r w:rsidRPr="002C48FF">
        <w:rPr>
          <w:rFonts w:ascii="Cambria" w:hAnsi="Cambria"/>
          <w:sz w:val="24"/>
        </w:rPr>
        <w:t>Pzp</w:t>
      </w:r>
      <w:proofErr w:type="spellEnd"/>
      <w:r w:rsidRPr="002C48FF">
        <w:rPr>
          <w:rFonts w:ascii="Cambria" w:hAnsi="Cambria"/>
          <w:sz w:val="24"/>
        </w:rPr>
        <w:t xml:space="preserve">, Zamawiający </w:t>
      </w:r>
      <w:r w:rsidRPr="002C48FF">
        <w:rPr>
          <w:rFonts w:ascii="Cambria" w:hAnsi="Cambria" w:cs="Arial"/>
          <w:sz w:val="24"/>
        </w:rPr>
        <w:t xml:space="preserve">niezwłocznie po wyborze najkorzystniejszej oferty informuje równocześnie Wykonawców, którzy złożyli </w:t>
      </w:r>
      <w:r w:rsidRPr="002C48FF">
        <w:rPr>
          <w:rFonts w:ascii="Cambria" w:hAnsi="Cambria" w:cs="Arial"/>
          <w:sz w:val="24"/>
        </w:rPr>
        <w:br/>
        <w:t>oferty, o:</w:t>
      </w:r>
    </w:p>
    <w:p w14:paraId="4AE28808" w14:textId="77777777" w:rsidR="000405D0" w:rsidRPr="002C48FF" w:rsidRDefault="000405D0" w:rsidP="00E750E7">
      <w:pPr>
        <w:pStyle w:val="Akapitzlist"/>
        <w:numPr>
          <w:ilvl w:val="0"/>
          <w:numId w:val="55"/>
        </w:numPr>
        <w:tabs>
          <w:tab w:val="left" w:pos="1134"/>
          <w:tab w:val="left" w:pos="1276"/>
        </w:tabs>
        <w:suppressAutoHyphens/>
        <w:spacing w:line="276" w:lineRule="auto"/>
        <w:ind w:left="1134" w:hanging="425"/>
        <w:rPr>
          <w:rFonts w:ascii="Cambria" w:hAnsi="Cambria"/>
          <w:sz w:val="24"/>
          <w:szCs w:val="24"/>
        </w:rPr>
      </w:pPr>
      <w:r w:rsidRPr="002C48FF">
        <w:rPr>
          <w:rFonts w:ascii="Cambria" w:hAnsi="Cambria"/>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F896F46" w14:textId="77777777" w:rsidR="000405D0" w:rsidRPr="002C48FF" w:rsidRDefault="000405D0" w:rsidP="00E750E7">
      <w:pPr>
        <w:pStyle w:val="Akapitzlist"/>
        <w:numPr>
          <w:ilvl w:val="0"/>
          <w:numId w:val="55"/>
        </w:numPr>
        <w:tabs>
          <w:tab w:val="left" w:pos="1134"/>
          <w:tab w:val="left" w:pos="1276"/>
        </w:tabs>
        <w:suppressAutoHyphens/>
        <w:spacing w:line="276" w:lineRule="auto"/>
        <w:ind w:left="1134" w:hanging="425"/>
        <w:rPr>
          <w:rFonts w:ascii="Cambria" w:hAnsi="Cambria"/>
          <w:sz w:val="24"/>
          <w:szCs w:val="24"/>
        </w:rPr>
      </w:pPr>
      <w:r w:rsidRPr="002C48FF">
        <w:rPr>
          <w:rFonts w:ascii="Cambria" w:hAnsi="Cambria"/>
          <w:sz w:val="24"/>
          <w:szCs w:val="24"/>
        </w:rPr>
        <w:t>Wykonawcach, których oferty zostały odrzucone.</w:t>
      </w:r>
    </w:p>
    <w:p w14:paraId="067EBE81" w14:textId="1B3A5F6C" w:rsidR="000405D0" w:rsidRPr="002C48FF" w:rsidRDefault="000405D0" w:rsidP="000405D0">
      <w:pPr>
        <w:pStyle w:val="Akapitzlist"/>
        <w:tabs>
          <w:tab w:val="left" w:pos="709"/>
          <w:tab w:val="left" w:pos="1276"/>
          <w:tab w:val="left" w:pos="1418"/>
        </w:tabs>
        <w:suppressAutoHyphens/>
        <w:spacing w:before="0" w:after="0" w:line="276" w:lineRule="auto"/>
        <w:ind w:left="709" w:hanging="709"/>
        <w:rPr>
          <w:rFonts w:ascii="Cambria" w:hAnsi="Cambria"/>
          <w:i/>
          <w:sz w:val="24"/>
          <w:szCs w:val="24"/>
        </w:rPr>
      </w:pPr>
      <w:r w:rsidRPr="002C48FF">
        <w:rPr>
          <w:rFonts w:ascii="Cambria" w:hAnsi="Cambria"/>
          <w:i/>
          <w:sz w:val="24"/>
          <w:szCs w:val="24"/>
        </w:rPr>
        <w:tab/>
        <w:t>podaj</w:t>
      </w:r>
      <w:r w:rsidRPr="002C48FF">
        <w:rPr>
          <w:rFonts w:ascii="Cambria" w:eastAsia="Calibri" w:hAnsi="Cambria" w:cs="Calibri"/>
          <w:i/>
          <w:sz w:val="24"/>
          <w:szCs w:val="24"/>
        </w:rPr>
        <w:t>ą</w:t>
      </w:r>
      <w:r w:rsidRPr="002C48FF">
        <w:rPr>
          <w:rFonts w:ascii="Cambria" w:hAnsi="Cambria"/>
          <w:i/>
          <w:sz w:val="24"/>
          <w:szCs w:val="24"/>
        </w:rPr>
        <w:t>c uzasadnienie faktyczne i prawne.</w:t>
      </w:r>
    </w:p>
    <w:p w14:paraId="20A67726" w14:textId="667217F3" w:rsidR="000405D0" w:rsidRPr="002C48FF" w:rsidRDefault="000405D0" w:rsidP="00E750E7">
      <w:pPr>
        <w:pStyle w:val="Akapitzlist"/>
        <w:numPr>
          <w:ilvl w:val="1"/>
          <w:numId w:val="56"/>
        </w:numPr>
        <w:tabs>
          <w:tab w:val="left" w:pos="709"/>
          <w:tab w:val="left" w:pos="1276"/>
          <w:tab w:val="left" w:pos="1418"/>
        </w:tabs>
        <w:suppressAutoHyphens/>
        <w:spacing w:line="276" w:lineRule="auto"/>
        <w:ind w:left="709" w:hanging="709"/>
        <w:rPr>
          <w:rFonts w:ascii="Cambria" w:hAnsi="Cambria"/>
          <w:sz w:val="24"/>
          <w:szCs w:val="24"/>
        </w:rPr>
      </w:pPr>
      <w:r w:rsidRPr="002C48FF">
        <w:rPr>
          <w:rFonts w:ascii="Cambria" w:hAnsi="Cambria" w:cs="Arial"/>
          <w:bCs/>
          <w:sz w:val="24"/>
          <w:szCs w:val="24"/>
        </w:rPr>
        <w:t xml:space="preserve">Zamawiający udostępnia niezwłocznie informacje, o których mowa w pkt </w:t>
      </w:r>
      <w:r w:rsidRPr="002C48FF">
        <w:rPr>
          <w:rFonts w:ascii="Cambria" w:hAnsi="Cambria"/>
          <w:sz w:val="24"/>
          <w:szCs w:val="24"/>
        </w:rPr>
        <w:t xml:space="preserve">18.3 </w:t>
      </w:r>
      <w:proofErr w:type="spellStart"/>
      <w:r w:rsidRPr="002C48FF">
        <w:rPr>
          <w:rFonts w:ascii="Cambria" w:hAnsi="Cambria"/>
          <w:sz w:val="24"/>
          <w:szCs w:val="24"/>
        </w:rPr>
        <w:t>tiret</w:t>
      </w:r>
      <w:proofErr w:type="spellEnd"/>
      <w:r w:rsidRPr="002C48FF">
        <w:rPr>
          <w:rFonts w:ascii="Cambria" w:hAnsi="Cambria"/>
          <w:sz w:val="24"/>
          <w:szCs w:val="24"/>
        </w:rPr>
        <w:t xml:space="preserve"> pierwszy SWZ</w:t>
      </w:r>
      <w:r w:rsidRPr="002C48FF">
        <w:rPr>
          <w:rFonts w:ascii="Cambria" w:hAnsi="Cambria" w:cs="Arial"/>
          <w:bCs/>
          <w:sz w:val="24"/>
          <w:szCs w:val="24"/>
        </w:rPr>
        <w:t xml:space="preserve">, na stronie internetowej prowadzonego postępowania: </w:t>
      </w:r>
      <w:r w:rsidRPr="002C48FF">
        <w:rPr>
          <w:rFonts w:ascii="Cambria" w:hAnsi="Cambria"/>
          <w:sz w:val="24"/>
          <w:szCs w:val="24"/>
          <w:u w:val="single"/>
        </w:rPr>
        <w:t xml:space="preserve">…………….. </w:t>
      </w:r>
    </w:p>
    <w:p w14:paraId="2D7291DE" w14:textId="77777777" w:rsidR="005922BB" w:rsidRPr="002C48FF" w:rsidRDefault="005922BB" w:rsidP="00627C7D">
      <w:pPr>
        <w:pStyle w:val="Akapitzlist"/>
        <w:widowControl w:val="0"/>
        <w:spacing w:line="276" w:lineRule="auto"/>
        <w:outlineLvl w:val="3"/>
        <w:rPr>
          <w:rFonts w:asciiTheme="majorHAnsi" w:hAnsiTheme="majorHAnsi"/>
          <w:sz w:val="24"/>
          <w:szCs w:val="24"/>
        </w:rPr>
      </w:pPr>
    </w:p>
    <w:p w14:paraId="2293B244" w14:textId="77777777" w:rsidR="000405D0" w:rsidRPr="002C48FF" w:rsidRDefault="000405D0" w:rsidP="00627C7D">
      <w:pPr>
        <w:pStyle w:val="Akapitzlist"/>
        <w:widowControl w:val="0"/>
        <w:spacing w:line="276" w:lineRule="auto"/>
        <w:outlineLvl w:val="3"/>
        <w:rPr>
          <w:rFonts w:asciiTheme="majorHAnsi" w:hAnsiTheme="majorHAnsi"/>
          <w:sz w:val="24"/>
          <w:szCs w:val="24"/>
        </w:rPr>
      </w:pPr>
    </w:p>
    <w:p w14:paraId="1F52B097" w14:textId="77777777" w:rsidR="00D9784D" w:rsidRPr="002C48FF" w:rsidRDefault="00D9784D" w:rsidP="00627C7D">
      <w:pPr>
        <w:pStyle w:val="Kolorowalistaakcent11"/>
        <w:tabs>
          <w:tab w:val="left" w:pos="1134"/>
          <w:tab w:val="left" w:pos="1276"/>
          <w:tab w:val="left" w:pos="1418"/>
        </w:tabs>
        <w:suppressAutoHyphens/>
        <w:spacing w:before="0" w:after="0" w:line="276" w:lineRule="auto"/>
        <w:ind w:left="0"/>
        <w:rPr>
          <w:rFonts w:asciiTheme="majorHAnsi" w:hAnsiTheme="majorHAnsi"/>
          <w:vanish/>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2C48FF" w14:paraId="15C76440" w14:textId="77777777" w:rsidTr="000405D0">
        <w:trPr>
          <w:trHeight w:val="1015"/>
          <w:jc w:val="center"/>
        </w:trPr>
        <w:tc>
          <w:tcPr>
            <w:tcW w:w="9102" w:type="dxa"/>
            <w:tcBorders>
              <w:bottom w:val="single" w:sz="4" w:space="0" w:color="auto"/>
            </w:tcBorders>
            <w:shd w:val="clear" w:color="auto" w:fill="D9D9D9" w:themeFill="background1" w:themeFillShade="D9"/>
          </w:tcPr>
          <w:p w14:paraId="424D5A83" w14:textId="6B5B1C59" w:rsidR="00D9784D" w:rsidRPr="002C48FF" w:rsidRDefault="00D9784D" w:rsidP="00627C7D">
            <w:pPr>
              <w:suppressAutoHyphens/>
              <w:spacing w:line="276" w:lineRule="auto"/>
              <w:contextualSpacing/>
              <w:jc w:val="center"/>
              <w:textAlignment w:val="baseline"/>
              <w:rPr>
                <w:rFonts w:asciiTheme="majorHAnsi" w:hAnsiTheme="majorHAnsi"/>
                <w:sz w:val="26"/>
                <w:szCs w:val="26"/>
              </w:rPr>
            </w:pPr>
            <w:r w:rsidRPr="002C48FF">
              <w:rPr>
                <w:rFonts w:asciiTheme="majorHAnsi" w:hAnsiTheme="majorHAnsi"/>
                <w:sz w:val="26"/>
                <w:szCs w:val="26"/>
              </w:rPr>
              <w:t xml:space="preserve">Rozdział </w:t>
            </w:r>
            <w:r w:rsidR="00451E97" w:rsidRPr="002C48FF">
              <w:rPr>
                <w:rFonts w:asciiTheme="majorHAnsi" w:hAnsiTheme="majorHAnsi"/>
                <w:sz w:val="26"/>
                <w:szCs w:val="26"/>
              </w:rPr>
              <w:t>19</w:t>
            </w:r>
          </w:p>
          <w:p w14:paraId="2C961C46" w14:textId="11B9E0E1" w:rsidR="00D9784D" w:rsidRPr="002C48FF" w:rsidRDefault="000405D0" w:rsidP="000405D0">
            <w:pPr>
              <w:suppressAutoHyphens/>
              <w:spacing w:line="276" w:lineRule="auto"/>
              <w:contextualSpacing/>
              <w:jc w:val="center"/>
              <w:textAlignment w:val="baseline"/>
              <w:rPr>
                <w:rFonts w:asciiTheme="majorHAnsi" w:hAnsiTheme="majorHAnsi"/>
              </w:rPr>
            </w:pPr>
            <w:r w:rsidRPr="002C48FF">
              <w:rPr>
                <w:rFonts w:asciiTheme="majorHAnsi" w:hAnsiTheme="majorHAnsi"/>
                <w:b/>
                <w:sz w:val="26"/>
                <w:szCs w:val="26"/>
              </w:rPr>
              <w:t xml:space="preserve">INFORMACJE O FORMALNOŚCIACH, JAKIE MUSZĄ ZOSTAĆ DOPEŁNIONE </w:t>
            </w:r>
            <w:r w:rsidRPr="002C48FF">
              <w:rPr>
                <w:rFonts w:asciiTheme="majorHAnsi" w:hAnsiTheme="majorHAnsi"/>
                <w:b/>
                <w:sz w:val="26"/>
                <w:szCs w:val="26"/>
              </w:rPr>
              <w:br/>
              <w:t>PO WYBORZE OFERTY W CELU ZAWARCIA UMOWY W SPRAWIE ZAMÓWIENIA PUBLICZNEGO</w:t>
            </w:r>
          </w:p>
        </w:tc>
      </w:tr>
    </w:tbl>
    <w:p w14:paraId="1D5DB548" w14:textId="77777777" w:rsidR="00687671" w:rsidRPr="002C48FF" w:rsidRDefault="00687671" w:rsidP="00627C7D">
      <w:pPr>
        <w:pStyle w:val="Kolorowalistaakcent11"/>
        <w:widowControl w:val="0"/>
        <w:suppressAutoHyphens/>
        <w:spacing w:line="276" w:lineRule="auto"/>
        <w:outlineLvl w:val="3"/>
        <w:rPr>
          <w:rFonts w:asciiTheme="majorHAnsi" w:hAnsiTheme="majorHAnsi"/>
          <w:sz w:val="24"/>
          <w:szCs w:val="24"/>
        </w:rPr>
      </w:pPr>
    </w:p>
    <w:p w14:paraId="52688771" w14:textId="1148D4E8" w:rsidR="00451E97" w:rsidRPr="002C48FF" w:rsidRDefault="00D9784D" w:rsidP="00E750E7">
      <w:pPr>
        <w:pStyle w:val="Kolorowalistaakcent11"/>
        <w:widowControl w:val="0"/>
        <w:numPr>
          <w:ilvl w:val="1"/>
          <w:numId w:val="44"/>
        </w:numPr>
        <w:suppressAutoHyphens/>
        <w:spacing w:line="276" w:lineRule="auto"/>
        <w:ind w:left="851" w:hanging="851"/>
        <w:outlineLvl w:val="3"/>
        <w:rPr>
          <w:rFonts w:asciiTheme="majorHAnsi" w:hAnsiTheme="majorHAnsi"/>
          <w:sz w:val="24"/>
          <w:szCs w:val="24"/>
        </w:rPr>
      </w:pPr>
      <w:r w:rsidRPr="002C48FF">
        <w:rPr>
          <w:rFonts w:asciiTheme="majorHAnsi" w:hAnsiTheme="majorHAnsi"/>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766AE039" w14:textId="77777777" w:rsidR="00451E97" w:rsidRPr="002C48FF" w:rsidRDefault="00D9784D" w:rsidP="00E750E7">
      <w:pPr>
        <w:pStyle w:val="Kolorowalistaakcent11"/>
        <w:widowControl w:val="0"/>
        <w:numPr>
          <w:ilvl w:val="1"/>
          <w:numId w:val="44"/>
        </w:numPr>
        <w:suppressAutoHyphens/>
        <w:spacing w:line="276" w:lineRule="auto"/>
        <w:ind w:left="851" w:hanging="851"/>
        <w:outlineLvl w:val="3"/>
        <w:rPr>
          <w:rFonts w:asciiTheme="majorHAnsi" w:hAnsiTheme="majorHAnsi"/>
          <w:sz w:val="24"/>
          <w:szCs w:val="24"/>
        </w:rPr>
      </w:pPr>
      <w:r w:rsidRPr="002C48FF">
        <w:rPr>
          <w:rFonts w:asciiTheme="majorHAnsi" w:hAnsiTheme="majorHAnsi"/>
          <w:sz w:val="24"/>
          <w:szCs w:val="24"/>
        </w:rPr>
        <w:t xml:space="preserve">Osoby reprezentujące </w:t>
      </w:r>
      <w:r w:rsidR="007631EC" w:rsidRPr="002C48FF">
        <w:rPr>
          <w:rFonts w:asciiTheme="majorHAnsi" w:hAnsiTheme="majorHAnsi"/>
          <w:sz w:val="24"/>
          <w:szCs w:val="24"/>
        </w:rPr>
        <w:t>W</w:t>
      </w:r>
      <w:r w:rsidRPr="002C48FF">
        <w:rPr>
          <w:rFonts w:asciiTheme="majorHAnsi" w:hAnsiTheme="majorHAnsi"/>
          <w:sz w:val="24"/>
          <w:szCs w:val="24"/>
        </w:rPr>
        <w:t xml:space="preserve">ykonawcę przy podpisywaniu umowy powinny posiadać ze sobą dokumenty potwierdzające ich umocowanie do reprezentowania </w:t>
      </w:r>
      <w:r w:rsidR="007631EC" w:rsidRPr="002C48FF">
        <w:rPr>
          <w:rFonts w:asciiTheme="majorHAnsi" w:hAnsiTheme="majorHAnsi"/>
          <w:sz w:val="24"/>
          <w:szCs w:val="24"/>
        </w:rPr>
        <w:t>W</w:t>
      </w:r>
      <w:r w:rsidRPr="002C48FF">
        <w:rPr>
          <w:rFonts w:asciiTheme="majorHAnsi" w:hAnsiTheme="majorHAnsi"/>
          <w:sz w:val="24"/>
          <w:szCs w:val="24"/>
        </w:rPr>
        <w:t>ykonawcy, o ile umocowanie to nie będzie wynikać z dokumentów załączonych do oferty.</w:t>
      </w:r>
    </w:p>
    <w:p w14:paraId="38618C1C" w14:textId="3EA12B8C" w:rsidR="00451E97" w:rsidRPr="002C48FF" w:rsidRDefault="00D9784D" w:rsidP="00E750E7">
      <w:pPr>
        <w:pStyle w:val="Kolorowalistaakcent11"/>
        <w:widowControl w:val="0"/>
        <w:numPr>
          <w:ilvl w:val="1"/>
          <w:numId w:val="44"/>
        </w:numPr>
        <w:suppressAutoHyphens/>
        <w:spacing w:line="276" w:lineRule="auto"/>
        <w:ind w:left="851" w:hanging="851"/>
        <w:outlineLvl w:val="3"/>
        <w:rPr>
          <w:rFonts w:asciiTheme="majorHAnsi" w:hAnsiTheme="majorHAnsi"/>
          <w:sz w:val="24"/>
          <w:szCs w:val="24"/>
        </w:rPr>
      </w:pPr>
      <w:r w:rsidRPr="002C48FF">
        <w:rPr>
          <w:rFonts w:asciiTheme="majorHAnsi" w:hAnsiTheme="majorHAnsi"/>
          <w:sz w:val="24"/>
          <w:szCs w:val="24"/>
        </w:rPr>
        <w:t xml:space="preserve">O terminie złożenia dokumentu, o którym mowa w pkt </w:t>
      </w:r>
      <w:r w:rsidR="00451E97" w:rsidRPr="002C48FF">
        <w:rPr>
          <w:rFonts w:asciiTheme="majorHAnsi" w:hAnsiTheme="majorHAnsi"/>
          <w:sz w:val="24"/>
          <w:szCs w:val="24"/>
        </w:rPr>
        <w:t>19</w:t>
      </w:r>
      <w:r w:rsidR="000405D0" w:rsidRPr="002C48FF">
        <w:rPr>
          <w:rFonts w:asciiTheme="majorHAnsi" w:hAnsiTheme="majorHAnsi"/>
          <w:sz w:val="24"/>
          <w:szCs w:val="24"/>
        </w:rPr>
        <w:t>.1 SWZ</w:t>
      </w:r>
      <w:r w:rsidRPr="002C48FF">
        <w:rPr>
          <w:rFonts w:asciiTheme="majorHAnsi" w:hAnsiTheme="majorHAnsi"/>
          <w:sz w:val="24"/>
          <w:szCs w:val="24"/>
        </w:rPr>
        <w:t xml:space="preserve"> Zamawiający powiadomi Wykonawcę odrębnym pismem.</w:t>
      </w:r>
    </w:p>
    <w:p w14:paraId="7379D14E" w14:textId="77777777" w:rsidR="000405D0" w:rsidRPr="002C48FF" w:rsidRDefault="000405D0" w:rsidP="0058631D">
      <w:pPr>
        <w:pStyle w:val="Kolorowalistaakcent11"/>
        <w:widowControl w:val="0"/>
        <w:suppressAutoHyphens/>
        <w:spacing w:line="276" w:lineRule="auto"/>
        <w:ind w:left="0"/>
        <w:outlineLvl w:val="3"/>
        <w:rPr>
          <w:rFonts w:asciiTheme="majorHAnsi" w:hAnsiTheme="majorHAnsi"/>
          <w:sz w:val="24"/>
          <w:szCs w:val="24"/>
        </w:rPr>
      </w:pPr>
    </w:p>
    <w:p w14:paraId="235F8590" w14:textId="77777777" w:rsidR="000405D0" w:rsidRPr="002C48FF" w:rsidRDefault="000405D0" w:rsidP="00627C7D">
      <w:pPr>
        <w:pStyle w:val="Kolorowalistaakcent11"/>
        <w:widowControl w:val="0"/>
        <w:suppressAutoHyphens/>
        <w:spacing w:line="276" w:lineRule="auto"/>
        <w:outlineLvl w:val="3"/>
        <w:rPr>
          <w:rFonts w:asciiTheme="majorHAnsi" w:hAnsiTheme="majorHAnsi"/>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2C48FF" w14:paraId="0C00BC1A" w14:textId="77777777" w:rsidTr="000405D0">
        <w:trPr>
          <w:jc w:val="center"/>
        </w:trPr>
        <w:tc>
          <w:tcPr>
            <w:tcW w:w="9072" w:type="dxa"/>
            <w:tcBorders>
              <w:bottom w:val="single" w:sz="4" w:space="0" w:color="auto"/>
            </w:tcBorders>
            <w:shd w:val="clear" w:color="auto" w:fill="D9D9D9" w:themeFill="background1" w:themeFillShade="D9"/>
          </w:tcPr>
          <w:p w14:paraId="0F07EA85" w14:textId="70B0EE42" w:rsidR="00D9784D" w:rsidRPr="002C48FF" w:rsidRDefault="00D9784D" w:rsidP="00627C7D">
            <w:pPr>
              <w:suppressAutoHyphens/>
              <w:spacing w:line="276" w:lineRule="auto"/>
              <w:contextualSpacing/>
              <w:jc w:val="center"/>
              <w:textAlignment w:val="baseline"/>
              <w:rPr>
                <w:rFonts w:asciiTheme="majorHAnsi" w:hAnsiTheme="majorHAnsi"/>
                <w:sz w:val="26"/>
                <w:szCs w:val="26"/>
              </w:rPr>
            </w:pPr>
            <w:r w:rsidRPr="002C48FF">
              <w:rPr>
                <w:rFonts w:asciiTheme="majorHAnsi" w:hAnsiTheme="majorHAnsi"/>
                <w:sz w:val="26"/>
                <w:szCs w:val="26"/>
              </w:rPr>
              <w:t>Rozdział 2</w:t>
            </w:r>
            <w:r w:rsidR="00451E97" w:rsidRPr="002C48FF">
              <w:rPr>
                <w:rFonts w:asciiTheme="majorHAnsi" w:hAnsiTheme="majorHAnsi"/>
                <w:sz w:val="26"/>
                <w:szCs w:val="26"/>
              </w:rPr>
              <w:t>0</w:t>
            </w:r>
          </w:p>
          <w:p w14:paraId="3DBCB88D" w14:textId="77777777" w:rsidR="00D9784D" w:rsidRPr="002C48FF" w:rsidRDefault="00D9784D" w:rsidP="00627C7D">
            <w:pPr>
              <w:suppressAutoHyphens/>
              <w:spacing w:line="276" w:lineRule="auto"/>
              <w:contextualSpacing/>
              <w:jc w:val="center"/>
              <w:textAlignment w:val="baseline"/>
              <w:rPr>
                <w:rFonts w:asciiTheme="majorHAnsi" w:hAnsiTheme="majorHAnsi"/>
              </w:rPr>
            </w:pPr>
            <w:r w:rsidRPr="002C48FF">
              <w:rPr>
                <w:rFonts w:asciiTheme="majorHAnsi" w:hAnsiTheme="majorHAnsi"/>
                <w:b/>
                <w:sz w:val="26"/>
                <w:szCs w:val="26"/>
              </w:rPr>
              <w:t xml:space="preserve">WYMAGANIA DOTYCZĄCE ZABEZPIECZENIA NALEŻYTEGO </w:t>
            </w:r>
            <w:r w:rsidRPr="002C48FF">
              <w:rPr>
                <w:rFonts w:asciiTheme="majorHAnsi" w:hAnsiTheme="majorHAnsi"/>
                <w:b/>
                <w:sz w:val="26"/>
                <w:szCs w:val="26"/>
              </w:rPr>
              <w:br/>
              <w:t>WYKONANIA UMOWY</w:t>
            </w:r>
          </w:p>
        </w:tc>
      </w:tr>
    </w:tbl>
    <w:p w14:paraId="133CD62A" w14:textId="77777777" w:rsidR="00687671" w:rsidRPr="002C48FF" w:rsidRDefault="00687671" w:rsidP="00627C7D">
      <w:pPr>
        <w:pStyle w:val="Kolorowalistaakcent11"/>
        <w:tabs>
          <w:tab w:val="left" w:pos="709"/>
        </w:tabs>
        <w:autoSpaceDE w:val="0"/>
        <w:autoSpaceDN w:val="0"/>
        <w:adjustRightInd w:val="0"/>
        <w:spacing w:line="276" w:lineRule="auto"/>
        <w:rPr>
          <w:rFonts w:asciiTheme="majorHAnsi" w:hAnsiTheme="majorHAnsi" w:cs="Helvetica"/>
          <w:bCs/>
          <w:sz w:val="24"/>
          <w:szCs w:val="24"/>
        </w:rPr>
      </w:pPr>
    </w:p>
    <w:p w14:paraId="64C027F9" w14:textId="7DBB95A1" w:rsidR="006708E0" w:rsidRPr="002C48FF" w:rsidRDefault="00757F69" w:rsidP="00C1040D">
      <w:pPr>
        <w:pStyle w:val="Kolorowalistaakcent11"/>
        <w:numPr>
          <w:ilvl w:val="1"/>
          <w:numId w:val="45"/>
        </w:numPr>
        <w:autoSpaceDE w:val="0"/>
        <w:autoSpaceDN w:val="0"/>
        <w:adjustRightInd w:val="0"/>
        <w:spacing w:line="276" w:lineRule="auto"/>
        <w:ind w:left="709" w:hanging="709"/>
        <w:rPr>
          <w:rFonts w:asciiTheme="majorHAnsi" w:hAnsiTheme="majorHAnsi" w:cs="Helvetica"/>
          <w:bCs/>
          <w:sz w:val="24"/>
          <w:szCs w:val="24"/>
        </w:rPr>
      </w:pPr>
      <w:r w:rsidRPr="002C48FF">
        <w:rPr>
          <w:rFonts w:asciiTheme="majorHAnsi" w:hAnsiTheme="majorHAnsi" w:cs="Helvetica"/>
          <w:bCs/>
          <w:sz w:val="24"/>
          <w:szCs w:val="24"/>
        </w:rPr>
        <w:t>Zamawiaj</w:t>
      </w:r>
      <w:r w:rsidR="00C1040D" w:rsidRPr="002C48FF">
        <w:rPr>
          <w:rFonts w:asciiTheme="majorHAnsi" w:hAnsiTheme="majorHAnsi" w:cs="Helvetica"/>
          <w:bCs/>
          <w:sz w:val="24"/>
          <w:szCs w:val="24"/>
        </w:rPr>
        <w:t>ą</w:t>
      </w:r>
      <w:r w:rsidRPr="002C48FF">
        <w:rPr>
          <w:rFonts w:asciiTheme="majorHAnsi" w:hAnsiTheme="majorHAnsi" w:cs="Helvetica"/>
          <w:bCs/>
          <w:sz w:val="24"/>
          <w:szCs w:val="24"/>
        </w:rPr>
        <w:t>cy nie ż</w:t>
      </w:r>
      <w:r w:rsidR="00C1040D" w:rsidRPr="002C48FF">
        <w:rPr>
          <w:rFonts w:asciiTheme="majorHAnsi" w:hAnsiTheme="majorHAnsi" w:cs="Helvetica"/>
          <w:bCs/>
          <w:sz w:val="24"/>
          <w:szCs w:val="24"/>
        </w:rPr>
        <w:t>ą</w:t>
      </w:r>
      <w:r w:rsidRPr="002C48FF">
        <w:rPr>
          <w:rFonts w:asciiTheme="majorHAnsi" w:hAnsiTheme="majorHAnsi" w:cs="Helvetica"/>
          <w:bCs/>
          <w:sz w:val="24"/>
          <w:szCs w:val="24"/>
        </w:rPr>
        <w:t xml:space="preserve">da wniesienia </w:t>
      </w:r>
      <w:r w:rsidR="00E57E07" w:rsidRPr="002C48FF">
        <w:rPr>
          <w:rFonts w:asciiTheme="majorHAnsi" w:hAnsiTheme="majorHAnsi" w:cs="Helvetica"/>
          <w:bCs/>
          <w:sz w:val="24"/>
          <w:szCs w:val="24"/>
        </w:rPr>
        <w:t xml:space="preserve">zabezpieczenia </w:t>
      </w:r>
      <w:r w:rsidRPr="002C48FF">
        <w:rPr>
          <w:rFonts w:asciiTheme="majorHAnsi" w:hAnsiTheme="majorHAnsi" w:cs="Helvetica"/>
          <w:bCs/>
          <w:sz w:val="24"/>
          <w:szCs w:val="24"/>
        </w:rPr>
        <w:t>należytego wykonania umowy w niniejszym post</w:t>
      </w:r>
      <w:r w:rsidR="00C1040D" w:rsidRPr="002C48FF">
        <w:rPr>
          <w:rFonts w:asciiTheme="majorHAnsi" w:hAnsiTheme="majorHAnsi" w:cs="Helvetica"/>
          <w:bCs/>
          <w:sz w:val="24"/>
          <w:szCs w:val="24"/>
        </w:rPr>
        <w:t>ę</w:t>
      </w:r>
      <w:r w:rsidRPr="002C48FF">
        <w:rPr>
          <w:rFonts w:asciiTheme="majorHAnsi" w:hAnsiTheme="majorHAnsi" w:cs="Helvetica"/>
          <w:bCs/>
          <w:sz w:val="24"/>
          <w:szCs w:val="24"/>
        </w:rPr>
        <w:t>powaniu</w:t>
      </w:r>
      <w:r w:rsidR="00C1040D" w:rsidRPr="002C48FF">
        <w:rPr>
          <w:rFonts w:asciiTheme="majorHAnsi" w:hAnsiTheme="majorHAnsi" w:cs="Helvetica"/>
          <w:bCs/>
          <w:sz w:val="24"/>
          <w:szCs w:val="24"/>
        </w:rPr>
        <w:t>.</w:t>
      </w:r>
    </w:p>
    <w:p w14:paraId="6E7676C9" w14:textId="77777777" w:rsidR="0058631D" w:rsidRPr="002C48FF" w:rsidRDefault="0058631D" w:rsidP="0058631D">
      <w:pPr>
        <w:pStyle w:val="Kolorowalistaakcent11"/>
        <w:autoSpaceDE w:val="0"/>
        <w:autoSpaceDN w:val="0"/>
        <w:adjustRightInd w:val="0"/>
        <w:spacing w:line="276" w:lineRule="auto"/>
        <w:rPr>
          <w:rFonts w:asciiTheme="majorHAnsi" w:hAnsiTheme="majorHAnsi" w:cs="Helvetica"/>
          <w:bCs/>
          <w:sz w:val="24"/>
          <w:szCs w:val="24"/>
        </w:rPr>
      </w:pPr>
    </w:p>
    <w:p w14:paraId="6A0A5122" w14:textId="77777777" w:rsidR="00EB299F" w:rsidRPr="002C48FF" w:rsidRDefault="00EB299F" w:rsidP="0058631D">
      <w:pPr>
        <w:pStyle w:val="Kolorowalistaakcent11"/>
        <w:autoSpaceDE w:val="0"/>
        <w:autoSpaceDN w:val="0"/>
        <w:adjustRightInd w:val="0"/>
        <w:spacing w:line="276" w:lineRule="auto"/>
        <w:rPr>
          <w:rFonts w:asciiTheme="majorHAnsi" w:hAnsiTheme="majorHAnsi" w:cs="Helvetica"/>
          <w:bCs/>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2C48FF" w14:paraId="3D9163C4" w14:textId="77777777" w:rsidTr="000405D0">
        <w:trPr>
          <w:jc w:val="center"/>
        </w:trPr>
        <w:tc>
          <w:tcPr>
            <w:tcW w:w="9102" w:type="dxa"/>
            <w:tcBorders>
              <w:bottom w:val="single" w:sz="4" w:space="0" w:color="auto"/>
            </w:tcBorders>
            <w:shd w:val="clear" w:color="auto" w:fill="D9D9D9" w:themeFill="background1" w:themeFillShade="D9"/>
          </w:tcPr>
          <w:p w14:paraId="3ACA760A" w14:textId="6D6AD735" w:rsidR="00D9784D" w:rsidRPr="002C48FF" w:rsidRDefault="00D9784D" w:rsidP="00627C7D">
            <w:pPr>
              <w:suppressAutoHyphens/>
              <w:spacing w:line="276" w:lineRule="auto"/>
              <w:contextualSpacing/>
              <w:jc w:val="center"/>
              <w:textAlignment w:val="baseline"/>
              <w:rPr>
                <w:rFonts w:asciiTheme="majorHAnsi" w:hAnsiTheme="majorHAnsi"/>
                <w:sz w:val="26"/>
                <w:szCs w:val="26"/>
              </w:rPr>
            </w:pPr>
            <w:r w:rsidRPr="002C48FF">
              <w:rPr>
                <w:rFonts w:asciiTheme="majorHAnsi" w:hAnsiTheme="majorHAnsi"/>
                <w:sz w:val="26"/>
                <w:szCs w:val="26"/>
              </w:rPr>
              <w:t>Rozdział 2</w:t>
            </w:r>
            <w:r w:rsidR="005052D9" w:rsidRPr="002C48FF">
              <w:rPr>
                <w:rFonts w:asciiTheme="majorHAnsi" w:hAnsiTheme="majorHAnsi"/>
                <w:sz w:val="26"/>
                <w:szCs w:val="26"/>
              </w:rPr>
              <w:t>1</w:t>
            </w:r>
          </w:p>
          <w:p w14:paraId="79189826" w14:textId="6B1590D4" w:rsidR="000405D0" w:rsidRPr="002C48FF" w:rsidRDefault="000405D0" w:rsidP="000405D0">
            <w:pPr>
              <w:suppressAutoHyphens/>
              <w:spacing w:line="276" w:lineRule="auto"/>
              <w:contextualSpacing/>
              <w:jc w:val="center"/>
              <w:textAlignment w:val="baseline"/>
              <w:rPr>
                <w:rFonts w:asciiTheme="majorHAnsi" w:hAnsiTheme="majorHAnsi"/>
                <w:b/>
                <w:sz w:val="26"/>
                <w:szCs w:val="26"/>
              </w:rPr>
            </w:pPr>
            <w:r w:rsidRPr="002C48FF">
              <w:rPr>
                <w:rFonts w:asciiTheme="majorHAnsi" w:hAnsiTheme="majorHAnsi"/>
                <w:b/>
                <w:sz w:val="26"/>
                <w:szCs w:val="26"/>
              </w:rPr>
              <w:t xml:space="preserve">PROJEKTOWANE POSTANOWIENIA UMOWY W SPRAWIE ZAMÓWIENIA </w:t>
            </w:r>
          </w:p>
          <w:p w14:paraId="3F91D088" w14:textId="0EA1196C" w:rsidR="000405D0" w:rsidRPr="002C48FF" w:rsidRDefault="000405D0" w:rsidP="000405D0">
            <w:pPr>
              <w:suppressAutoHyphens/>
              <w:spacing w:line="276" w:lineRule="auto"/>
              <w:contextualSpacing/>
              <w:jc w:val="center"/>
              <w:textAlignment w:val="baseline"/>
              <w:rPr>
                <w:rFonts w:asciiTheme="majorHAnsi" w:hAnsiTheme="majorHAnsi"/>
                <w:b/>
                <w:sz w:val="26"/>
                <w:szCs w:val="26"/>
              </w:rPr>
            </w:pPr>
            <w:r w:rsidRPr="002C48FF">
              <w:rPr>
                <w:rFonts w:asciiTheme="majorHAnsi" w:hAnsiTheme="majorHAnsi"/>
                <w:b/>
                <w:sz w:val="26"/>
                <w:szCs w:val="26"/>
              </w:rPr>
              <w:t xml:space="preserve">PUBLICZNEGO, KTÓRE ZOSTANĄ WPROWADZONE DO UMOWY </w:t>
            </w:r>
          </w:p>
          <w:p w14:paraId="041F3DC5" w14:textId="643EDCE6" w:rsidR="00D9784D" w:rsidRPr="002C48FF" w:rsidRDefault="000405D0" w:rsidP="000405D0">
            <w:pPr>
              <w:suppressAutoHyphens/>
              <w:spacing w:line="276" w:lineRule="auto"/>
              <w:contextualSpacing/>
              <w:jc w:val="center"/>
              <w:textAlignment w:val="baseline"/>
              <w:rPr>
                <w:rFonts w:asciiTheme="majorHAnsi" w:hAnsiTheme="majorHAnsi"/>
              </w:rPr>
            </w:pPr>
            <w:r w:rsidRPr="002C48FF">
              <w:rPr>
                <w:rFonts w:asciiTheme="majorHAnsi" w:hAnsiTheme="majorHAnsi"/>
                <w:b/>
                <w:sz w:val="26"/>
                <w:szCs w:val="26"/>
              </w:rPr>
              <w:t>W SPRAWIE ZAMÓWIENIA PUBLICZNEGO</w:t>
            </w:r>
          </w:p>
        </w:tc>
      </w:tr>
    </w:tbl>
    <w:p w14:paraId="118236C1" w14:textId="77777777" w:rsidR="005052D9" w:rsidRPr="002C48FF" w:rsidRDefault="005052D9" w:rsidP="005052D9">
      <w:pPr>
        <w:pStyle w:val="Kolorowalistaakcent11"/>
        <w:widowControl w:val="0"/>
        <w:suppressAutoHyphens/>
        <w:spacing w:line="276" w:lineRule="auto"/>
        <w:outlineLvl w:val="3"/>
        <w:rPr>
          <w:rFonts w:asciiTheme="majorHAnsi" w:hAnsiTheme="majorHAnsi"/>
          <w:sz w:val="24"/>
          <w:szCs w:val="24"/>
        </w:rPr>
      </w:pPr>
    </w:p>
    <w:p w14:paraId="2BA312AA" w14:textId="463F7D64" w:rsidR="005052D9" w:rsidRPr="002C48FF" w:rsidRDefault="005052D9" w:rsidP="00E750E7">
      <w:pPr>
        <w:pStyle w:val="Kolorowalistaakcent11"/>
        <w:widowControl w:val="0"/>
        <w:numPr>
          <w:ilvl w:val="1"/>
          <w:numId w:val="46"/>
        </w:numPr>
        <w:suppressAutoHyphens/>
        <w:spacing w:line="276" w:lineRule="auto"/>
        <w:ind w:left="709" w:hanging="709"/>
        <w:outlineLvl w:val="3"/>
        <w:rPr>
          <w:rFonts w:asciiTheme="majorHAnsi" w:hAnsiTheme="majorHAnsi"/>
          <w:sz w:val="24"/>
          <w:szCs w:val="24"/>
        </w:rPr>
      </w:pPr>
      <w:r w:rsidRPr="002C48FF">
        <w:rPr>
          <w:rFonts w:asciiTheme="majorHAnsi" w:hAnsiTheme="majorHAnsi"/>
          <w:sz w:val="24"/>
          <w:szCs w:val="24"/>
        </w:rPr>
        <w:t xml:space="preserve">Projekt Umowy stanowi </w:t>
      </w:r>
      <w:r w:rsidRPr="002C48FF">
        <w:rPr>
          <w:rFonts w:asciiTheme="majorHAnsi" w:hAnsiTheme="majorHAnsi"/>
          <w:b/>
          <w:sz w:val="24"/>
          <w:szCs w:val="24"/>
        </w:rPr>
        <w:t xml:space="preserve">Załącznik Nr 2 do </w:t>
      </w:r>
      <w:r w:rsidR="00A435B8" w:rsidRPr="002C48FF">
        <w:rPr>
          <w:rFonts w:asciiTheme="majorHAnsi" w:hAnsiTheme="majorHAnsi"/>
          <w:b/>
          <w:sz w:val="24"/>
          <w:szCs w:val="24"/>
        </w:rPr>
        <w:t>SWZ</w:t>
      </w:r>
      <w:r w:rsidRPr="002C48FF">
        <w:rPr>
          <w:rFonts w:asciiTheme="majorHAnsi" w:hAnsiTheme="majorHAnsi"/>
          <w:sz w:val="24"/>
          <w:szCs w:val="24"/>
        </w:rPr>
        <w:t>.</w:t>
      </w:r>
    </w:p>
    <w:p w14:paraId="109DD00A" w14:textId="3F6D16ED" w:rsidR="00D9784D" w:rsidRPr="002C48FF" w:rsidRDefault="00D9784D" w:rsidP="00E750E7">
      <w:pPr>
        <w:pStyle w:val="Kolorowalistaakcent11"/>
        <w:widowControl w:val="0"/>
        <w:numPr>
          <w:ilvl w:val="1"/>
          <w:numId w:val="46"/>
        </w:numPr>
        <w:suppressAutoHyphens/>
        <w:spacing w:line="276" w:lineRule="auto"/>
        <w:ind w:left="709" w:hanging="709"/>
        <w:outlineLvl w:val="3"/>
        <w:rPr>
          <w:rFonts w:asciiTheme="majorHAnsi" w:hAnsiTheme="majorHAnsi"/>
          <w:sz w:val="24"/>
          <w:szCs w:val="24"/>
        </w:rPr>
      </w:pPr>
      <w:bookmarkStart w:id="19" w:name="_Hlk121378445"/>
      <w:r w:rsidRPr="002C48FF">
        <w:rPr>
          <w:rFonts w:asciiTheme="majorHAnsi" w:hAnsiTheme="majorHAnsi"/>
          <w:sz w:val="24"/>
          <w:szCs w:val="24"/>
        </w:rPr>
        <w:t xml:space="preserve">Zamawiający przewiduje możliwości wprowadzenia zmian do zawartej umowy, na podstawie art. </w:t>
      </w:r>
      <w:r w:rsidR="007F1F51" w:rsidRPr="002C48FF">
        <w:rPr>
          <w:rFonts w:asciiTheme="majorHAnsi" w:hAnsiTheme="majorHAnsi"/>
          <w:sz w:val="24"/>
          <w:szCs w:val="24"/>
        </w:rPr>
        <w:t>454-455</w:t>
      </w:r>
      <w:r w:rsidRPr="002C48FF">
        <w:rPr>
          <w:rFonts w:asciiTheme="majorHAnsi" w:hAnsiTheme="majorHAnsi"/>
          <w:sz w:val="24"/>
          <w:szCs w:val="24"/>
        </w:rPr>
        <w:t xml:space="preserve"> ustawy</w:t>
      </w:r>
      <w:r w:rsidR="000405D0" w:rsidRPr="002C48FF">
        <w:rPr>
          <w:rFonts w:asciiTheme="majorHAnsi" w:hAnsiTheme="majorHAnsi"/>
          <w:sz w:val="24"/>
          <w:szCs w:val="24"/>
        </w:rPr>
        <w:t xml:space="preserve"> </w:t>
      </w:r>
      <w:proofErr w:type="spellStart"/>
      <w:r w:rsidR="000405D0" w:rsidRPr="002C48FF">
        <w:rPr>
          <w:rFonts w:asciiTheme="majorHAnsi" w:hAnsiTheme="majorHAnsi"/>
          <w:sz w:val="24"/>
          <w:szCs w:val="24"/>
        </w:rPr>
        <w:t>Pzp</w:t>
      </w:r>
      <w:proofErr w:type="spellEnd"/>
      <w:r w:rsidR="007F1F51" w:rsidRPr="002C48FF">
        <w:rPr>
          <w:rFonts w:asciiTheme="majorHAnsi" w:hAnsiTheme="majorHAnsi"/>
          <w:sz w:val="24"/>
          <w:szCs w:val="24"/>
        </w:rPr>
        <w:t xml:space="preserve"> oraz postanowień </w:t>
      </w:r>
      <w:r w:rsidR="0032584E" w:rsidRPr="002C48FF">
        <w:rPr>
          <w:rFonts w:asciiTheme="majorHAnsi" w:hAnsiTheme="majorHAnsi"/>
          <w:sz w:val="24"/>
          <w:szCs w:val="24"/>
        </w:rPr>
        <w:t>Projek</w:t>
      </w:r>
      <w:r w:rsidR="007F1F51" w:rsidRPr="002C48FF">
        <w:rPr>
          <w:rFonts w:asciiTheme="majorHAnsi" w:hAnsiTheme="majorHAnsi"/>
          <w:sz w:val="24"/>
          <w:szCs w:val="24"/>
        </w:rPr>
        <w:t>tu</w:t>
      </w:r>
      <w:r w:rsidR="0099367B" w:rsidRPr="002C48FF">
        <w:rPr>
          <w:rFonts w:asciiTheme="majorHAnsi" w:hAnsiTheme="majorHAnsi"/>
          <w:sz w:val="24"/>
          <w:szCs w:val="24"/>
        </w:rPr>
        <w:t xml:space="preserve"> </w:t>
      </w:r>
      <w:r w:rsidRPr="002C48FF">
        <w:rPr>
          <w:rFonts w:asciiTheme="majorHAnsi" w:hAnsiTheme="majorHAnsi"/>
          <w:sz w:val="24"/>
          <w:szCs w:val="24"/>
        </w:rPr>
        <w:t>Umow</w:t>
      </w:r>
      <w:r w:rsidR="00EB299F" w:rsidRPr="002C48FF">
        <w:rPr>
          <w:rFonts w:asciiTheme="majorHAnsi" w:hAnsiTheme="majorHAnsi"/>
          <w:sz w:val="24"/>
          <w:szCs w:val="24"/>
        </w:rPr>
        <w:t xml:space="preserve">y zał. nr 2 do SWZ </w:t>
      </w:r>
    </w:p>
    <w:bookmarkEnd w:id="19"/>
    <w:p w14:paraId="24B96F40" w14:textId="77777777" w:rsidR="007F1F51" w:rsidRPr="002C48FF" w:rsidRDefault="007F1F51" w:rsidP="007F1F51">
      <w:pPr>
        <w:pStyle w:val="Kolorowalistaakcent11"/>
        <w:widowControl w:val="0"/>
        <w:suppressAutoHyphens/>
        <w:spacing w:line="276" w:lineRule="auto"/>
        <w:ind w:left="709"/>
        <w:outlineLvl w:val="3"/>
        <w:rPr>
          <w:rFonts w:asciiTheme="majorHAnsi" w:hAnsiTheme="majorHAnsi"/>
          <w:sz w:val="24"/>
          <w:szCs w:val="24"/>
        </w:rPr>
      </w:pPr>
    </w:p>
    <w:tbl>
      <w:tblPr>
        <w:tblW w:w="0" w:type="auto"/>
        <w:jc w:val="center"/>
        <w:tblBorders>
          <w:bottom w:val="single" w:sz="4" w:space="0" w:color="auto"/>
        </w:tblBorders>
        <w:tblLook w:val="04A0" w:firstRow="1" w:lastRow="0" w:firstColumn="1" w:lastColumn="0" w:noHBand="0" w:noVBand="1"/>
      </w:tblPr>
      <w:tblGrid>
        <w:gridCol w:w="9072"/>
      </w:tblGrid>
      <w:tr w:rsidR="006708E0" w:rsidRPr="002C48FF" w14:paraId="6C5E5AB1" w14:textId="77777777" w:rsidTr="000405D0">
        <w:trPr>
          <w:trHeight w:val="507"/>
          <w:jc w:val="center"/>
        </w:trPr>
        <w:tc>
          <w:tcPr>
            <w:tcW w:w="9072" w:type="dxa"/>
            <w:shd w:val="clear" w:color="auto" w:fill="D9D9D9" w:themeFill="background1" w:themeFillShade="D9"/>
          </w:tcPr>
          <w:p w14:paraId="1142CEE0" w14:textId="076C9AFE" w:rsidR="006708E0" w:rsidRPr="002C48FF" w:rsidRDefault="006708E0" w:rsidP="00627C7D">
            <w:pPr>
              <w:suppressAutoHyphens/>
              <w:spacing w:line="276" w:lineRule="auto"/>
              <w:contextualSpacing/>
              <w:jc w:val="center"/>
              <w:textAlignment w:val="baseline"/>
              <w:rPr>
                <w:rFonts w:asciiTheme="majorHAnsi" w:hAnsiTheme="majorHAnsi"/>
                <w:sz w:val="26"/>
                <w:szCs w:val="26"/>
              </w:rPr>
            </w:pPr>
            <w:r w:rsidRPr="002C48FF">
              <w:rPr>
                <w:rFonts w:asciiTheme="majorHAnsi" w:hAnsiTheme="majorHAnsi"/>
                <w:sz w:val="26"/>
                <w:szCs w:val="26"/>
              </w:rPr>
              <w:t>Rozdział 2</w:t>
            </w:r>
            <w:r w:rsidR="00195461" w:rsidRPr="002C48FF">
              <w:rPr>
                <w:rFonts w:asciiTheme="majorHAnsi" w:hAnsiTheme="majorHAnsi"/>
                <w:sz w:val="26"/>
                <w:szCs w:val="26"/>
              </w:rPr>
              <w:t>2</w:t>
            </w:r>
          </w:p>
          <w:p w14:paraId="4B07268A" w14:textId="77777777" w:rsidR="006708E0" w:rsidRPr="002C48FF" w:rsidRDefault="006708E0" w:rsidP="00627C7D">
            <w:pPr>
              <w:suppressAutoHyphens/>
              <w:spacing w:line="276" w:lineRule="auto"/>
              <w:contextualSpacing/>
              <w:jc w:val="center"/>
              <w:textAlignment w:val="baseline"/>
              <w:rPr>
                <w:rFonts w:asciiTheme="majorHAnsi" w:hAnsiTheme="majorHAnsi"/>
              </w:rPr>
            </w:pPr>
            <w:r w:rsidRPr="002C48FF">
              <w:rPr>
                <w:rFonts w:asciiTheme="majorHAnsi" w:hAnsiTheme="majorHAnsi"/>
                <w:b/>
                <w:sz w:val="26"/>
                <w:szCs w:val="26"/>
              </w:rPr>
              <w:t>OCHRONA DANYCH OSOBOWYCH</w:t>
            </w:r>
          </w:p>
        </w:tc>
      </w:tr>
    </w:tbl>
    <w:p w14:paraId="7ACA1AFA" w14:textId="77777777" w:rsidR="00470482" w:rsidRPr="002C48FF" w:rsidRDefault="00470482" w:rsidP="00627C7D">
      <w:pPr>
        <w:spacing w:line="276" w:lineRule="auto"/>
        <w:rPr>
          <w:rFonts w:asciiTheme="majorHAnsi" w:hAnsiTheme="majorHAnsi" w:cs="Arial"/>
          <w:bCs/>
        </w:rPr>
      </w:pPr>
      <w:bookmarkStart w:id="20" w:name="_Hlk121378252"/>
    </w:p>
    <w:p w14:paraId="3679F191" w14:textId="4782CA8A" w:rsidR="00470482" w:rsidRPr="002C48FF" w:rsidRDefault="00470482" w:rsidP="00627C7D">
      <w:pPr>
        <w:spacing w:line="276" w:lineRule="auto"/>
        <w:jc w:val="both"/>
        <w:rPr>
          <w:rFonts w:asciiTheme="majorHAnsi" w:hAnsiTheme="majorHAnsi" w:cs="Arial"/>
          <w:b/>
        </w:rPr>
      </w:pPr>
      <w:r w:rsidRPr="002C48FF">
        <w:rPr>
          <w:rFonts w:asciiTheme="majorHAnsi" w:hAnsiTheme="majorHAnsi" w:cs="Arial"/>
        </w:rPr>
        <w:lastRenderedPageBreak/>
        <w:t xml:space="preserve">Zgodnie z art. 13 ust. 1 i 2 rozporządzenia Parlamentu Europejskiego i Rady (UE) 2016/679 z dnia 27 kwietnia 2016 r. w sprawie ochrony osób fizycznych w związku z przetwarzaniem danych osobowych i w sprawie swobodnego przepływu takich </w:t>
      </w:r>
      <w:r w:rsidR="000405D0" w:rsidRPr="002C48FF">
        <w:rPr>
          <w:rFonts w:asciiTheme="majorHAnsi" w:hAnsiTheme="majorHAnsi" w:cs="Arial"/>
        </w:rPr>
        <w:br/>
      </w:r>
      <w:r w:rsidRPr="002C48FF">
        <w:rPr>
          <w:rFonts w:asciiTheme="majorHAnsi" w:hAnsiTheme="majorHAnsi" w:cs="Arial"/>
        </w:rPr>
        <w:t xml:space="preserve">danych oraz uchylenia dyrektywy 95/46/WE (ogólne rozporządzenie o ochronie danych) (Dz. Urz. UE L 119 z 04.05.2016, str. 1), dalej </w:t>
      </w:r>
      <w:r w:rsidRPr="002C48FF">
        <w:rPr>
          <w:rFonts w:asciiTheme="majorHAnsi" w:hAnsiTheme="majorHAnsi" w:cs="Arial"/>
          <w:i/>
          <w:iCs/>
        </w:rPr>
        <w:t>„RODO”,</w:t>
      </w:r>
      <w:r w:rsidRPr="002C48FF">
        <w:rPr>
          <w:rFonts w:asciiTheme="majorHAnsi" w:hAnsiTheme="majorHAnsi" w:cs="Arial"/>
        </w:rPr>
        <w:t xml:space="preserve"> </w:t>
      </w:r>
      <w:r w:rsidRPr="002C48FF">
        <w:rPr>
          <w:rFonts w:asciiTheme="majorHAnsi" w:hAnsiTheme="majorHAnsi" w:cs="Arial"/>
          <w:b/>
        </w:rPr>
        <w:t xml:space="preserve">Zamawiający </w:t>
      </w:r>
      <w:r w:rsidRPr="002C48FF">
        <w:rPr>
          <w:rFonts w:asciiTheme="majorHAnsi" w:hAnsiTheme="majorHAnsi" w:cs="Arial"/>
          <w:b/>
        </w:rPr>
        <w:br/>
        <w:t xml:space="preserve">informuje, że: </w:t>
      </w:r>
    </w:p>
    <w:p w14:paraId="7F350E2E" w14:textId="77777777" w:rsidR="00470482" w:rsidRPr="002C48FF" w:rsidRDefault="00470482" w:rsidP="00E750E7">
      <w:pPr>
        <w:pStyle w:val="Akapitzlist"/>
        <w:numPr>
          <w:ilvl w:val="0"/>
          <w:numId w:val="24"/>
        </w:numPr>
        <w:spacing w:before="0" w:after="0" w:line="276" w:lineRule="auto"/>
        <w:ind w:left="426" w:hanging="426"/>
        <w:rPr>
          <w:rFonts w:asciiTheme="majorHAnsi" w:eastAsia="Times New Roman" w:hAnsiTheme="majorHAnsi" w:cs="Arial"/>
          <w:i/>
          <w:sz w:val="24"/>
          <w:szCs w:val="24"/>
          <w:lang w:eastAsia="pl-PL"/>
        </w:rPr>
      </w:pPr>
      <w:r w:rsidRPr="002C48FF">
        <w:rPr>
          <w:rFonts w:asciiTheme="majorHAnsi" w:eastAsia="Times New Roman" w:hAnsiTheme="majorHAnsi" w:cs="Arial"/>
          <w:sz w:val="24"/>
          <w:szCs w:val="24"/>
          <w:lang w:eastAsia="pl-PL"/>
        </w:rPr>
        <w:t>Jest administratorem danych osobowych Wykonawcy oraz osób, których dane Wykonawca przekazał w niniejszym postępowaniu</w:t>
      </w:r>
      <w:r w:rsidRPr="002C48FF">
        <w:rPr>
          <w:rFonts w:asciiTheme="majorHAnsi" w:hAnsiTheme="majorHAnsi" w:cs="Arial"/>
          <w:i/>
          <w:sz w:val="24"/>
          <w:szCs w:val="24"/>
        </w:rPr>
        <w:t>;</w:t>
      </w:r>
    </w:p>
    <w:p w14:paraId="316DF7FE" w14:textId="24821670" w:rsidR="00470482" w:rsidRPr="002C48FF" w:rsidRDefault="00470482" w:rsidP="00E57E07">
      <w:pPr>
        <w:pStyle w:val="Akapitzlist"/>
        <w:spacing w:line="276" w:lineRule="auto"/>
        <w:ind w:left="0"/>
        <w:rPr>
          <w:rFonts w:asciiTheme="majorHAnsi" w:hAnsiTheme="majorHAnsi"/>
          <w:sz w:val="24"/>
          <w:szCs w:val="24"/>
        </w:rPr>
      </w:pPr>
      <w:r w:rsidRPr="002C48FF">
        <w:rPr>
          <w:rFonts w:asciiTheme="majorHAnsi" w:eastAsia="Times New Roman" w:hAnsiTheme="majorHAnsi" w:cs="Arial"/>
          <w:sz w:val="24"/>
          <w:szCs w:val="24"/>
          <w:lang w:eastAsia="pl-PL"/>
        </w:rPr>
        <w:t>dane osobowe Wykonawcy przetwarzane będą na podstawie art. 6 ust. 1 lit. c</w:t>
      </w:r>
      <w:r w:rsidRPr="002C48FF">
        <w:rPr>
          <w:rFonts w:asciiTheme="majorHAnsi" w:eastAsia="Times New Roman" w:hAnsiTheme="majorHAnsi" w:cs="Arial"/>
          <w:i/>
          <w:sz w:val="24"/>
          <w:szCs w:val="24"/>
          <w:lang w:eastAsia="pl-PL"/>
        </w:rPr>
        <w:t xml:space="preserve"> </w:t>
      </w:r>
      <w:r w:rsidRPr="002C48FF">
        <w:rPr>
          <w:rFonts w:asciiTheme="majorHAnsi" w:eastAsia="Times New Roman" w:hAnsiTheme="majorHAnsi" w:cs="Arial"/>
          <w:sz w:val="24"/>
          <w:szCs w:val="24"/>
          <w:lang w:eastAsia="pl-PL"/>
        </w:rPr>
        <w:t xml:space="preserve">RODO </w:t>
      </w:r>
      <w:r w:rsidR="00230D08" w:rsidRPr="002C48FF">
        <w:rPr>
          <w:rFonts w:asciiTheme="majorHAnsi" w:eastAsia="Times New Roman" w:hAnsiTheme="majorHAnsi" w:cs="Arial"/>
          <w:sz w:val="24"/>
          <w:szCs w:val="24"/>
          <w:lang w:eastAsia="pl-PL"/>
        </w:rPr>
        <w:br/>
      </w:r>
      <w:r w:rsidRPr="002C48FF">
        <w:rPr>
          <w:rFonts w:asciiTheme="majorHAnsi" w:eastAsia="Times New Roman" w:hAnsiTheme="majorHAnsi" w:cs="Arial"/>
          <w:sz w:val="24"/>
          <w:szCs w:val="24"/>
          <w:lang w:eastAsia="pl-PL"/>
        </w:rPr>
        <w:t xml:space="preserve">celu </w:t>
      </w:r>
      <w:r w:rsidRPr="002C48FF">
        <w:rPr>
          <w:rFonts w:asciiTheme="majorHAnsi" w:hAnsiTheme="majorHAnsi" w:cs="Arial"/>
          <w:sz w:val="24"/>
          <w:szCs w:val="24"/>
        </w:rPr>
        <w:t xml:space="preserve">związanym z postępowaniem o udzielenie zamówienia publicznego </w:t>
      </w:r>
      <w:r w:rsidRPr="002C48FF">
        <w:rPr>
          <w:rFonts w:asciiTheme="majorHAnsi" w:hAnsiTheme="majorHAnsi" w:cs="Arial"/>
          <w:sz w:val="24"/>
          <w:szCs w:val="24"/>
        </w:rPr>
        <w:br/>
        <w:t xml:space="preserve">na zadanie pn.: </w:t>
      </w:r>
      <w:r w:rsidR="009C6DC0" w:rsidRPr="002C48FF">
        <w:rPr>
          <w:rFonts w:asciiTheme="majorHAnsi" w:hAnsiTheme="majorHAnsi"/>
          <w:b/>
          <w:bCs/>
          <w:sz w:val="24"/>
          <w:szCs w:val="24"/>
          <w:lang w:eastAsia="ar-SA"/>
        </w:rPr>
        <w:t>„</w:t>
      </w:r>
      <w:r w:rsidR="000A47E6" w:rsidRPr="002C48FF">
        <w:rPr>
          <w:rFonts w:ascii="Times New Roman" w:eastAsia="Times New Roman" w:hAnsi="Times New Roman"/>
          <w:b/>
          <w:sz w:val="24"/>
          <w:szCs w:val="24"/>
          <w:lang w:eastAsia="pl-PL"/>
        </w:rPr>
        <w:t>Sukcesywny bezgotówkowy zakup paliw płynnych do samochodów służbowych oraz sprzętu będącego na wyposażeniu Powiatowego Zarządu Dróg w Sanoku ul. Witkiewicza 8”</w:t>
      </w:r>
      <w:r w:rsidR="00E57E07" w:rsidRPr="002C48FF">
        <w:rPr>
          <w:rFonts w:ascii="Times New Roman" w:eastAsia="Times New Roman" w:hAnsi="Times New Roman"/>
          <w:b/>
          <w:sz w:val="24"/>
          <w:szCs w:val="24"/>
          <w:lang w:eastAsia="pl-PL"/>
        </w:rPr>
        <w:t xml:space="preserve"> </w:t>
      </w:r>
      <w:r w:rsidRPr="002C48FF">
        <w:rPr>
          <w:rFonts w:asciiTheme="majorHAnsi" w:hAnsiTheme="majorHAnsi" w:cs="Arial"/>
        </w:rPr>
        <w:t xml:space="preserve">prowadzonym w trybie </w:t>
      </w:r>
      <w:r w:rsidR="009C6DC0" w:rsidRPr="002C48FF">
        <w:rPr>
          <w:rFonts w:asciiTheme="majorHAnsi" w:hAnsiTheme="majorHAnsi" w:cs="Arial"/>
        </w:rPr>
        <w:t xml:space="preserve">podstawowym </w:t>
      </w:r>
      <w:r w:rsidR="009C6DC0" w:rsidRPr="002C48FF">
        <w:rPr>
          <w:rFonts w:asciiTheme="majorHAnsi" w:hAnsiTheme="majorHAnsi"/>
        </w:rPr>
        <w:t xml:space="preserve">(art. 275 pkt 1 ustawy </w:t>
      </w:r>
      <w:proofErr w:type="spellStart"/>
      <w:r w:rsidR="009C6DC0" w:rsidRPr="002C48FF">
        <w:rPr>
          <w:rFonts w:asciiTheme="majorHAnsi" w:hAnsiTheme="majorHAnsi"/>
        </w:rPr>
        <w:t>Pzp</w:t>
      </w:r>
      <w:proofErr w:type="spellEnd"/>
      <w:r w:rsidR="009C6DC0" w:rsidRPr="002C48FF">
        <w:rPr>
          <w:rFonts w:asciiTheme="majorHAnsi" w:hAnsiTheme="majorHAnsi"/>
        </w:rPr>
        <w:t>)</w:t>
      </w:r>
    </w:p>
    <w:p w14:paraId="62CF99B9" w14:textId="5A42BAFB" w:rsidR="00470482" w:rsidRPr="002C48FF" w:rsidRDefault="00470482" w:rsidP="00E750E7">
      <w:pPr>
        <w:pStyle w:val="Akapitzlist"/>
        <w:numPr>
          <w:ilvl w:val="0"/>
          <w:numId w:val="24"/>
        </w:numPr>
        <w:spacing w:before="0" w:after="0" w:line="276" w:lineRule="auto"/>
        <w:ind w:left="426" w:hanging="426"/>
        <w:rPr>
          <w:rFonts w:asciiTheme="majorHAnsi" w:eastAsia="Times New Roman" w:hAnsiTheme="majorHAnsi" w:cs="Arial"/>
          <w:i/>
          <w:sz w:val="24"/>
          <w:szCs w:val="24"/>
          <w:lang w:eastAsia="pl-PL"/>
        </w:rPr>
      </w:pPr>
      <w:r w:rsidRPr="002C48FF">
        <w:rPr>
          <w:rFonts w:asciiTheme="majorHAnsi" w:eastAsia="Times New Roman" w:hAnsiTheme="majorHAnsi" w:cs="Arial"/>
          <w:sz w:val="24"/>
          <w:szCs w:val="24"/>
          <w:lang w:eastAsia="pl-PL"/>
        </w:rPr>
        <w:t>odbiorcami danych osobowych Wykonawcy będą osoby lub podmioty, którym udostępniona zostanie dokumentacja postępowania w oparciu o</w:t>
      </w:r>
      <w:r w:rsidR="00C70AB8" w:rsidRPr="002C48FF">
        <w:rPr>
          <w:rFonts w:asciiTheme="majorHAnsi" w:eastAsia="Times New Roman" w:hAnsiTheme="majorHAnsi" w:cs="Arial"/>
          <w:sz w:val="24"/>
          <w:szCs w:val="24"/>
          <w:lang w:eastAsia="pl-PL"/>
        </w:rPr>
        <w:t xml:space="preserve"> art. 74 ustawy– z dnia 11.09.2022 Prawo zamówień publicznych (Dz. U z 2024 r. poz. 1320 z </w:t>
      </w:r>
      <w:proofErr w:type="spellStart"/>
      <w:r w:rsidR="00C70AB8" w:rsidRPr="002C48FF">
        <w:rPr>
          <w:rFonts w:asciiTheme="majorHAnsi" w:eastAsia="Times New Roman" w:hAnsiTheme="majorHAnsi" w:cs="Arial"/>
          <w:sz w:val="24"/>
          <w:szCs w:val="24"/>
          <w:lang w:eastAsia="pl-PL"/>
        </w:rPr>
        <w:t>późn</w:t>
      </w:r>
      <w:proofErr w:type="spellEnd"/>
      <w:r w:rsidR="00C70AB8" w:rsidRPr="002C48FF">
        <w:rPr>
          <w:rFonts w:asciiTheme="majorHAnsi" w:eastAsia="Times New Roman" w:hAnsiTheme="majorHAnsi" w:cs="Arial"/>
          <w:sz w:val="24"/>
          <w:szCs w:val="24"/>
          <w:lang w:eastAsia="pl-PL"/>
        </w:rPr>
        <w:t xml:space="preserve">. zm.), dalej „ustawa </w:t>
      </w:r>
      <w:proofErr w:type="spellStart"/>
      <w:r w:rsidR="00C70AB8" w:rsidRPr="002C48FF">
        <w:rPr>
          <w:rFonts w:asciiTheme="majorHAnsi" w:eastAsia="Times New Roman" w:hAnsiTheme="majorHAnsi" w:cs="Arial"/>
          <w:sz w:val="24"/>
          <w:szCs w:val="24"/>
          <w:lang w:eastAsia="pl-PL"/>
        </w:rPr>
        <w:t>Pzp</w:t>
      </w:r>
      <w:proofErr w:type="spellEnd"/>
      <w:r w:rsidR="00C70AB8" w:rsidRPr="002C48FF">
        <w:rPr>
          <w:rFonts w:asciiTheme="majorHAnsi" w:eastAsia="Times New Roman" w:hAnsiTheme="majorHAnsi" w:cs="Arial"/>
          <w:sz w:val="24"/>
          <w:szCs w:val="24"/>
          <w:lang w:eastAsia="pl-PL"/>
        </w:rPr>
        <w:t>”</w:t>
      </w:r>
      <w:r w:rsidRPr="002C48FF">
        <w:rPr>
          <w:rFonts w:asciiTheme="majorHAnsi" w:eastAsia="Times New Roman" w:hAnsiTheme="majorHAnsi" w:cs="Arial"/>
          <w:sz w:val="24"/>
          <w:szCs w:val="24"/>
          <w:lang w:eastAsia="pl-PL"/>
        </w:rPr>
        <w:t xml:space="preserve">;  </w:t>
      </w:r>
    </w:p>
    <w:p w14:paraId="51492EDD" w14:textId="77777777" w:rsidR="00470482" w:rsidRPr="002C48FF" w:rsidRDefault="00470482" w:rsidP="00E750E7">
      <w:pPr>
        <w:pStyle w:val="Akapitzlist"/>
        <w:numPr>
          <w:ilvl w:val="0"/>
          <w:numId w:val="24"/>
        </w:numPr>
        <w:spacing w:before="0" w:after="0" w:line="276" w:lineRule="auto"/>
        <w:ind w:left="426" w:hanging="426"/>
        <w:rPr>
          <w:rFonts w:asciiTheme="majorHAnsi" w:eastAsia="Times New Roman" w:hAnsiTheme="majorHAnsi" w:cs="Arial"/>
          <w:i/>
          <w:sz w:val="24"/>
          <w:szCs w:val="24"/>
          <w:lang w:eastAsia="pl-PL"/>
        </w:rPr>
      </w:pPr>
      <w:r w:rsidRPr="002C48FF">
        <w:rPr>
          <w:rFonts w:asciiTheme="majorHAnsi" w:eastAsia="Times New Roman" w:hAnsiTheme="majorHAnsi" w:cs="Arial"/>
          <w:sz w:val="24"/>
          <w:szCs w:val="24"/>
          <w:lang w:eastAsia="pl-PL"/>
        </w:rPr>
        <w:t xml:space="preserve">dane osobowe Wykonawcy będą przechowywane, zgodnie z art. 97 ust. 1 ustawy </w:t>
      </w:r>
      <w:proofErr w:type="spellStart"/>
      <w:r w:rsidRPr="002C48FF">
        <w:rPr>
          <w:rFonts w:asciiTheme="majorHAnsi" w:eastAsia="Times New Roman" w:hAnsiTheme="majorHAnsi" w:cs="Arial"/>
          <w:sz w:val="24"/>
          <w:szCs w:val="24"/>
          <w:lang w:eastAsia="pl-PL"/>
        </w:rPr>
        <w:t>Pzp</w:t>
      </w:r>
      <w:proofErr w:type="spellEnd"/>
      <w:r w:rsidRPr="002C48FF">
        <w:rPr>
          <w:rFonts w:asciiTheme="majorHAnsi" w:eastAsia="Times New Roman" w:hAnsiTheme="majorHAnsi" w:cs="Arial"/>
          <w:sz w:val="24"/>
          <w:szCs w:val="24"/>
          <w:lang w:eastAsia="pl-PL"/>
        </w:rPr>
        <w:t>, przez okres 4 lat od dnia zakończenia postępowania o udzielenie zamówienia, a jeżeli czas trwania umowy przekracza 4 lata, okres przechowywania obejmuje cały czas trwania umowy;</w:t>
      </w:r>
    </w:p>
    <w:p w14:paraId="7F97BA42" w14:textId="77777777" w:rsidR="00470482" w:rsidRPr="002C48FF" w:rsidRDefault="00470482" w:rsidP="00E750E7">
      <w:pPr>
        <w:pStyle w:val="Akapitzlist"/>
        <w:numPr>
          <w:ilvl w:val="0"/>
          <w:numId w:val="24"/>
        </w:numPr>
        <w:spacing w:before="0" w:after="0" w:line="276" w:lineRule="auto"/>
        <w:ind w:left="426" w:hanging="426"/>
        <w:rPr>
          <w:rFonts w:asciiTheme="majorHAnsi" w:eastAsia="Times New Roman" w:hAnsiTheme="majorHAnsi" w:cs="Arial"/>
          <w:i/>
          <w:sz w:val="24"/>
          <w:szCs w:val="24"/>
          <w:lang w:eastAsia="pl-PL"/>
        </w:rPr>
      </w:pPr>
      <w:r w:rsidRPr="002C48FF">
        <w:rPr>
          <w:rFonts w:asciiTheme="majorHAnsi" w:eastAsia="Times New Roman" w:hAnsiTheme="majorHAnsi" w:cs="Arial"/>
          <w:sz w:val="24"/>
          <w:szCs w:val="24"/>
          <w:lang w:eastAsia="pl-PL"/>
        </w:rPr>
        <w:t xml:space="preserve">obowiązek podania przez Wykonawcę danych osobowych bezpośrednio go dotyczących jest wymogiem ustawowym określonym w przepisach ustawy </w:t>
      </w:r>
      <w:proofErr w:type="spellStart"/>
      <w:r w:rsidRPr="002C48FF">
        <w:rPr>
          <w:rFonts w:asciiTheme="majorHAnsi" w:eastAsia="Times New Roman" w:hAnsiTheme="majorHAnsi" w:cs="Arial"/>
          <w:sz w:val="24"/>
          <w:szCs w:val="24"/>
          <w:lang w:eastAsia="pl-PL"/>
        </w:rPr>
        <w:t>Pzp</w:t>
      </w:r>
      <w:proofErr w:type="spellEnd"/>
      <w:r w:rsidRPr="002C48FF">
        <w:rPr>
          <w:rFonts w:asciiTheme="majorHAnsi" w:eastAsia="Times New Roman" w:hAnsiTheme="majorHAnsi" w:cs="Arial"/>
          <w:sz w:val="24"/>
          <w:szCs w:val="24"/>
          <w:lang w:eastAsia="pl-PL"/>
        </w:rPr>
        <w:t xml:space="preserve">, związanym z udziałem w postępowaniu o udzielenie zamówienia publicznego; konsekwencje niepodania określonych danych wynikają z ustawy </w:t>
      </w:r>
      <w:proofErr w:type="spellStart"/>
      <w:r w:rsidRPr="002C48FF">
        <w:rPr>
          <w:rFonts w:asciiTheme="majorHAnsi" w:eastAsia="Times New Roman" w:hAnsiTheme="majorHAnsi" w:cs="Arial"/>
          <w:sz w:val="24"/>
          <w:szCs w:val="24"/>
          <w:lang w:eastAsia="pl-PL"/>
        </w:rPr>
        <w:t>Pzp</w:t>
      </w:r>
      <w:proofErr w:type="spellEnd"/>
      <w:r w:rsidRPr="002C48FF">
        <w:rPr>
          <w:rFonts w:asciiTheme="majorHAnsi" w:eastAsia="Times New Roman" w:hAnsiTheme="majorHAnsi" w:cs="Arial"/>
          <w:sz w:val="24"/>
          <w:szCs w:val="24"/>
          <w:lang w:eastAsia="pl-PL"/>
        </w:rPr>
        <w:t xml:space="preserve">;  </w:t>
      </w:r>
    </w:p>
    <w:p w14:paraId="7AD17E58" w14:textId="77777777" w:rsidR="00470482" w:rsidRPr="002C48FF" w:rsidRDefault="00470482" w:rsidP="00E750E7">
      <w:pPr>
        <w:pStyle w:val="Akapitzlist"/>
        <w:numPr>
          <w:ilvl w:val="0"/>
          <w:numId w:val="24"/>
        </w:numPr>
        <w:spacing w:before="0" w:after="0" w:line="276" w:lineRule="auto"/>
        <w:ind w:left="426" w:hanging="426"/>
        <w:rPr>
          <w:rFonts w:asciiTheme="majorHAnsi" w:eastAsia="Times New Roman" w:hAnsiTheme="majorHAnsi" w:cs="Arial"/>
          <w:i/>
          <w:sz w:val="24"/>
          <w:szCs w:val="24"/>
          <w:lang w:eastAsia="pl-PL"/>
        </w:rPr>
      </w:pPr>
      <w:r w:rsidRPr="002C48FF">
        <w:rPr>
          <w:rFonts w:asciiTheme="majorHAnsi" w:eastAsia="Times New Roman" w:hAnsiTheme="majorHAnsi" w:cs="Arial"/>
          <w:sz w:val="24"/>
          <w:szCs w:val="24"/>
          <w:lang w:eastAsia="pl-PL"/>
        </w:rPr>
        <w:t>w odniesieniu do danych osobowych Wykonawcy decyzje nie będą podejmowane w sposób zautomatyzowany, stosowanie do art. 22 RODO;</w:t>
      </w:r>
    </w:p>
    <w:p w14:paraId="51E8E649" w14:textId="77777777" w:rsidR="00470482" w:rsidRPr="002C48FF" w:rsidRDefault="00470482" w:rsidP="00E750E7">
      <w:pPr>
        <w:pStyle w:val="Akapitzlist"/>
        <w:numPr>
          <w:ilvl w:val="0"/>
          <w:numId w:val="24"/>
        </w:numPr>
        <w:spacing w:before="0" w:after="0" w:line="276" w:lineRule="auto"/>
        <w:ind w:left="426" w:hanging="426"/>
        <w:rPr>
          <w:rFonts w:asciiTheme="majorHAnsi" w:eastAsia="Times New Roman" w:hAnsiTheme="majorHAnsi" w:cs="Arial"/>
          <w:i/>
          <w:sz w:val="24"/>
          <w:szCs w:val="24"/>
          <w:lang w:eastAsia="pl-PL"/>
        </w:rPr>
      </w:pPr>
      <w:r w:rsidRPr="002C48FF">
        <w:rPr>
          <w:rFonts w:asciiTheme="majorHAnsi" w:eastAsia="Times New Roman" w:hAnsiTheme="majorHAnsi" w:cs="Arial"/>
          <w:sz w:val="24"/>
          <w:szCs w:val="24"/>
          <w:lang w:eastAsia="pl-PL"/>
        </w:rPr>
        <w:t>Wykonawca posiada:</w:t>
      </w:r>
    </w:p>
    <w:p w14:paraId="6ED76325" w14:textId="77777777" w:rsidR="00470482" w:rsidRPr="002C48FF" w:rsidRDefault="00470482" w:rsidP="00E750E7">
      <w:pPr>
        <w:pStyle w:val="Akapitzlist"/>
        <w:numPr>
          <w:ilvl w:val="0"/>
          <w:numId w:val="22"/>
        </w:numPr>
        <w:spacing w:before="0" w:after="0" w:line="276" w:lineRule="auto"/>
        <w:ind w:left="709" w:hanging="283"/>
        <w:rPr>
          <w:rFonts w:asciiTheme="majorHAnsi" w:eastAsia="Times New Roman" w:hAnsiTheme="majorHAnsi" w:cs="Arial"/>
          <w:sz w:val="24"/>
          <w:szCs w:val="24"/>
          <w:lang w:eastAsia="pl-PL"/>
        </w:rPr>
      </w:pPr>
      <w:r w:rsidRPr="002C48FF">
        <w:rPr>
          <w:rFonts w:asciiTheme="majorHAnsi" w:eastAsia="Times New Roman" w:hAnsiTheme="majorHAnsi" w:cs="Arial"/>
          <w:sz w:val="24"/>
          <w:szCs w:val="24"/>
          <w:lang w:eastAsia="pl-PL"/>
        </w:rPr>
        <w:t>na podstawie art. 15 RODO prawo dostępu do danych osobowych dotyczących Wykonawcy;</w:t>
      </w:r>
    </w:p>
    <w:p w14:paraId="58038078" w14:textId="77777777" w:rsidR="00470482" w:rsidRPr="002C48FF" w:rsidRDefault="00470482" w:rsidP="00E750E7">
      <w:pPr>
        <w:pStyle w:val="Akapitzlist"/>
        <w:numPr>
          <w:ilvl w:val="0"/>
          <w:numId w:val="22"/>
        </w:numPr>
        <w:spacing w:before="0" w:after="0" w:line="276" w:lineRule="auto"/>
        <w:ind w:left="709" w:hanging="283"/>
        <w:rPr>
          <w:rFonts w:asciiTheme="majorHAnsi" w:eastAsia="Times New Roman" w:hAnsiTheme="majorHAnsi" w:cs="Arial"/>
          <w:sz w:val="24"/>
          <w:szCs w:val="24"/>
          <w:lang w:eastAsia="pl-PL"/>
        </w:rPr>
      </w:pPr>
      <w:r w:rsidRPr="002C48FF">
        <w:rPr>
          <w:rFonts w:asciiTheme="majorHAnsi" w:eastAsia="Times New Roman" w:hAnsiTheme="majorHAnsi" w:cs="Arial"/>
          <w:sz w:val="24"/>
          <w:szCs w:val="24"/>
          <w:lang w:eastAsia="pl-PL"/>
        </w:rPr>
        <w:t xml:space="preserve">na podstawie art. 16 RODO prawo do sprostowania danych osobowych, o ile ich zmiana nie skutkuje zmianą </w:t>
      </w:r>
      <w:r w:rsidRPr="002C48FF">
        <w:rPr>
          <w:rFonts w:asciiTheme="majorHAnsi" w:hAnsiTheme="majorHAnsi" w:cs="Arial"/>
          <w:sz w:val="24"/>
          <w:szCs w:val="24"/>
        </w:rPr>
        <w:t xml:space="preserve">wyniku postępowania o udzielenie zamówienia </w:t>
      </w:r>
      <w:r w:rsidRPr="002C48FF">
        <w:rPr>
          <w:rFonts w:asciiTheme="majorHAnsi" w:hAnsiTheme="majorHAnsi" w:cs="Arial"/>
          <w:sz w:val="24"/>
          <w:szCs w:val="24"/>
        </w:rPr>
        <w:br/>
        <w:t xml:space="preserve">publicznego ani zmianą postanowień umowy w zakresie niezgodnym z ustawą </w:t>
      </w:r>
      <w:proofErr w:type="spellStart"/>
      <w:r w:rsidRPr="002C48FF">
        <w:rPr>
          <w:rFonts w:asciiTheme="majorHAnsi" w:hAnsiTheme="majorHAnsi" w:cs="Arial"/>
          <w:sz w:val="24"/>
          <w:szCs w:val="24"/>
        </w:rPr>
        <w:t>Pzp</w:t>
      </w:r>
      <w:proofErr w:type="spellEnd"/>
      <w:r w:rsidRPr="002C48FF">
        <w:rPr>
          <w:rFonts w:asciiTheme="majorHAnsi" w:hAnsiTheme="majorHAnsi" w:cs="Arial"/>
          <w:sz w:val="24"/>
          <w:szCs w:val="24"/>
        </w:rPr>
        <w:t xml:space="preserve"> oraz nie narusza integralności protokołu oraz jego załączników</w:t>
      </w:r>
      <w:r w:rsidRPr="002C48FF">
        <w:rPr>
          <w:rFonts w:asciiTheme="majorHAnsi" w:eastAsia="Times New Roman" w:hAnsiTheme="majorHAnsi" w:cs="Arial"/>
          <w:sz w:val="24"/>
          <w:szCs w:val="24"/>
          <w:lang w:eastAsia="pl-PL"/>
        </w:rPr>
        <w:t>;</w:t>
      </w:r>
    </w:p>
    <w:p w14:paraId="19646984" w14:textId="77777777" w:rsidR="00470482" w:rsidRPr="002C48FF" w:rsidRDefault="00470482" w:rsidP="00E750E7">
      <w:pPr>
        <w:pStyle w:val="Akapitzlist"/>
        <w:numPr>
          <w:ilvl w:val="0"/>
          <w:numId w:val="22"/>
        </w:numPr>
        <w:spacing w:before="0" w:after="0" w:line="276" w:lineRule="auto"/>
        <w:ind w:left="709" w:hanging="283"/>
        <w:rPr>
          <w:rFonts w:asciiTheme="majorHAnsi" w:eastAsia="Times New Roman" w:hAnsiTheme="majorHAnsi" w:cs="Arial"/>
          <w:sz w:val="24"/>
          <w:szCs w:val="24"/>
          <w:lang w:eastAsia="pl-PL"/>
        </w:rPr>
      </w:pPr>
      <w:r w:rsidRPr="002C48FF">
        <w:rPr>
          <w:rFonts w:asciiTheme="majorHAnsi" w:eastAsia="Times New Roman" w:hAnsiTheme="majorHAnsi" w:cs="Arial"/>
          <w:sz w:val="24"/>
          <w:szCs w:val="24"/>
          <w:lang w:eastAsia="pl-PL"/>
        </w:rPr>
        <w:t xml:space="preserve">na podstawie art. 18 RODO prawo żądania od administratora ograniczenia przetwarzania danych osobowych z zastrzeżeniem przypadków, o których mowa w art. 18 ust. 2 RODO;  </w:t>
      </w:r>
    </w:p>
    <w:p w14:paraId="3C30B256" w14:textId="77777777" w:rsidR="00470482" w:rsidRPr="002C48FF" w:rsidRDefault="00470482" w:rsidP="00E750E7">
      <w:pPr>
        <w:pStyle w:val="Akapitzlist"/>
        <w:numPr>
          <w:ilvl w:val="0"/>
          <w:numId w:val="22"/>
        </w:numPr>
        <w:spacing w:before="0" w:after="0" w:line="276" w:lineRule="auto"/>
        <w:ind w:left="709" w:hanging="283"/>
        <w:rPr>
          <w:rFonts w:asciiTheme="majorHAnsi" w:eastAsia="Times New Roman" w:hAnsiTheme="majorHAnsi" w:cs="Arial"/>
          <w:i/>
          <w:sz w:val="24"/>
          <w:szCs w:val="24"/>
          <w:lang w:eastAsia="pl-PL"/>
        </w:rPr>
      </w:pPr>
      <w:r w:rsidRPr="002C48FF">
        <w:rPr>
          <w:rFonts w:asciiTheme="majorHAnsi" w:eastAsia="Times New Roman" w:hAnsiTheme="majorHAnsi" w:cs="Arial"/>
          <w:sz w:val="24"/>
          <w:szCs w:val="24"/>
          <w:lang w:eastAsia="pl-PL"/>
        </w:rPr>
        <w:t>prawo do wniesienia skargi do Prezesa Urzędu Ochrony Danych Osobowych, gdy Wykonawca uzna, że przetwarzanie jego danych osobowych narusza przepisy RODO;</w:t>
      </w:r>
    </w:p>
    <w:p w14:paraId="33366EBA" w14:textId="77777777" w:rsidR="00470482" w:rsidRPr="002C48FF" w:rsidRDefault="00470482" w:rsidP="00E750E7">
      <w:pPr>
        <w:pStyle w:val="Akapitzlist"/>
        <w:numPr>
          <w:ilvl w:val="0"/>
          <w:numId w:val="24"/>
        </w:numPr>
        <w:spacing w:before="0" w:after="0" w:line="276" w:lineRule="auto"/>
        <w:ind w:left="426" w:hanging="426"/>
        <w:rPr>
          <w:rFonts w:asciiTheme="majorHAnsi" w:eastAsia="Times New Roman" w:hAnsiTheme="majorHAnsi" w:cs="Arial"/>
          <w:i/>
          <w:sz w:val="24"/>
          <w:szCs w:val="24"/>
          <w:lang w:eastAsia="pl-PL"/>
        </w:rPr>
      </w:pPr>
      <w:r w:rsidRPr="002C48FF">
        <w:rPr>
          <w:rFonts w:asciiTheme="majorHAnsi" w:eastAsia="Times New Roman" w:hAnsiTheme="majorHAnsi" w:cs="Arial"/>
          <w:sz w:val="24"/>
          <w:szCs w:val="24"/>
          <w:lang w:eastAsia="pl-PL"/>
        </w:rPr>
        <w:t>Wykonawcy nie przysługuje:</w:t>
      </w:r>
    </w:p>
    <w:p w14:paraId="4A42951C" w14:textId="77777777" w:rsidR="00470482" w:rsidRPr="002C48FF" w:rsidRDefault="00470482" w:rsidP="00E750E7">
      <w:pPr>
        <w:pStyle w:val="Akapitzlist"/>
        <w:numPr>
          <w:ilvl w:val="0"/>
          <w:numId w:val="23"/>
        </w:numPr>
        <w:spacing w:before="0" w:after="0" w:line="276" w:lineRule="auto"/>
        <w:ind w:left="709" w:hanging="283"/>
        <w:rPr>
          <w:rFonts w:asciiTheme="majorHAnsi" w:eastAsia="Times New Roman" w:hAnsiTheme="majorHAnsi" w:cs="Arial"/>
          <w:i/>
          <w:sz w:val="24"/>
          <w:szCs w:val="24"/>
          <w:lang w:eastAsia="pl-PL"/>
        </w:rPr>
      </w:pPr>
      <w:r w:rsidRPr="002C48FF">
        <w:rPr>
          <w:rFonts w:asciiTheme="majorHAnsi" w:eastAsia="Times New Roman" w:hAnsiTheme="majorHAnsi" w:cs="Arial"/>
          <w:sz w:val="24"/>
          <w:szCs w:val="24"/>
          <w:lang w:eastAsia="pl-PL"/>
        </w:rPr>
        <w:t>w związku z art. 17 ust. 3 lit. b, d lub e RODO prawo do usunięcia danych osobowych;</w:t>
      </w:r>
    </w:p>
    <w:p w14:paraId="775F2E35" w14:textId="77777777" w:rsidR="00470482" w:rsidRPr="002C48FF" w:rsidRDefault="00470482" w:rsidP="00E750E7">
      <w:pPr>
        <w:pStyle w:val="Akapitzlist"/>
        <w:numPr>
          <w:ilvl w:val="0"/>
          <w:numId w:val="23"/>
        </w:numPr>
        <w:spacing w:before="0" w:after="0" w:line="276" w:lineRule="auto"/>
        <w:ind w:left="709" w:hanging="283"/>
        <w:rPr>
          <w:rFonts w:asciiTheme="majorHAnsi" w:eastAsia="Times New Roman" w:hAnsiTheme="majorHAnsi" w:cs="Arial"/>
          <w:b/>
          <w:i/>
          <w:sz w:val="24"/>
          <w:szCs w:val="24"/>
          <w:lang w:eastAsia="pl-PL"/>
        </w:rPr>
      </w:pPr>
      <w:r w:rsidRPr="002C48FF">
        <w:rPr>
          <w:rFonts w:asciiTheme="majorHAnsi" w:eastAsia="Times New Roman" w:hAnsiTheme="majorHAnsi" w:cs="Arial"/>
          <w:sz w:val="24"/>
          <w:szCs w:val="24"/>
          <w:lang w:eastAsia="pl-PL"/>
        </w:rPr>
        <w:lastRenderedPageBreak/>
        <w:t>prawo do przenoszenia danych osobowych, o którym mowa w art. 20 RODO;</w:t>
      </w:r>
    </w:p>
    <w:p w14:paraId="197C9BB2" w14:textId="77777777" w:rsidR="00470482" w:rsidRPr="002C48FF" w:rsidRDefault="00470482" w:rsidP="00E750E7">
      <w:pPr>
        <w:pStyle w:val="Akapitzlist"/>
        <w:numPr>
          <w:ilvl w:val="0"/>
          <w:numId w:val="23"/>
        </w:numPr>
        <w:spacing w:before="0" w:after="0" w:line="276" w:lineRule="auto"/>
        <w:ind w:left="709" w:hanging="283"/>
        <w:rPr>
          <w:rFonts w:asciiTheme="majorHAnsi" w:eastAsia="Times New Roman" w:hAnsiTheme="majorHAnsi" w:cs="Arial"/>
          <w:i/>
          <w:sz w:val="24"/>
          <w:szCs w:val="24"/>
          <w:lang w:eastAsia="pl-PL"/>
        </w:rPr>
      </w:pPr>
      <w:r w:rsidRPr="002C48FF">
        <w:rPr>
          <w:rFonts w:asciiTheme="majorHAnsi" w:eastAsia="Times New Roman" w:hAnsiTheme="majorHAnsi" w:cs="Arial"/>
          <w:sz w:val="24"/>
          <w:szCs w:val="24"/>
          <w:lang w:eastAsia="pl-PL"/>
        </w:rPr>
        <w:t xml:space="preserve">na podstawie art. 21 RODO prawo sprzeciwu, wobec przetwarzania danych osobowych, gdyż podstawą prawną przetwarzania danych osobowych Wykonawcy jest art. 6 ust. 1 lit. c RODO. </w:t>
      </w:r>
    </w:p>
    <w:p w14:paraId="5C6DB9A1" w14:textId="77777777" w:rsidR="00470482" w:rsidRPr="002C48FF" w:rsidRDefault="00470482" w:rsidP="00627C7D">
      <w:pPr>
        <w:pStyle w:val="text-justify"/>
        <w:shd w:val="clear" w:color="auto" w:fill="FFFFFF"/>
        <w:spacing w:before="120" w:beforeAutospacing="0" w:after="150" w:afterAutospacing="0" w:line="276" w:lineRule="auto"/>
        <w:ind w:left="142"/>
        <w:jc w:val="both"/>
        <w:rPr>
          <w:rFonts w:asciiTheme="majorHAnsi" w:hAnsiTheme="majorHAnsi"/>
        </w:rPr>
      </w:pPr>
      <w:r w:rsidRPr="002C48FF">
        <w:rPr>
          <w:rFonts w:asciiTheme="majorHAnsi" w:hAnsiTheme="majorHAnsi"/>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787737A4" w14:textId="77777777" w:rsidR="00470482" w:rsidRPr="002C48FF" w:rsidRDefault="00470482" w:rsidP="00627C7D">
      <w:pPr>
        <w:pStyle w:val="text-justify"/>
        <w:shd w:val="clear" w:color="auto" w:fill="FFFFFF"/>
        <w:spacing w:before="120" w:beforeAutospacing="0" w:after="150" w:afterAutospacing="0" w:line="276" w:lineRule="auto"/>
        <w:ind w:left="142"/>
        <w:jc w:val="both"/>
        <w:rPr>
          <w:rFonts w:asciiTheme="majorHAnsi" w:hAnsiTheme="majorHAnsi"/>
        </w:rPr>
      </w:pPr>
      <w:r w:rsidRPr="002C48FF">
        <w:rPr>
          <w:rFonts w:asciiTheme="majorHAnsi" w:hAnsiTheme="majorHAnsi"/>
        </w:rP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w:t>
      </w:r>
      <w:r w:rsidRPr="002C48FF">
        <w:rPr>
          <w:rFonts w:asciiTheme="majorHAnsi" w:hAnsiTheme="majorHAnsi"/>
        </w:rPr>
        <w:br/>
        <w:t>z ustawą.</w:t>
      </w:r>
    </w:p>
    <w:p w14:paraId="109E8CD6" w14:textId="77777777" w:rsidR="00470482" w:rsidRPr="002C48FF" w:rsidRDefault="00470482" w:rsidP="00627C7D">
      <w:pPr>
        <w:pStyle w:val="text-justify"/>
        <w:shd w:val="clear" w:color="auto" w:fill="FFFFFF"/>
        <w:spacing w:before="120" w:beforeAutospacing="0" w:after="150" w:afterAutospacing="0" w:line="276" w:lineRule="auto"/>
        <w:ind w:left="142"/>
        <w:jc w:val="both"/>
        <w:rPr>
          <w:rFonts w:asciiTheme="majorHAnsi" w:hAnsiTheme="majorHAnsi"/>
        </w:rPr>
      </w:pPr>
      <w:r w:rsidRPr="002C48FF">
        <w:rPr>
          <w:rFonts w:asciiTheme="majorHAnsi" w:hAnsiTheme="majorHAnsi"/>
        </w:rPr>
        <w:t xml:space="preserve">Wystąpienie z żądaniem, o którym mowa w art. 18 ust. 1 rozporządzenia 2016/679, nie ogranicza przetwarzania danych osobowych do czasu zakończenia postępowania </w:t>
      </w:r>
      <w:r w:rsidRPr="002C48FF">
        <w:rPr>
          <w:rFonts w:asciiTheme="majorHAnsi" w:hAnsiTheme="majorHAnsi"/>
        </w:rPr>
        <w:br/>
        <w:t>o udzielenie zamówienia publicznego lub konkursu.</w:t>
      </w:r>
    </w:p>
    <w:p w14:paraId="2D8DA3C4" w14:textId="77777777" w:rsidR="00470482" w:rsidRPr="002C48FF" w:rsidRDefault="00470482" w:rsidP="00627C7D">
      <w:pPr>
        <w:spacing w:line="276" w:lineRule="auto"/>
        <w:ind w:left="142"/>
        <w:jc w:val="both"/>
        <w:rPr>
          <w:rFonts w:asciiTheme="majorHAnsi" w:hAnsiTheme="majorHAnsi"/>
          <w:shd w:val="clear" w:color="auto" w:fill="FFFFFF"/>
        </w:rPr>
      </w:pPr>
      <w:r w:rsidRPr="002C48FF">
        <w:rPr>
          <w:rFonts w:asciiTheme="majorHAnsi" w:hAnsiTheme="majorHAnsi"/>
          <w:shd w:val="clear" w:color="auto" w:fill="FFFFFF"/>
        </w:rPr>
        <w:t>W przypadku danych osobowych zamieszczonych przez Zamawiającego w Biuletynie Zamówień Publicznych, prawa, o których mowa w art. 15 i art. 16 rozporządzenia 2016/679, są wykonywane w drodze żądania skierowanego do Zamawiającego</w:t>
      </w:r>
      <w:bookmarkEnd w:id="20"/>
      <w:r w:rsidRPr="002C48FF">
        <w:rPr>
          <w:rFonts w:asciiTheme="majorHAnsi" w:hAnsiTheme="majorHAnsi"/>
          <w:shd w:val="clear" w:color="auto" w:fill="FFFFFF"/>
        </w:rPr>
        <w:t>.</w:t>
      </w:r>
    </w:p>
    <w:p w14:paraId="2DD06E9F" w14:textId="77777777" w:rsidR="00470482" w:rsidRPr="002C48FF" w:rsidRDefault="00470482" w:rsidP="00627C7D">
      <w:pPr>
        <w:spacing w:line="276" w:lineRule="auto"/>
        <w:jc w:val="both"/>
        <w:rPr>
          <w:rFonts w:asciiTheme="majorHAnsi" w:hAnsiTheme="majorHAnsi"/>
          <w:shd w:val="clear" w:color="auto" w:fill="FFFFFF"/>
        </w:rPr>
      </w:pPr>
    </w:p>
    <w:tbl>
      <w:tblPr>
        <w:tblW w:w="0" w:type="auto"/>
        <w:jc w:val="center"/>
        <w:tblBorders>
          <w:bottom w:val="single" w:sz="4" w:space="0" w:color="auto"/>
        </w:tblBorders>
        <w:tblLook w:val="00A0" w:firstRow="1" w:lastRow="0" w:firstColumn="1" w:lastColumn="0" w:noHBand="0" w:noVBand="0"/>
      </w:tblPr>
      <w:tblGrid>
        <w:gridCol w:w="9072"/>
      </w:tblGrid>
      <w:tr w:rsidR="006708E0" w:rsidRPr="002C48FF" w14:paraId="5763A675" w14:textId="77777777" w:rsidTr="000405D0">
        <w:trPr>
          <w:jc w:val="center"/>
        </w:trPr>
        <w:tc>
          <w:tcPr>
            <w:tcW w:w="9072" w:type="dxa"/>
            <w:tcBorders>
              <w:bottom w:val="single" w:sz="4" w:space="0" w:color="auto"/>
            </w:tcBorders>
            <w:shd w:val="clear" w:color="auto" w:fill="D9D9D9" w:themeFill="background1" w:themeFillShade="D9"/>
          </w:tcPr>
          <w:p w14:paraId="758438AA" w14:textId="4FF7C2E4" w:rsidR="006708E0" w:rsidRPr="002C48FF" w:rsidRDefault="006708E0" w:rsidP="00627C7D">
            <w:pPr>
              <w:suppressAutoHyphens/>
              <w:spacing w:line="276" w:lineRule="auto"/>
              <w:contextualSpacing/>
              <w:jc w:val="center"/>
              <w:textAlignment w:val="baseline"/>
              <w:rPr>
                <w:rFonts w:asciiTheme="majorHAnsi" w:hAnsiTheme="majorHAnsi"/>
                <w:sz w:val="26"/>
                <w:szCs w:val="26"/>
              </w:rPr>
            </w:pPr>
            <w:r w:rsidRPr="002C48FF">
              <w:rPr>
                <w:rFonts w:asciiTheme="majorHAnsi" w:hAnsiTheme="majorHAnsi"/>
                <w:sz w:val="26"/>
                <w:szCs w:val="26"/>
              </w:rPr>
              <w:t>Rozdział 2</w:t>
            </w:r>
            <w:r w:rsidR="00195461" w:rsidRPr="002C48FF">
              <w:rPr>
                <w:rFonts w:asciiTheme="majorHAnsi" w:hAnsiTheme="majorHAnsi"/>
                <w:sz w:val="26"/>
                <w:szCs w:val="26"/>
              </w:rPr>
              <w:t>3</w:t>
            </w:r>
          </w:p>
          <w:p w14:paraId="6C7ECBF7" w14:textId="77777777" w:rsidR="006708E0" w:rsidRPr="002C48FF" w:rsidRDefault="006708E0" w:rsidP="00627C7D">
            <w:pPr>
              <w:suppressAutoHyphens/>
              <w:spacing w:line="276" w:lineRule="auto"/>
              <w:contextualSpacing/>
              <w:jc w:val="center"/>
              <w:textAlignment w:val="baseline"/>
              <w:rPr>
                <w:rFonts w:asciiTheme="majorHAnsi" w:hAnsiTheme="majorHAnsi"/>
              </w:rPr>
            </w:pPr>
            <w:r w:rsidRPr="002C48FF">
              <w:rPr>
                <w:rFonts w:asciiTheme="majorHAnsi" w:hAnsiTheme="majorHAnsi"/>
                <w:b/>
                <w:sz w:val="26"/>
                <w:szCs w:val="26"/>
              </w:rPr>
              <w:t>POUCZENIE O ŚRODKACH OCHRONY PRAWNEJ</w:t>
            </w:r>
          </w:p>
        </w:tc>
      </w:tr>
    </w:tbl>
    <w:p w14:paraId="190CA205" w14:textId="77777777" w:rsidR="00432D57" w:rsidRPr="002C48FF" w:rsidRDefault="00432D57" w:rsidP="00432D57">
      <w:pPr>
        <w:pStyle w:val="Kolorowalistaakcent11"/>
        <w:widowControl w:val="0"/>
        <w:suppressAutoHyphens/>
        <w:spacing w:line="276" w:lineRule="auto"/>
        <w:outlineLvl w:val="3"/>
        <w:rPr>
          <w:rFonts w:asciiTheme="majorHAnsi" w:hAnsiTheme="majorHAnsi"/>
          <w:sz w:val="24"/>
          <w:szCs w:val="24"/>
        </w:rPr>
      </w:pPr>
    </w:p>
    <w:p w14:paraId="61818261" w14:textId="00E5EEDF" w:rsidR="00432D57" w:rsidRPr="002C48FF" w:rsidRDefault="00432D57" w:rsidP="00E750E7">
      <w:pPr>
        <w:pStyle w:val="Kolorowalistaakcent11"/>
        <w:widowControl w:val="0"/>
        <w:numPr>
          <w:ilvl w:val="1"/>
          <w:numId w:val="47"/>
        </w:numPr>
        <w:suppressAutoHyphens/>
        <w:spacing w:line="276" w:lineRule="auto"/>
        <w:ind w:left="709" w:hanging="709"/>
        <w:outlineLvl w:val="3"/>
        <w:rPr>
          <w:rFonts w:asciiTheme="majorHAnsi" w:hAnsiTheme="majorHAnsi"/>
          <w:sz w:val="24"/>
          <w:szCs w:val="24"/>
        </w:rPr>
      </w:pPr>
      <w:r w:rsidRPr="002C48FF">
        <w:rPr>
          <w:rFonts w:asciiTheme="majorHAnsi" w:hAnsiTheme="majorHAnsi"/>
          <w:sz w:val="24"/>
          <w:szCs w:val="24"/>
        </w:rPr>
        <w:t>Środki ochrony prawnej przewidziane są w dziale IX ustawy</w:t>
      </w:r>
      <w:r w:rsidR="00E57E07" w:rsidRPr="002C48FF">
        <w:rPr>
          <w:rFonts w:asciiTheme="majorHAnsi" w:hAnsiTheme="majorHAnsi"/>
          <w:sz w:val="24"/>
          <w:szCs w:val="24"/>
        </w:rPr>
        <w:t xml:space="preserve"> – Prawo zamówień publicznych.</w:t>
      </w:r>
    </w:p>
    <w:p w14:paraId="06213CCF" w14:textId="14B05922" w:rsidR="00D9784D" w:rsidRPr="002C48FF" w:rsidRDefault="00D9784D" w:rsidP="00E750E7">
      <w:pPr>
        <w:pStyle w:val="Kolorowalistaakcent11"/>
        <w:widowControl w:val="0"/>
        <w:numPr>
          <w:ilvl w:val="1"/>
          <w:numId w:val="47"/>
        </w:numPr>
        <w:suppressAutoHyphens/>
        <w:spacing w:line="276" w:lineRule="auto"/>
        <w:ind w:left="709" w:hanging="709"/>
        <w:outlineLvl w:val="3"/>
        <w:rPr>
          <w:rFonts w:asciiTheme="majorHAnsi" w:hAnsiTheme="majorHAnsi"/>
          <w:sz w:val="24"/>
          <w:szCs w:val="24"/>
        </w:rPr>
      </w:pPr>
      <w:r w:rsidRPr="002C48FF">
        <w:rPr>
          <w:rFonts w:asciiTheme="majorHAnsi" w:hAnsiTheme="majorHAnsi"/>
          <w:sz w:val="24"/>
          <w:szCs w:val="24"/>
        </w:rPr>
        <w:t>Środkami ochrony prawnej są odwołanie i skarga do sądu.</w:t>
      </w:r>
    </w:p>
    <w:p w14:paraId="79760057" w14:textId="1D2A8E31" w:rsidR="00CC1FD8" w:rsidRPr="002C48FF" w:rsidRDefault="00D9784D" w:rsidP="00E750E7">
      <w:pPr>
        <w:pStyle w:val="Kolorowalistaakcent11"/>
        <w:widowControl w:val="0"/>
        <w:numPr>
          <w:ilvl w:val="1"/>
          <w:numId w:val="47"/>
        </w:numPr>
        <w:suppressAutoHyphens/>
        <w:spacing w:line="276" w:lineRule="auto"/>
        <w:ind w:left="709" w:hanging="709"/>
        <w:outlineLvl w:val="3"/>
        <w:rPr>
          <w:rFonts w:asciiTheme="majorHAnsi" w:hAnsiTheme="majorHAnsi"/>
          <w:sz w:val="24"/>
          <w:szCs w:val="24"/>
        </w:rPr>
      </w:pPr>
      <w:r w:rsidRPr="002C48FF">
        <w:rPr>
          <w:rFonts w:asciiTheme="majorHAnsi" w:hAnsiTheme="majorHAnsi"/>
          <w:sz w:val="24"/>
          <w:szCs w:val="24"/>
        </w:rPr>
        <w:t xml:space="preserve">Środki ochrony prawnej przysługują </w:t>
      </w:r>
      <w:r w:rsidR="00CC1FD8" w:rsidRPr="002C48FF">
        <w:rPr>
          <w:rFonts w:asciiTheme="majorHAnsi" w:hAnsiTheme="majorHAnsi"/>
          <w:sz w:val="24"/>
          <w:szCs w:val="24"/>
        </w:rPr>
        <w:t>wykonawcy oraz innemu podmiotowi, jeżeli ma lub miał interes w uzyskaniu zamówienia lub nagrody w konkursie oraz poniósł lub może ponieść szkodę w wyniku naruszenia przez zamawiającego przepisów ustawy.</w:t>
      </w:r>
      <w:r w:rsidR="00CC1FD8" w:rsidRPr="002C48FF">
        <w:rPr>
          <w:rFonts w:asciiTheme="majorHAnsi" w:hAnsiTheme="majorHAnsi"/>
        </w:rPr>
        <w:t> </w:t>
      </w:r>
      <w:r w:rsidR="00CC1FD8" w:rsidRPr="002C48FF">
        <w:rPr>
          <w:rFonts w:asciiTheme="majorHAnsi" w:hAnsiTheme="majorHAnsi"/>
          <w:sz w:val="24"/>
          <w:szCs w:val="24"/>
        </w:rPr>
        <w:t>Środki ochrony prawnej wobec ogłoszenia wszczynającego postępowanie o udzielenie zamówienia lub ogłoszenia o konkursie oraz dokumentów zamówienia przysługują również organizacjom wpisanym na listę, o której mowa w art. 469 pkt 15</w:t>
      </w:r>
      <w:r w:rsidR="000405D0" w:rsidRPr="002C48FF">
        <w:rPr>
          <w:rFonts w:asciiTheme="majorHAnsi" w:hAnsiTheme="majorHAnsi"/>
          <w:sz w:val="24"/>
          <w:szCs w:val="24"/>
        </w:rPr>
        <w:t xml:space="preserve"> ust</w:t>
      </w:r>
      <w:r w:rsidR="00CC1FD8" w:rsidRPr="002C48FF">
        <w:rPr>
          <w:rFonts w:asciiTheme="majorHAnsi" w:hAnsiTheme="majorHAnsi"/>
          <w:sz w:val="24"/>
          <w:szCs w:val="24"/>
        </w:rPr>
        <w:t>awy</w:t>
      </w:r>
      <w:r w:rsidR="000405D0" w:rsidRPr="002C48FF">
        <w:rPr>
          <w:rFonts w:asciiTheme="majorHAnsi" w:hAnsiTheme="majorHAnsi"/>
          <w:sz w:val="24"/>
          <w:szCs w:val="24"/>
        </w:rPr>
        <w:t xml:space="preserve"> </w:t>
      </w:r>
      <w:proofErr w:type="spellStart"/>
      <w:r w:rsidR="000405D0" w:rsidRPr="002C48FF">
        <w:rPr>
          <w:rFonts w:asciiTheme="majorHAnsi" w:hAnsiTheme="majorHAnsi"/>
          <w:sz w:val="24"/>
          <w:szCs w:val="24"/>
        </w:rPr>
        <w:t>Pzp</w:t>
      </w:r>
      <w:proofErr w:type="spellEnd"/>
      <w:r w:rsidR="00CC1FD8" w:rsidRPr="002C48FF">
        <w:rPr>
          <w:rFonts w:asciiTheme="majorHAnsi" w:hAnsiTheme="majorHAnsi"/>
          <w:sz w:val="24"/>
          <w:szCs w:val="24"/>
        </w:rPr>
        <w:t xml:space="preserve"> oraz Rzecznikowi Małych i Średnich Przedsiębiorców.</w:t>
      </w:r>
    </w:p>
    <w:p w14:paraId="370AFEE1" w14:textId="07FBF7F2" w:rsidR="00CC1FD8" w:rsidRPr="002C48FF" w:rsidRDefault="00D9784D" w:rsidP="00E750E7">
      <w:pPr>
        <w:pStyle w:val="Kolorowalistaakcent11"/>
        <w:widowControl w:val="0"/>
        <w:numPr>
          <w:ilvl w:val="1"/>
          <w:numId w:val="47"/>
        </w:numPr>
        <w:suppressAutoHyphens/>
        <w:spacing w:line="276" w:lineRule="auto"/>
        <w:ind w:left="709" w:hanging="709"/>
        <w:outlineLvl w:val="3"/>
        <w:rPr>
          <w:rFonts w:asciiTheme="majorHAnsi" w:hAnsiTheme="majorHAnsi"/>
          <w:sz w:val="24"/>
          <w:szCs w:val="24"/>
        </w:rPr>
      </w:pPr>
      <w:r w:rsidRPr="002C48FF">
        <w:rPr>
          <w:rFonts w:asciiTheme="majorHAnsi" w:hAnsiTheme="majorHAnsi"/>
          <w:sz w:val="24"/>
          <w:szCs w:val="24"/>
        </w:rPr>
        <w:t xml:space="preserve">Odwołanie </w:t>
      </w:r>
      <w:r w:rsidR="00CC1FD8" w:rsidRPr="002C48FF">
        <w:rPr>
          <w:rFonts w:asciiTheme="majorHAnsi" w:hAnsiTheme="majorHAnsi"/>
          <w:sz w:val="24"/>
          <w:szCs w:val="24"/>
        </w:rPr>
        <w:t>przysługuje na:</w:t>
      </w:r>
    </w:p>
    <w:p w14:paraId="3BE0DE79" w14:textId="29844308" w:rsidR="00CC1FD8" w:rsidRPr="002C48FF" w:rsidRDefault="00CC1FD8" w:rsidP="00CC1FD8">
      <w:pPr>
        <w:pStyle w:val="Akapitzlist"/>
        <w:shd w:val="clear" w:color="auto" w:fill="FFFFFF"/>
        <w:spacing w:before="72" w:after="72" w:line="276" w:lineRule="auto"/>
        <w:ind w:left="1134" w:hanging="425"/>
        <w:rPr>
          <w:rFonts w:asciiTheme="majorHAnsi" w:hAnsiTheme="majorHAnsi"/>
          <w:sz w:val="24"/>
          <w:szCs w:val="24"/>
        </w:rPr>
      </w:pPr>
      <w:r w:rsidRPr="002C48FF">
        <w:rPr>
          <w:rFonts w:asciiTheme="majorHAnsi" w:hAnsiTheme="majorHAnsi"/>
          <w:sz w:val="24"/>
          <w:szCs w:val="24"/>
        </w:rPr>
        <w:t>1)</w:t>
      </w:r>
      <w:r w:rsidRPr="002C48FF">
        <w:rPr>
          <w:rFonts w:asciiTheme="majorHAnsi" w:hAnsiTheme="majorHAnsi"/>
          <w:sz w:val="24"/>
          <w:szCs w:val="24"/>
        </w:rPr>
        <w:tab/>
        <w:t>niezgodną z przepisami ustawy czynność zamawiającego, podjętą w postępowaniu o udzielenie zamówienia, w tym na projektowane postanowienie umowy;</w:t>
      </w:r>
    </w:p>
    <w:p w14:paraId="3CC38E8A" w14:textId="520C5F40" w:rsidR="00CC1FD8" w:rsidRPr="002C48FF" w:rsidRDefault="00CC1FD8" w:rsidP="00CC1FD8">
      <w:pPr>
        <w:pStyle w:val="Akapitzlist"/>
        <w:shd w:val="clear" w:color="auto" w:fill="FFFFFF"/>
        <w:spacing w:after="72" w:line="276" w:lineRule="auto"/>
        <w:ind w:left="1134" w:hanging="425"/>
        <w:rPr>
          <w:rFonts w:asciiTheme="majorHAnsi" w:hAnsiTheme="majorHAnsi"/>
          <w:sz w:val="24"/>
          <w:szCs w:val="24"/>
        </w:rPr>
      </w:pPr>
      <w:r w:rsidRPr="002C48FF">
        <w:rPr>
          <w:rFonts w:asciiTheme="majorHAnsi" w:hAnsiTheme="majorHAnsi"/>
          <w:sz w:val="24"/>
          <w:szCs w:val="24"/>
        </w:rPr>
        <w:t>2)</w:t>
      </w:r>
      <w:r w:rsidRPr="002C48FF">
        <w:rPr>
          <w:rFonts w:asciiTheme="majorHAnsi" w:hAnsiTheme="majorHAnsi"/>
          <w:sz w:val="24"/>
          <w:szCs w:val="24"/>
        </w:rPr>
        <w:tab/>
        <w:t>zaniechanie czynności w postępowaniu o udzielenie zamówienia, do której zamawiający był obowiązany na podstawie ustawy;</w:t>
      </w:r>
    </w:p>
    <w:p w14:paraId="35402205" w14:textId="6058FF33" w:rsidR="00CC1FD8" w:rsidRPr="002C48FF" w:rsidRDefault="00CC1FD8" w:rsidP="00CC1FD8">
      <w:pPr>
        <w:pStyle w:val="Akapitzlist"/>
        <w:shd w:val="clear" w:color="auto" w:fill="FFFFFF"/>
        <w:spacing w:after="72" w:line="276" w:lineRule="auto"/>
        <w:ind w:left="1134" w:hanging="425"/>
        <w:rPr>
          <w:rFonts w:asciiTheme="majorHAnsi" w:hAnsiTheme="majorHAnsi"/>
          <w:sz w:val="24"/>
          <w:szCs w:val="24"/>
        </w:rPr>
      </w:pPr>
      <w:r w:rsidRPr="002C48FF">
        <w:rPr>
          <w:rFonts w:asciiTheme="majorHAnsi" w:hAnsiTheme="majorHAnsi"/>
          <w:sz w:val="24"/>
          <w:szCs w:val="24"/>
        </w:rPr>
        <w:lastRenderedPageBreak/>
        <w:t>3)</w:t>
      </w:r>
      <w:r w:rsidRPr="002C48FF">
        <w:rPr>
          <w:rFonts w:asciiTheme="majorHAnsi" w:hAnsiTheme="majorHAnsi"/>
          <w:sz w:val="24"/>
          <w:szCs w:val="24"/>
        </w:rPr>
        <w:tab/>
        <w:t>zaniechanie przeprowadzenia postępowania o udzielenie zamówienia lub zorganizowania konkursu na podstawie ustawy, mimo że zamawiający był do tego obowiązany.</w:t>
      </w:r>
    </w:p>
    <w:p w14:paraId="49207DFD" w14:textId="4CF177A8" w:rsidR="00CC1FD8" w:rsidRPr="002C48FF" w:rsidRDefault="00CC1FD8" w:rsidP="00E750E7">
      <w:pPr>
        <w:pStyle w:val="Kolorowalistaakcent11"/>
        <w:widowControl w:val="0"/>
        <w:numPr>
          <w:ilvl w:val="1"/>
          <w:numId w:val="47"/>
        </w:numPr>
        <w:suppressAutoHyphens/>
        <w:spacing w:line="276" w:lineRule="auto"/>
        <w:ind w:left="709" w:hanging="709"/>
        <w:outlineLvl w:val="3"/>
        <w:rPr>
          <w:rFonts w:asciiTheme="majorHAnsi" w:hAnsiTheme="majorHAnsi"/>
          <w:sz w:val="24"/>
          <w:szCs w:val="24"/>
        </w:rPr>
      </w:pPr>
      <w:r w:rsidRPr="002C48FF">
        <w:rPr>
          <w:rFonts w:asciiTheme="majorHAnsi" w:hAnsiTheme="majorHAnsi"/>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637FE1D" w14:textId="61D61C55" w:rsidR="00CC1FD8" w:rsidRPr="002C48FF" w:rsidRDefault="00BD5F7F" w:rsidP="00E750E7">
      <w:pPr>
        <w:pStyle w:val="Kolorowalistaakcent11"/>
        <w:widowControl w:val="0"/>
        <w:numPr>
          <w:ilvl w:val="1"/>
          <w:numId w:val="47"/>
        </w:numPr>
        <w:suppressAutoHyphens/>
        <w:spacing w:line="276" w:lineRule="auto"/>
        <w:ind w:left="709" w:hanging="709"/>
        <w:outlineLvl w:val="3"/>
        <w:rPr>
          <w:rFonts w:asciiTheme="majorHAnsi" w:hAnsiTheme="majorHAnsi"/>
          <w:sz w:val="24"/>
          <w:szCs w:val="24"/>
        </w:rPr>
      </w:pPr>
      <w:r w:rsidRPr="002C48FF">
        <w:rPr>
          <w:rFonts w:asciiTheme="majorHAnsi" w:hAnsiTheme="majorHAnsi"/>
          <w:sz w:val="24"/>
          <w:szCs w:val="24"/>
        </w:rPr>
        <w:t xml:space="preserve">Terminy wnoszenia </w:t>
      </w:r>
      <w:proofErr w:type="spellStart"/>
      <w:r w:rsidRPr="002C48FF">
        <w:rPr>
          <w:rFonts w:asciiTheme="majorHAnsi" w:hAnsiTheme="majorHAnsi"/>
          <w:sz w:val="24"/>
          <w:szCs w:val="24"/>
        </w:rPr>
        <w:t>odwołań</w:t>
      </w:r>
      <w:proofErr w:type="spellEnd"/>
      <w:r w:rsidRPr="002C48FF">
        <w:rPr>
          <w:rFonts w:asciiTheme="majorHAnsi" w:hAnsiTheme="majorHAnsi"/>
          <w:sz w:val="24"/>
          <w:szCs w:val="24"/>
        </w:rPr>
        <w:t xml:space="preserve"> </w:t>
      </w:r>
    </w:p>
    <w:p w14:paraId="72D05A7C" w14:textId="7E83E91F" w:rsidR="00CC1FD8" w:rsidRPr="002C48FF" w:rsidRDefault="00CC1FD8" w:rsidP="000405D0">
      <w:pPr>
        <w:pStyle w:val="Akapitzlist"/>
        <w:shd w:val="clear" w:color="auto" w:fill="FFFFFF"/>
        <w:spacing w:before="72" w:after="72" w:line="276" w:lineRule="auto"/>
        <w:ind w:left="1134" w:hanging="425"/>
        <w:rPr>
          <w:rFonts w:asciiTheme="majorHAnsi" w:hAnsiTheme="majorHAnsi"/>
          <w:sz w:val="24"/>
          <w:szCs w:val="24"/>
        </w:rPr>
      </w:pPr>
      <w:r w:rsidRPr="002C48FF">
        <w:rPr>
          <w:rFonts w:asciiTheme="majorHAnsi" w:hAnsiTheme="majorHAnsi"/>
          <w:sz w:val="24"/>
          <w:szCs w:val="24"/>
        </w:rPr>
        <w:t>1)</w:t>
      </w:r>
      <w:r w:rsidR="00BD5F7F" w:rsidRPr="002C48FF">
        <w:rPr>
          <w:rFonts w:asciiTheme="majorHAnsi" w:hAnsiTheme="majorHAnsi"/>
          <w:sz w:val="24"/>
          <w:szCs w:val="24"/>
        </w:rPr>
        <w:tab/>
        <w:t xml:space="preserve">Odwołanie wnosi się </w:t>
      </w:r>
      <w:r w:rsidRPr="002C48FF">
        <w:rPr>
          <w:rFonts w:asciiTheme="majorHAnsi" w:hAnsiTheme="majorHAnsi"/>
          <w:sz w:val="24"/>
          <w:szCs w:val="24"/>
        </w:rPr>
        <w:t>w terminie:</w:t>
      </w:r>
    </w:p>
    <w:p w14:paraId="3E2C4381" w14:textId="6C1677A6" w:rsidR="00CC1FD8" w:rsidRPr="002C48FF" w:rsidRDefault="00CC1FD8" w:rsidP="00BD5F7F">
      <w:pPr>
        <w:pStyle w:val="Akapitzlist"/>
        <w:shd w:val="clear" w:color="auto" w:fill="FFFFFF"/>
        <w:spacing w:before="72" w:after="72" w:line="276" w:lineRule="auto"/>
        <w:ind w:left="1701" w:hanging="567"/>
        <w:rPr>
          <w:rFonts w:asciiTheme="majorHAnsi" w:hAnsiTheme="majorHAnsi"/>
          <w:sz w:val="24"/>
          <w:szCs w:val="24"/>
        </w:rPr>
      </w:pPr>
      <w:r w:rsidRPr="002C48FF">
        <w:rPr>
          <w:rFonts w:asciiTheme="majorHAnsi" w:hAnsiTheme="majorHAnsi"/>
          <w:sz w:val="24"/>
          <w:szCs w:val="24"/>
        </w:rPr>
        <w:t>a)</w:t>
      </w:r>
      <w:r w:rsidR="00BD5F7F" w:rsidRPr="002C48FF">
        <w:rPr>
          <w:rFonts w:asciiTheme="majorHAnsi" w:hAnsiTheme="majorHAnsi"/>
          <w:sz w:val="24"/>
          <w:szCs w:val="24"/>
        </w:rPr>
        <w:tab/>
      </w:r>
      <w:r w:rsidRPr="002C48FF">
        <w:rPr>
          <w:rFonts w:asciiTheme="majorHAnsi" w:hAnsiTheme="majorHAnsi"/>
          <w:sz w:val="24"/>
          <w:szCs w:val="24"/>
        </w:rPr>
        <w:t>5 dni od dnia przekazania informacji o czynności zamawiającego stanowiącej podstawę jego wniesienia, jeżeli informacja została przekazana przy użyciu środków komunikacji elektronicznej,</w:t>
      </w:r>
    </w:p>
    <w:p w14:paraId="43267A77" w14:textId="3FBB424C" w:rsidR="00CC1FD8" w:rsidRPr="002C48FF" w:rsidRDefault="00CC1FD8" w:rsidP="00BD5F7F">
      <w:pPr>
        <w:pStyle w:val="Akapitzlist"/>
        <w:shd w:val="clear" w:color="auto" w:fill="FFFFFF"/>
        <w:spacing w:before="72" w:after="72" w:line="276" w:lineRule="auto"/>
        <w:ind w:left="1701" w:hanging="567"/>
        <w:rPr>
          <w:rFonts w:asciiTheme="majorHAnsi" w:hAnsiTheme="majorHAnsi"/>
          <w:sz w:val="24"/>
          <w:szCs w:val="24"/>
        </w:rPr>
      </w:pPr>
      <w:r w:rsidRPr="002C48FF">
        <w:rPr>
          <w:rFonts w:asciiTheme="majorHAnsi" w:hAnsiTheme="majorHAnsi"/>
          <w:sz w:val="24"/>
          <w:szCs w:val="24"/>
        </w:rPr>
        <w:t>b)</w:t>
      </w:r>
      <w:r w:rsidR="00BD5F7F" w:rsidRPr="002C48FF">
        <w:rPr>
          <w:rFonts w:asciiTheme="majorHAnsi" w:hAnsiTheme="majorHAnsi"/>
          <w:sz w:val="24"/>
          <w:szCs w:val="24"/>
        </w:rPr>
        <w:tab/>
      </w:r>
      <w:r w:rsidRPr="002C48FF">
        <w:rPr>
          <w:rFonts w:asciiTheme="majorHAnsi" w:hAnsiTheme="majorHAnsi"/>
          <w:sz w:val="24"/>
          <w:szCs w:val="24"/>
        </w:rPr>
        <w:t>10 dni od dnia przekazania informacji o czynności zamawiającego stanowiącej podstawę jego wniesienia, jeżeli informacja została przekazana w sposób inny niż określony w lit. a.</w:t>
      </w:r>
    </w:p>
    <w:p w14:paraId="730779B3" w14:textId="61CDAF27" w:rsidR="00CC1FD8" w:rsidRPr="002C48FF" w:rsidRDefault="00CC1FD8" w:rsidP="00BD5F7F">
      <w:pPr>
        <w:pStyle w:val="Akapitzlist"/>
        <w:shd w:val="clear" w:color="auto" w:fill="FFFFFF"/>
        <w:spacing w:before="72" w:line="276" w:lineRule="auto"/>
        <w:ind w:left="1134" w:hanging="567"/>
        <w:rPr>
          <w:rFonts w:asciiTheme="majorHAnsi" w:hAnsiTheme="majorHAnsi"/>
          <w:sz w:val="24"/>
          <w:szCs w:val="24"/>
        </w:rPr>
      </w:pPr>
      <w:r w:rsidRPr="002C48FF">
        <w:rPr>
          <w:rFonts w:asciiTheme="majorHAnsi" w:hAnsiTheme="majorHAnsi"/>
          <w:sz w:val="24"/>
          <w:szCs w:val="24"/>
        </w:rPr>
        <w:t>2. </w:t>
      </w:r>
      <w:r w:rsidR="00BD5F7F" w:rsidRPr="002C48FF">
        <w:rPr>
          <w:rFonts w:asciiTheme="majorHAnsi" w:hAnsiTheme="majorHAnsi"/>
          <w:sz w:val="24"/>
          <w:szCs w:val="24"/>
        </w:rPr>
        <w:tab/>
      </w:r>
      <w:r w:rsidRPr="002C48FF">
        <w:rPr>
          <w:rFonts w:asciiTheme="majorHAnsi" w:hAnsiTheme="majorHAnsi"/>
          <w:sz w:val="24"/>
          <w:szCs w:val="24"/>
        </w:rPr>
        <w:t>Odwołanie wobec treści ogłoszenia wszczynającego postępowanie o udzielenie zamówienia lub konkurs lub wobec treści dokumentów zamówienia wnosi się w terminie</w:t>
      </w:r>
      <w:r w:rsidR="00BD5F7F" w:rsidRPr="002C48FF">
        <w:rPr>
          <w:rFonts w:asciiTheme="majorHAnsi" w:hAnsiTheme="majorHAnsi"/>
          <w:sz w:val="24"/>
          <w:szCs w:val="24"/>
        </w:rPr>
        <w:t xml:space="preserve"> </w:t>
      </w:r>
      <w:r w:rsidRPr="002C48FF">
        <w:rPr>
          <w:rFonts w:asciiTheme="majorHAnsi" w:hAnsiTheme="majorHAnsi"/>
          <w:sz w:val="24"/>
          <w:szCs w:val="24"/>
        </w:rPr>
        <w:t>5 dni od dnia zamieszczenia ogłoszenia w Biuletynie Zamówień Publicznych lub dokumentów zamówienia na stronie internetowej</w:t>
      </w:r>
      <w:r w:rsidR="00BD5F7F" w:rsidRPr="002C48FF">
        <w:rPr>
          <w:rFonts w:asciiTheme="majorHAnsi" w:hAnsiTheme="majorHAnsi"/>
          <w:sz w:val="24"/>
          <w:szCs w:val="24"/>
        </w:rPr>
        <w:t>.</w:t>
      </w:r>
    </w:p>
    <w:p w14:paraId="4F969F87" w14:textId="2CEF6F4C" w:rsidR="00CC1FD8" w:rsidRPr="002C48FF" w:rsidRDefault="00CC1FD8" w:rsidP="00BD5F7F">
      <w:pPr>
        <w:pStyle w:val="Akapitzlist"/>
        <w:shd w:val="clear" w:color="auto" w:fill="FFFFFF"/>
        <w:spacing w:before="72" w:line="276" w:lineRule="auto"/>
        <w:ind w:left="1134" w:hanging="567"/>
        <w:rPr>
          <w:rFonts w:asciiTheme="majorHAnsi" w:hAnsiTheme="majorHAnsi"/>
          <w:sz w:val="24"/>
          <w:szCs w:val="24"/>
        </w:rPr>
      </w:pPr>
      <w:r w:rsidRPr="002C48FF">
        <w:rPr>
          <w:rFonts w:asciiTheme="majorHAnsi" w:hAnsiTheme="majorHAnsi"/>
          <w:sz w:val="24"/>
          <w:szCs w:val="24"/>
        </w:rPr>
        <w:t>3. </w:t>
      </w:r>
      <w:r w:rsidR="00BD5F7F" w:rsidRPr="002C48FF">
        <w:rPr>
          <w:rFonts w:asciiTheme="majorHAnsi" w:hAnsiTheme="majorHAnsi"/>
          <w:sz w:val="24"/>
          <w:szCs w:val="24"/>
        </w:rPr>
        <w:tab/>
      </w:r>
      <w:r w:rsidRPr="002C48FF">
        <w:rPr>
          <w:rFonts w:asciiTheme="majorHAnsi" w:hAnsiTheme="majorHAnsi"/>
          <w:sz w:val="24"/>
          <w:szCs w:val="24"/>
        </w:rPr>
        <w:t xml:space="preserve">Odwołanie w przypadkach innych niż określone w </w:t>
      </w:r>
      <w:r w:rsidR="00BD5F7F" w:rsidRPr="002C48FF">
        <w:rPr>
          <w:rFonts w:asciiTheme="majorHAnsi" w:hAnsiTheme="majorHAnsi"/>
          <w:sz w:val="24"/>
          <w:szCs w:val="24"/>
        </w:rPr>
        <w:t>pkt</w:t>
      </w:r>
      <w:r w:rsidRPr="002C48FF">
        <w:rPr>
          <w:rFonts w:asciiTheme="majorHAnsi" w:hAnsiTheme="majorHAnsi"/>
          <w:sz w:val="24"/>
          <w:szCs w:val="24"/>
        </w:rPr>
        <w:t xml:space="preserve"> 1 i 2 wnosi się w terminie</w:t>
      </w:r>
      <w:r w:rsidR="00BD5F7F" w:rsidRPr="002C48FF">
        <w:rPr>
          <w:rFonts w:asciiTheme="majorHAnsi" w:hAnsiTheme="majorHAnsi"/>
          <w:sz w:val="24"/>
          <w:szCs w:val="24"/>
        </w:rPr>
        <w:t xml:space="preserve"> </w:t>
      </w:r>
      <w:r w:rsidRPr="002C48FF">
        <w:rPr>
          <w:rFonts w:asciiTheme="majorHAnsi" w:hAnsiTheme="majorHAnsi"/>
          <w:sz w:val="24"/>
          <w:szCs w:val="24"/>
        </w:rPr>
        <w:t>5 dni od dnia, w którym powzięto lub przy zachowaniu należytej staranności można było powziąć wiadomość o okolicznościach stanowiących podstawę jego wniesienia, w przypadku zamówień, których wartość jest mniejsza niż progi unijne.</w:t>
      </w:r>
    </w:p>
    <w:p w14:paraId="6072D422" w14:textId="4AA8D5CC" w:rsidR="00CC1FD8" w:rsidRPr="002C48FF" w:rsidRDefault="00CC1FD8" w:rsidP="00BD5F7F">
      <w:pPr>
        <w:pStyle w:val="Akapitzlist"/>
        <w:shd w:val="clear" w:color="auto" w:fill="FFFFFF"/>
        <w:spacing w:before="72" w:line="276" w:lineRule="auto"/>
        <w:ind w:left="1134" w:hanging="567"/>
        <w:rPr>
          <w:rFonts w:asciiTheme="majorHAnsi" w:hAnsiTheme="majorHAnsi"/>
          <w:sz w:val="24"/>
          <w:szCs w:val="24"/>
        </w:rPr>
      </w:pPr>
      <w:r w:rsidRPr="002C48FF">
        <w:rPr>
          <w:rFonts w:asciiTheme="majorHAnsi" w:hAnsiTheme="majorHAnsi"/>
          <w:sz w:val="24"/>
          <w:szCs w:val="24"/>
        </w:rPr>
        <w:t>4. </w:t>
      </w:r>
      <w:r w:rsidR="00BD5F7F" w:rsidRPr="002C48FF">
        <w:rPr>
          <w:rFonts w:asciiTheme="majorHAnsi" w:hAnsiTheme="majorHAnsi"/>
          <w:sz w:val="24"/>
          <w:szCs w:val="24"/>
        </w:rPr>
        <w:tab/>
      </w:r>
      <w:r w:rsidRPr="002C48FF">
        <w:rPr>
          <w:rFonts w:asciiTheme="majorHAnsi" w:hAnsiTheme="majorHAnsi"/>
          <w:sz w:val="24"/>
          <w:szCs w:val="24"/>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64C86BC1" w14:textId="2F86FA66" w:rsidR="00CC1FD8" w:rsidRPr="002C48FF" w:rsidRDefault="00CC1FD8" w:rsidP="00BD5F7F">
      <w:pPr>
        <w:pStyle w:val="Akapitzlist"/>
        <w:shd w:val="clear" w:color="auto" w:fill="FFFFFF"/>
        <w:spacing w:before="72" w:after="72" w:line="276" w:lineRule="auto"/>
        <w:ind w:left="1701" w:hanging="567"/>
        <w:rPr>
          <w:rFonts w:asciiTheme="majorHAnsi" w:hAnsiTheme="majorHAnsi"/>
          <w:sz w:val="24"/>
          <w:szCs w:val="24"/>
        </w:rPr>
      </w:pPr>
      <w:r w:rsidRPr="002C48FF">
        <w:rPr>
          <w:rFonts w:asciiTheme="majorHAnsi" w:hAnsiTheme="majorHAnsi"/>
          <w:sz w:val="24"/>
          <w:szCs w:val="24"/>
        </w:rPr>
        <w:t>1)</w:t>
      </w:r>
      <w:r w:rsidR="00BD5F7F" w:rsidRPr="002C48FF">
        <w:rPr>
          <w:rFonts w:asciiTheme="majorHAnsi" w:hAnsiTheme="majorHAnsi"/>
          <w:sz w:val="24"/>
          <w:szCs w:val="24"/>
        </w:rPr>
        <w:tab/>
      </w:r>
      <w:r w:rsidRPr="002C48FF">
        <w:rPr>
          <w:rFonts w:asciiTheme="majorHAnsi" w:hAnsiTheme="majorHAnsi"/>
          <w:sz w:val="24"/>
          <w:szCs w:val="24"/>
        </w:rPr>
        <w:t>15 dni od dnia zamieszczenia w Biuletynie Zamówień Publicznych ogłoszenia o wyniku postępowania</w:t>
      </w:r>
    </w:p>
    <w:p w14:paraId="77DAB7E8" w14:textId="50B74320" w:rsidR="00CC1FD8" w:rsidRPr="002C48FF" w:rsidRDefault="00CC1FD8" w:rsidP="00BD5F7F">
      <w:pPr>
        <w:pStyle w:val="Akapitzlist"/>
        <w:shd w:val="clear" w:color="auto" w:fill="FFFFFF"/>
        <w:spacing w:before="72" w:after="72" w:line="276" w:lineRule="auto"/>
        <w:ind w:left="1701" w:hanging="567"/>
        <w:rPr>
          <w:rFonts w:asciiTheme="majorHAnsi" w:hAnsiTheme="majorHAnsi"/>
          <w:sz w:val="24"/>
          <w:szCs w:val="24"/>
        </w:rPr>
      </w:pPr>
      <w:r w:rsidRPr="002C48FF">
        <w:rPr>
          <w:rFonts w:asciiTheme="majorHAnsi" w:hAnsiTheme="majorHAnsi"/>
          <w:sz w:val="24"/>
          <w:szCs w:val="24"/>
        </w:rPr>
        <w:t>3)</w:t>
      </w:r>
      <w:r w:rsidR="00BD5F7F" w:rsidRPr="002C48FF">
        <w:rPr>
          <w:rFonts w:asciiTheme="majorHAnsi" w:hAnsiTheme="majorHAnsi"/>
          <w:sz w:val="24"/>
          <w:szCs w:val="24"/>
        </w:rPr>
        <w:tab/>
      </w:r>
      <w:r w:rsidRPr="002C48FF">
        <w:rPr>
          <w:rFonts w:asciiTheme="majorHAnsi" w:hAnsiTheme="majorHAnsi"/>
          <w:sz w:val="24"/>
          <w:szCs w:val="24"/>
        </w:rPr>
        <w:t>miesiąca od dnia zawarcia umowy, jeżeli zamawiający:</w:t>
      </w:r>
    </w:p>
    <w:p w14:paraId="1CCE3598" w14:textId="50E99285" w:rsidR="00CC1FD8" w:rsidRPr="002C48FF" w:rsidRDefault="00CC1FD8" w:rsidP="00BD5F7F">
      <w:pPr>
        <w:pStyle w:val="Akapitzlist"/>
        <w:shd w:val="clear" w:color="auto" w:fill="FFFFFF"/>
        <w:spacing w:before="72" w:after="72" w:line="276" w:lineRule="auto"/>
        <w:ind w:left="2268" w:hanging="567"/>
        <w:rPr>
          <w:rFonts w:asciiTheme="majorHAnsi" w:hAnsiTheme="majorHAnsi"/>
          <w:sz w:val="24"/>
          <w:szCs w:val="24"/>
        </w:rPr>
      </w:pPr>
      <w:r w:rsidRPr="002C48FF">
        <w:rPr>
          <w:rFonts w:asciiTheme="majorHAnsi" w:hAnsiTheme="majorHAnsi"/>
          <w:sz w:val="24"/>
          <w:szCs w:val="24"/>
        </w:rPr>
        <w:t>a)</w:t>
      </w:r>
      <w:r w:rsidR="00BD5F7F" w:rsidRPr="002C48FF">
        <w:rPr>
          <w:rFonts w:asciiTheme="majorHAnsi" w:hAnsiTheme="majorHAnsi"/>
          <w:sz w:val="24"/>
          <w:szCs w:val="24"/>
        </w:rPr>
        <w:tab/>
      </w:r>
      <w:r w:rsidRPr="002C48FF">
        <w:rPr>
          <w:rFonts w:asciiTheme="majorHAnsi" w:hAnsiTheme="majorHAnsi"/>
          <w:sz w:val="24"/>
          <w:szCs w:val="24"/>
        </w:rPr>
        <w:t>nie zamieścił w Biuletynie Zamówień Publicznych ogłoszenia o wyniku postępowania albo</w:t>
      </w:r>
    </w:p>
    <w:p w14:paraId="2DEADADE" w14:textId="2BA6DCB9" w:rsidR="00CC1FD8" w:rsidRPr="002C48FF" w:rsidRDefault="00CC1FD8" w:rsidP="006A1C25">
      <w:pPr>
        <w:pStyle w:val="Akapitzlist"/>
        <w:shd w:val="clear" w:color="auto" w:fill="FFFFFF"/>
        <w:spacing w:before="72" w:after="72" w:line="276" w:lineRule="auto"/>
        <w:ind w:left="2268" w:hanging="567"/>
        <w:rPr>
          <w:rFonts w:asciiTheme="majorHAnsi" w:hAnsiTheme="majorHAnsi"/>
          <w:sz w:val="24"/>
          <w:szCs w:val="24"/>
        </w:rPr>
      </w:pPr>
      <w:r w:rsidRPr="002C48FF">
        <w:rPr>
          <w:rFonts w:asciiTheme="majorHAnsi" w:hAnsiTheme="majorHAnsi"/>
          <w:sz w:val="24"/>
          <w:szCs w:val="24"/>
        </w:rPr>
        <w:t>b)</w:t>
      </w:r>
      <w:r w:rsidR="00BD5F7F" w:rsidRPr="002C48FF">
        <w:rPr>
          <w:rFonts w:asciiTheme="majorHAnsi" w:hAnsiTheme="majorHAnsi"/>
          <w:sz w:val="24"/>
          <w:szCs w:val="24"/>
        </w:rPr>
        <w:tab/>
      </w:r>
      <w:r w:rsidRPr="002C48FF">
        <w:rPr>
          <w:rFonts w:asciiTheme="majorHAnsi" w:hAnsiTheme="majorHAnsi"/>
          <w:sz w:val="24"/>
          <w:szCs w:val="24"/>
        </w:rPr>
        <w:t xml:space="preserve">zamieścił w Biuletynie Zamówień Publicznych ogłoszenie o wyniku postępowania, które nie zawiera uzasadnienia udzielenia </w:t>
      </w:r>
      <w:r w:rsidRPr="002C48FF">
        <w:rPr>
          <w:rFonts w:asciiTheme="majorHAnsi" w:hAnsiTheme="majorHAnsi"/>
          <w:sz w:val="24"/>
          <w:szCs w:val="24"/>
        </w:rPr>
        <w:lastRenderedPageBreak/>
        <w:t>zamówienia w trybie negocjacji bez ogłoszenia albo zamówienia z wolnej ręki.</w:t>
      </w:r>
    </w:p>
    <w:p w14:paraId="05826E7B" w14:textId="77777777" w:rsidR="00BD5F7F" w:rsidRPr="002C48FF" w:rsidRDefault="00BD5F7F" w:rsidP="00E750E7">
      <w:pPr>
        <w:pStyle w:val="Kolorowalistaakcent11"/>
        <w:widowControl w:val="0"/>
        <w:numPr>
          <w:ilvl w:val="1"/>
          <w:numId w:val="47"/>
        </w:numPr>
        <w:suppressAutoHyphens/>
        <w:spacing w:line="276" w:lineRule="auto"/>
        <w:ind w:left="709" w:hanging="709"/>
        <w:outlineLvl w:val="3"/>
        <w:rPr>
          <w:rFonts w:asciiTheme="majorHAnsi" w:hAnsiTheme="majorHAnsi"/>
          <w:sz w:val="24"/>
          <w:szCs w:val="24"/>
        </w:rPr>
      </w:pPr>
      <w:r w:rsidRPr="002C48FF">
        <w:rPr>
          <w:rFonts w:asciiTheme="majorHAnsi" w:hAnsiTheme="majorHAnsi"/>
          <w:sz w:val="24"/>
          <w:szCs w:val="24"/>
        </w:rPr>
        <w:t>Odwołanie zawiera:</w:t>
      </w:r>
    </w:p>
    <w:p w14:paraId="77D51C6D" w14:textId="11F3B7C7" w:rsidR="00BD5F7F" w:rsidRPr="002C48FF" w:rsidRDefault="00BD5F7F" w:rsidP="006A1C25">
      <w:pPr>
        <w:pStyle w:val="Akapitzlist"/>
        <w:shd w:val="clear" w:color="auto" w:fill="FFFFFF"/>
        <w:spacing w:before="72" w:after="72" w:line="276" w:lineRule="auto"/>
        <w:ind w:left="1418" w:hanging="567"/>
        <w:rPr>
          <w:rFonts w:asciiTheme="majorHAnsi" w:hAnsiTheme="majorHAnsi"/>
          <w:sz w:val="24"/>
          <w:szCs w:val="24"/>
        </w:rPr>
      </w:pPr>
      <w:r w:rsidRPr="002C48FF">
        <w:rPr>
          <w:rFonts w:asciiTheme="majorHAnsi" w:hAnsiTheme="majorHAnsi"/>
          <w:sz w:val="24"/>
          <w:szCs w:val="24"/>
        </w:rPr>
        <w:t>1)</w:t>
      </w:r>
      <w:r w:rsidR="006A1C25" w:rsidRPr="002C48FF">
        <w:rPr>
          <w:rFonts w:asciiTheme="majorHAnsi" w:hAnsiTheme="majorHAnsi"/>
          <w:sz w:val="24"/>
          <w:szCs w:val="24"/>
        </w:rPr>
        <w:tab/>
      </w:r>
      <w:r w:rsidRPr="002C48FF">
        <w:rPr>
          <w:rFonts w:asciiTheme="majorHAnsi" w:hAnsiTheme="majorHAnsi"/>
          <w:sz w:val="24"/>
          <w:szCs w:val="24"/>
        </w:rPr>
        <w:t>imię i nazwisko albo nazwę, miejsce zamieszkania albo siedzibę, numer telefonu oraz adres poczty elektronicznej odwołującego oraz imię i nazwisko przedstawiciela (przedstawicieli);</w:t>
      </w:r>
    </w:p>
    <w:p w14:paraId="45B08732" w14:textId="4DDE0AF5" w:rsidR="00BD5F7F" w:rsidRPr="002C48FF" w:rsidRDefault="00BD5F7F" w:rsidP="006A1C25">
      <w:pPr>
        <w:pStyle w:val="Akapitzlist"/>
        <w:shd w:val="clear" w:color="auto" w:fill="FFFFFF"/>
        <w:spacing w:before="72" w:after="72" w:line="276" w:lineRule="auto"/>
        <w:ind w:left="1418" w:hanging="567"/>
        <w:rPr>
          <w:rFonts w:asciiTheme="majorHAnsi" w:hAnsiTheme="majorHAnsi"/>
          <w:sz w:val="24"/>
          <w:szCs w:val="24"/>
        </w:rPr>
      </w:pPr>
      <w:r w:rsidRPr="002C48FF">
        <w:rPr>
          <w:rFonts w:asciiTheme="majorHAnsi" w:hAnsiTheme="majorHAnsi"/>
          <w:sz w:val="24"/>
          <w:szCs w:val="24"/>
        </w:rPr>
        <w:t>2)</w:t>
      </w:r>
      <w:r w:rsidR="006A1C25" w:rsidRPr="002C48FF">
        <w:rPr>
          <w:rFonts w:asciiTheme="majorHAnsi" w:hAnsiTheme="majorHAnsi"/>
          <w:sz w:val="24"/>
          <w:szCs w:val="24"/>
        </w:rPr>
        <w:tab/>
      </w:r>
      <w:r w:rsidRPr="002C48FF">
        <w:rPr>
          <w:rFonts w:asciiTheme="majorHAnsi" w:hAnsiTheme="majorHAnsi"/>
          <w:sz w:val="24"/>
          <w:szCs w:val="24"/>
        </w:rPr>
        <w:t>nazwę i siedzibę zamawiającego, numer telefonu oraz adres poczty elektronicznej zamawiającego;</w:t>
      </w:r>
    </w:p>
    <w:p w14:paraId="203F5DE9" w14:textId="5A5745A6" w:rsidR="00BD5F7F" w:rsidRPr="002C48FF" w:rsidRDefault="00BD5F7F" w:rsidP="006A1C25">
      <w:pPr>
        <w:pStyle w:val="Akapitzlist"/>
        <w:shd w:val="clear" w:color="auto" w:fill="FFFFFF"/>
        <w:spacing w:before="72" w:after="72" w:line="276" w:lineRule="auto"/>
        <w:ind w:left="1418" w:hanging="567"/>
        <w:rPr>
          <w:rFonts w:asciiTheme="majorHAnsi" w:hAnsiTheme="majorHAnsi"/>
          <w:sz w:val="24"/>
          <w:szCs w:val="24"/>
        </w:rPr>
      </w:pPr>
      <w:r w:rsidRPr="002C48FF">
        <w:rPr>
          <w:rFonts w:asciiTheme="majorHAnsi" w:hAnsiTheme="majorHAnsi"/>
          <w:sz w:val="24"/>
          <w:szCs w:val="24"/>
        </w:rPr>
        <w:t>3)</w:t>
      </w:r>
      <w:r w:rsidR="006A1C25" w:rsidRPr="002C48FF">
        <w:rPr>
          <w:rFonts w:asciiTheme="majorHAnsi" w:hAnsiTheme="majorHAnsi"/>
          <w:sz w:val="24"/>
          <w:szCs w:val="24"/>
        </w:rPr>
        <w:tab/>
      </w:r>
      <w:r w:rsidRPr="002C48FF">
        <w:rPr>
          <w:rFonts w:asciiTheme="majorHAnsi" w:hAnsiTheme="majorHAnsi"/>
          <w:sz w:val="24"/>
          <w:szCs w:val="24"/>
        </w:rPr>
        <w:t>numer Powszechnego Elektronicznego Systemu Ewidencji Ludności (PESEL) lub NIP odwołującego będącego osobą fizyczną, jeżeli jest on obowiązany do jego posiadania albo posiada go nie mając takiego obowiązku;</w:t>
      </w:r>
    </w:p>
    <w:p w14:paraId="3A0277D4" w14:textId="6117D9AE" w:rsidR="00BD5F7F" w:rsidRPr="002C48FF" w:rsidRDefault="00BD5F7F" w:rsidP="006A1C25">
      <w:pPr>
        <w:pStyle w:val="Akapitzlist"/>
        <w:shd w:val="clear" w:color="auto" w:fill="FFFFFF"/>
        <w:spacing w:before="72" w:after="72" w:line="276" w:lineRule="auto"/>
        <w:ind w:left="1418" w:hanging="567"/>
        <w:rPr>
          <w:rFonts w:asciiTheme="majorHAnsi" w:hAnsiTheme="majorHAnsi"/>
          <w:sz w:val="24"/>
          <w:szCs w:val="24"/>
        </w:rPr>
      </w:pPr>
      <w:r w:rsidRPr="002C48FF">
        <w:rPr>
          <w:rFonts w:asciiTheme="majorHAnsi" w:hAnsiTheme="majorHAnsi"/>
          <w:sz w:val="24"/>
          <w:szCs w:val="24"/>
        </w:rPr>
        <w:t>4)</w:t>
      </w:r>
      <w:r w:rsidR="006A1C25" w:rsidRPr="002C48FF">
        <w:rPr>
          <w:rFonts w:asciiTheme="majorHAnsi" w:hAnsiTheme="majorHAnsi"/>
          <w:sz w:val="24"/>
          <w:szCs w:val="24"/>
        </w:rPr>
        <w:tab/>
      </w:r>
      <w:r w:rsidRPr="002C48FF">
        <w:rPr>
          <w:rFonts w:asciiTheme="majorHAnsi" w:hAnsiTheme="majorHAnsi"/>
          <w:sz w:val="24"/>
          <w:szCs w:val="24"/>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0BBBE519" w14:textId="6B06C306" w:rsidR="00BD5F7F" w:rsidRPr="002C48FF" w:rsidRDefault="00BD5F7F" w:rsidP="006A1C25">
      <w:pPr>
        <w:pStyle w:val="Akapitzlist"/>
        <w:shd w:val="clear" w:color="auto" w:fill="FFFFFF"/>
        <w:spacing w:before="72" w:after="72" w:line="276" w:lineRule="auto"/>
        <w:ind w:left="1418" w:hanging="567"/>
        <w:rPr>
          <w:rFonts w:asciiTheme="majorHAnsi" w:hAnsiTheme="majorHAnsi"/>
          <w:sz w:val="24"/>
          <w:szCs w:val="24"/>
        </w:rPr>
      </w:pPr>
      <w:r w:rsidRPr="002C48FF">
        <w:rPr>
          <w:rFonts w:asciiTheme="majorHAnsi" w:hAnsiTheme="majorHAnsi"/>
          <w:sz w:val="24"/>
          <w:szCs w:val="24"/>
        </w:rPr>
        <w:t>5)</w:t>
      </w:r>
      <w:r w:rsidR="006A1C25" w:rsidRPr="002C48FF">
        <w:rPr>
          <w:rFonts w:asciiTheme="majorHAnsi" w:hAnsiTheme="majorHAnsi"/>
          <w:sz w:val="24"/>
          <w:szCs w:val="24"/>
        </w:rPr>
        <w:tab/>
      </w:r>
      <w:r w:rsidRPr="002C48FF">
        <w:rPr>
          <w:rFonts w:asciiTheme="majorHAnsi" w:hAnsiTheme="majorHAnsi"/>
          <w:sz w:val="24"/>
          <w:szCs w:val="24"/>
        </w:rPr>
        <w:t>określenie przedmiotu zamówienia;</w:t>
      </w:r>
    </w:p>
    <w:p w14:paraId="4250A4D5" w14:textId="7D749CB6" w:rsidR="00BD5F7F" w:rsidRPr="002C48FF" w:rsidRDefault="00BD5F7F" w:rsidP="006A1C25">
      <w:pPr>
        <w:pStyle w:val="Akapitzlist"/>
        <w:shd w:val="clear" w:color="auto" w:fill="FFFFFF"/>
        <w:spacing w:before="72" w:after="72" w:line="276" w:lineRule="auto"/>
        <w:ind w:left="1418" w:hanging="567"/>
        <w:rPr>
          <w:rFonts w:asciiTheme="majorHAnsi" w:hAnsiTheme="majorHAnsi"/>
          <w:sz w:val="24"/>
          <w:szCs w:val="24"/>
        </w:rPr>
      </w:pPr>
      <w:r w:rsidRPr="002C48FF">
        <w:rPr>
          <w:rFonts w:asciiTheme="majorHAnsi" w:hAnsiTheme="majorHAnsi"/>
          <w:sz w:val="24"/>
          <w:szCs w:val="24"/>
        </w:rPr>
        <w:t>6)</w:t>
      </w:r>
      <w:r w:rsidR="006A1C25" w:rsidRPr="002C48FF">
        <w:rPr>
          <w:rFonts w:asciiTheme="majorHAnsi" w:hAnsiTheme="majorHAnsi"/>
          <w:sz w:val="24"/>
          <w:szCs w:val="24"/>
        </w:rPr>
        <w:tab/>
      </w:r>
      <w:r w:rsidRPr="002C48FF">
        <w:rPr>
          <w:rFonts w:asciiTheme="majorHAnsi" w:hAnsiTheme="majorHAnsi"/>
          <w:sz w:val="24"/>
          <w:szCs w:val="24"/>
        </w:rPr>
        <w:t>wskazanie numeru ogłoszenia w przypadku zamieszczenia w Biuletynie Zamówień Publicznych albo publikacji w Dzienniku Urzędowym Unii Europejskiej;</w:t>
      </w:r>
    </w:p>
    <w:p w14:paraId="2AD0546D" w14:textId="39BC26DD" w:rsidR="00BD5F7F" w:rsidRPr="002C48FF" w:rsidRDefault="00BD5F7F" w:rsidP="006A1C25">
      <w:pPr>
        <w:pStyle w:val="Akapitzlist"/>
        <w:shd w:val="clear" w:color="auto" w:fill="FFFFFF"/>
        <w:spacing w:before="72" w:after="72" w:line="276" w:lineRule="auto"/>
        <w:ind w:left="1418" w:hanging="567"/>
        <w:rPr>
          <w:rFonts w:asciiTheme="majorHAnsi" w:hAnsiTheme="majorHAnsi"/>
          <w:sz w:val="24"/>
          <w:szCs w:val="24"/>
        </w:rPr>
      </w:pPr>
      <w:r w:rsidRPr="002C48FF">
        <w:rPr>
          <w:rFonts w:asciiTheme="majorHAnsi" w:hAnsiTheme="majorHAnsi"/>
          <w:sz w:val="24"/>
          <w:szCs w:val="24"/>
        </w:rPr>
        <w:t>7)  </w:t>
      </w:r>
      <w:r w:rsidR="006A1C25" w:rsidRPr="002C48FF">
        <w:rPr>
          <w:rFonts w:asciiTheme="majorHAnsi" w:hAnsiTheme="majorHAnsi"/>
          <w:sz w:val="24"/>
          <w:szCs w:val="24"/>
        </w:rPr>
        <w:tab/>
      </w:r>
      <w:r w:rsidRPr="002C48FF">
        <w:rPr>
          <w:rFonts w:asciiTheme="majorHAnsi" w:hAnsiTheme="majorHAnsi"/>
          <w:sz w:val="24"/>
          <w:szCs w:val="24"/>
        </w:rPr>
        <w:t>wskazanie czynności lub zaniechania czynności zamawiającego, której zarzuca się niezgodność z przepisami ustawy, lub wskazanie zaniechania przeprowadzenia postępowania o udzielenie zamówienia lub zorganizowania konkursu na podstawie ustawy;</w:t>
      </w:r>
    </w:p>
    <w:p w14:paraId="1543934C" w14:textId="022BBEEF" w:rsidR="00BD5F7F" w:rsidRPr="002C48FF" w:rsidRDefault="00BD5F7F" w:rsidP="006A1C25">
      <w:pPr>
        <w:pStyle w:val="Akapitzlist"/>
        <w:shd w:val="clear" w:color="auto" w:fill="FFFFFF"/>
        <w:spacing w:before="72" w:after="72" w:line="276" w:lineRule="auto"/>
        <w:ind w:left="1418" w:hanging="567"/>
        <w:rPr>
          <w:rFonts w:asciiTheme="majorHAnsi" w:hAnsiTheme="majorHAnsi"/>
          <w:sz w:val="24"/>
          <w:szCs w:val="24"/>
        </w:rPr>
      </w:pPr>
      <w:r w:rsidRPr="002C48FF">
        <w:rPr>
          <w:rFonts w:asciiTheme="majorHAnsi" w:hAnsiTheme="majorHAnsi"/>
          <w:sz w:val="24"/>
          <w:szCs w:val="24"/>
        </w:rPr>
        <w:t>8)</w:t>
      </w:r>
      <w:r w:rsidR="006A1C25" w:rsidRPr="002C48FF">
        <w:rPr>
          <w:rFonts w:asciiTheme="majorHAnsi" w:hAnsiTheme="majorHAnsi"/>
          <w:sz w:val="24"/>
          <w:szCs w:val="24"/>
        </w:rPr>
        <w:tab/>
      </w:r>
      <w:r w:rsidRPr="002C48FF">
        <w:rPr>
          <w:rFonts w:asciiTheme="majorHAnsi" w:hAnsiTheme="majorHAnsi"/>
          <w:sz w:val="24"/>
          <w:szCs w:val="24"/>
        </w:rPr>
        <w:t>zwięzłe przedstawienie zarzutów;</w:t>
      </w:r>
    </w:p>
    <w:p w14:paraId="5C7678D7" w14:textId="634897B6" w:rsidR="00BD5F7F" w:rsidRPr="002C48FF" w:rsidRDefault="00BD5F7F" w:rsidP="006A1C25">
      <w:pPr>
        <w:pStyle w:val="Akapitzlist"/>
        <w:shd w:val="clear" w:color="auto" w:fill="FFFFFF"/>
        <w:spacing w:before="72" w:after="72" w:line="276" w:lineRule="auto"/>
        <w:ind w:left="1418" w:hanging="567"/>
        <w:rPr>
          <w:rFonts w:asciiTheme="majorHAnsi" w:hAnsiTheme="majorHAnsi"/>
          <w:sz w:val="24"/>
          <w:szCs w:val="24"/>
        </w:rPr>
      </w:pPr>
      <w:r w:rsidRPr="002C48FF">
        <w:rPr>
          <w:rFonts w:asciiTheme="majorHAnsi" w:hAnsiTheme="majorHAnsi"/>
          <w:sz w:val="24"/>
          <w:szCs w:val="24"/>
        </w:rPr>
        <w:t>9)</w:t>
      </w:r>
      <w:r w:rsidR="006A1C25" w:rsidRPr="002C48FF">
        <w:rPr>
          <w:rFonts w:asciiTheme="majorHAnsi" w:hAnsiTheme="majorHAnsi"/>
          <w:sz w:val="24"/>
          <w:szCs w:val="24"/>
        </w:rPr>
        <w:tab/>
      </w:r>
      <w:r w:rsidRPr="002C48FF">
        <w:rPr>
          <w:rFonts w:asciiTheme="majorHAnsi" w:hAnsiTheme="majorHAnsi"/>
          <w:sz w:val="24"/>
          <w:szCs w:val="24"/>
        </w:rPr>
        <w:t>żądanie co do sposobu rozstrzygnięcia odwołania;</w:t>
      </w:r>
    </w:p>
    <w:p w14:paraId="4806ACB7" w14:textId="72F1067F" w:rsidR="00BD5F7F" w:rsidRPr="002C48FF" w:rsidRDefault="00BD5F7F" w:rsidP="006A1C25">
      <w:pPr>
        <w:pStyle w:val="Akapitzlist"/>
        <w:shd w:val="clear" w:color="auto" w:fill="FFFFFF"/>
        <w:spacing w:before="72" w:after="72" w:line="276" w:lineRule="auto"/>
        <w:ind w:left="1418" w:hanging="567"/>
        <w:rPr>
          <w:rFonts w:asciiTheme="majorHAnsi" w:hAnsiTheme="majorHAnsi"/>
          <w:sz w:val="24"/>
          <w:szCs w:val="24"/>
        </w:rPr>
      </w:pPr>
      <w:r w:rsidRPr="002C48FF">
        <w:rPr>
          <w:rFonts w:asciiTheme="majorHAnsi" w:hAnsiTheme="majorHAnsi"/>
          <w:sz w:val="24"/>
          <w:szCs w:val="24"/>
        </w:rPr>
        <w:t>10)</w:t>
      </w:r>
      <w:r w:rsidR="006A1C25" w:rsidRPr="002C48FF">
        <w:rPr>
          <w:rFonts w:asciiTheme="majorHAnsi" w:hAnsiTheme="majorHAnsi"/>
          <w:sz w:val="24"/>
          <w:szCs w:val="24"/>
        </w:rPr>
        <w:tab/>
      </w:r>
      <w:r w:rsidRPr="002C48FF">
        <w:rPr>
          <w:rFonts w:asciiTheme="majorHAnsi" w:hAnsiTheme="majorHAnsi"/>
          <w:sz w:val="24"/>
          <w:szCs w:val="24"/>
        </w:rPr>
        <w:t>wskazanie okoliczności faktycznych i prawnych uzasadniających wniesienie odwołania oraz dowodów na poparcie przytoczonych okoliczności;</w:t>
      </w:r>
    </w:p>
    <w:p w14:paraId="431CD5CD" w14:textId="23931DC4" w:rsidR="00BD5F7F" w:rsidRPr="002C48FF" w:rsidRDefault="00BD5F7F" w:rsidP="006A1C25">
      <w:pPr>
        <w:pStyle w:val="Akapitzlist"/>
        <w:shd w:val="clear" w:color="auto" w:fill="FFFFFF"/>
        <w:spacing w:before="72" w:after="72" w:line="276" w:lineRule="auto"/>
        <w:ind w:left="1418" w:hanging="567"/>
        <w:rPr>
          <w:rFonts w:asciiTheme="majorHAnsi" w:hAnsiTheme="majorHAnsi"/>
          <w:sz w:val="24"/>
          <w:szCs w:val="24"/>
        </w:rPr>
      </w:pPr>
      <w:r w:rsidRPr="002C48FF">
        <w:rPr>
          <w:rFonts w:asciiTheme="majorHAnsi" w:hAnsiTheme="majorHAnsi"/>
          <w:sz w:val="24"/>
          <w:szCs w:val="24"/>
        </w:rPr>
        <w:t>11)</w:t>
      </w:r>
      <w:r w:rsidR="006A1C25" w:rsidRPr="002C48FF">
        <w:rPr>
          <w:rFonts w:asciiTheme="majorHAnsi" w:hAnsiTheme="majorHAnsi"/>
          <w:sz w:val="24"/>
          <w:szCs w:val="24"/>
        </w:rPr>
        <w:tab/>
      </w:r>
      <w:r w:rsidRPr="002C48FF">
        <w:rPr>
          <w:rFonts w:asciiTheme="majorHAnsi" w:hAnsiTheme="majorHAnsi"/>
          <w:sz w:val="24"/>
          <w:szCs w:val="24"/>
        </w:rPr>
        <w:t>podpis odwołującego albo jego przedstawiciela lub przedstawicieli;</w:t>
      </w:r>
    </w:p>
    <w:p w14:paraId="4442F3D6" w14:textId="5DE9A3C5" w:rsidR="00BD5F7F" w:rsidRPr="002C48FF" w:rsidRDefault="00BD5F7F" w:rsidP="006A1C25">
      <w:pPr>
        <w:pStyle w:val="Akapitzlist"/>
        <w:shd w:val="clear" w:color="auto" w:fill="FFFFFF"/>
        <w:spacing w:before="72" w:after="72" w:line="276" w:lineRule="auto"/>
        <w:ind w:left="1418" w:hanging="567"/>
        <w:rPr>
          <w:rFonts w:asciiTheme="majorHAnsi" w:hAnsiTheme="majorHAnsi"/>
          <w:sz w:val="24"/>
          <w:szCs w:val="24"/>
        </w:rPr>
      </w:pPr>
      <w:r w:rsidRPr="002C48FF">
        <w:rPr>
          <w:rFonts w:asciiTheme="majorHAnsi" w:hAnsiTheme="majorHAnsi"/>
          <w:sz w:val="24"/>
          <w:szCs w:val="24"/>
        </w:rPr>
        <w:t>12)</w:t>
      </w:r>
      <w:r w:rsidR="006A1C25" w:rsidRPr="002C48FF">
        <w:rPr>
          <w:rFonts w:asciiTheme="majorHAnsi" w:hAnsiTheme="majorHAnsi"/>
          <w:sz w:val="24"/>
          <w:szCs w:val="24"/>
        </w:rPr>
        <w:tab/>
      </w:r>
      <w:r w:rsidRPr="002C48FF">
        <w:rPr>
          <w:rFonts w:asciiTheme="majorHAnsi" w:hAnsiTheme="majorHAnsi"/>
          <w:sz w:val="24"/>
          <w:szCs w:val="24"/>
        </w:rPr>
        <w:t>wykaz załączników.</w:t>
      </w:r>
    </w:p>
    <w:p w14:paraId="7AAD87FE" w14:textId="77777777" w:rsidR="006A1C25" w:rsidRPr="002C48FF" w:rsidRDefault="006A1C25" w:rsidP="006A1C25">
      <w:pPr>
        <w:shd w:val="clear" w:color="auto" w:fill="FFFFFF"/>
        <w:spacing w:before="72" w:line="276" w:lineRule="auto"/>
        <w:ind w:firstLine="709"/>
        <w:contextualSpacing/>
        <w:rPr>
          <w:rFonts w:asciiTheme="majorHAnsi" w:hAnsiTheme="majorHAnsi"/>
        </w:rPr>
      </w:pPr>
      <w:r w:rsidRPr="002C48FF">
        <w:rPr>
          <w:rFonts w:asciiTheme="majorHAnsi" w:hAnsiTheme="majorHAnsi"/>
        </w:rPr>
        <w:t>Do odwołania dołącza się:</w:t>
      </w:r>
    </w:p>
    <w:p w14:paraId="6E471E9F" w14:textId="318F19CE" w:rsidR="006A1C25" w:rsidRPr="002C48FF" w:rsidRDefault="006A1C25" w:rsidP="006A1C25">
      <w:pPr>
        <w:pStyle w:val="Akapitzlist"/>
        <w:shd w:val="clear" w:color="auto" w:fill="FFFFFF"/>
        <w:spacing w:before="72" w:after="72" w:line="276" w:lineRule="auto"/>
        <w:ind w:left="1418" w:hanging="567"/>
        <w:rPr>
          <w:rFonts w:asciiTheme="majorHAnsi" w:hAnsiTheme="majorHAnsi"/>
          <w:sz w:val="24"/>
          <w:szCs w:val="24"/>
        </w:rPr>
      </w:pPr>
      <w:r w:rsidRPr="002C48FF">
        <w:rPr>
          <w:rFonts w:asciiTheme="majorHAnsi" w:hAnsiTheme="majorHAnsi"/>
          <w:sz w:val="24"/>
          <w:szCs w:val="24"/>
        </w:rPr>
        <w:t>1)</w:t>
      </w:r>
      <w:r w:rsidRPr="002C48FF">
        <w:rPr>
          <w:rFonts w:asciiTheme="majorHAnsi" w:hAnsiTheme="majorHAnsi"/>
          <w:sz w:val="24"/>
          <w:szCs w:val="24"/>
        </w:rPr>
        <w:tab/>
        <w:t>dowód uiszczenia wpisu od odwołania w wymaganej wysokości;</w:t>
      </w:r>
    </w:p>
    <w:p w14:paraId="396EBA90" w14:textId="197ACF36" w:rsidR="006A1C25" w:rsidRPr="002C48FF" w:rsidRDefault="006A1C25" w:rsidP="006A1C25">
      <w:pPr>
        <w:pStyle w:val="Akapitzlist"/>
        <w:shd w:val="clear" w:color="auto" w:fill="FFFFFF"/>
        <w:spacing w:before="72" w:after="72" w:line="276" w:lineRule="auto"/>
        <w:ind w:left="1418" w:hanging="567"/>
        <w:rPr>
          <w:rFonts w:asciiTheme="majorHAnsi" w:hAnsiTheme="majorHAnsi"/>
          <w:sz w:val="24"/>
          <w:szCs w:val="24"/>
        </w:rPr>
      </w:pPr>
      <w:r w:rsidRPr="002C48FF">
        <w:rPr>
          <w:rFonts w:asciiTheme="majorHAnsi" w:hAnsiTheme="majorHAnsi"/>
          <w:sz w:val="24"/>
          <w:szCs w:val="24"/>
        </w:rPr>
        <w:t>2) </w:t>
      </w:r>
      <w:r w:rsidRPr="002C48FF">
        <w:rPr>
          <w:rFonts w:asciiTheme="majorHAnsi" w:hAnsiTheme="majorHAnsi"/>
          <w:sz w:val="24"/>
          <w:szCs w:val="24"/>
        </w:rPr>
        <w:tab/>
        <w:t>dowód przekazania odpowiednio odwołania albo jego kopii zamawiającemu;</w:t>
      </w:r>
    </w:p>
    <w:p w14:paraId="0B4806AC" w14:textId="176BFC13" w:rsidR="00BD5F7F" w:rsidRPr="002C48FF" w:rsidRDefault="006A1C25" w:rsidP="006A1C25">
      <w:pPr>
        <w:pStyle w:val="Akapitzlist"/>
        <w:shd w:val="clear" w:color="auto" w:fill="FFFFFF"/>
        <w:spacing w:before="72" w:after="72" w:line="276" w:lineRule="auto"/>
        <w:ind w:left="1418" w:hanging="567"/>
        <w:rPr>
          <w:rFonts w:ascii="Cambria" w:hAnsi="Cambria"/>
          <w:sz w:val="24"/>
          <w:szCs w:val="24"/>
        </w:rPr>
      </w:pPr>
      <w:r w:rsidRPr="002C48FF">
        <w:rPr>
          <w:rFonts w:asciiTheme="majorHAnsi" w:hAnsiTheme="majorHAnsi"/>
          <w:sz w:val="24"/>
          <w:szCs w:val="24"/>
        </w:rPr>
        <w:t>3)</w:t>
      </w:r>
      <w:r w:rsidRPr="002C48FF">
        <w:rPr>
          <w:rFonts w:asciiTheme="majorHAnsi" w:hAnsiTheme="majorHAnsi"/>
          <w:sz w:val="24"/>
          <w:szCs w:val="24"/>
        </w:rPr>
        <w:tab/>
        <w:t>dokument potwierdzający umocowanie do reprezentowania odwołującego</w:t>
      </w:r>
      <w:r w:rsidR="00BD5F7F" w:rsidRPr="002C48FF">
        <w:rPr>
          <w:rFonts w:ascii="Cambria" w:hAnsi="Cambria"/>
          <w:sz w:val="24"/>
          <w:szCs w:val="24"/>
        </w:rPr>
        <w:t>.</w:t>
      </w:r>
    </w:p>
    <w:p w14:paraId="070D7C3C" w14:textId="0ECF20DC" w:rsidR="006A1C25" w:rsidRPr="002C48FF" w:rsidRDefault="00D9784D" w:rsidP="00E750E7">
      <w:pPr>
        <w:pStyle w:val="Kolorowalistaakcent11"/>
        <w:widowControl w:val="0"/>
        <w:numPr>
          <w:ilvl w:val="1"/>
          <w:numId w:val="47"/>
        </w:numPr>
        <w:shd w:val="clear" w:color="auto" w:fill="FFFFFF"/>
        <w:suppressAutoHyphens/>
        <w:spacing w:line="360" w:lineRule="atLeast"/>
        <w:ind w:left="709" w:hanging="709"/>
        <w:outlineLvl w:val="3"/>
        <w:rPr>
          <w:rFonts w:asciiTheme="majorHAnsi" w:hAnsiTheme="majorHAnsi"/>
          <w:sz w:val="24"/>
          <w:szCs w:val="24"/>
        </w:rPr>
      </w:pPr>
      <w:r w:rsidRPr="002C48FF">
        <w:rPr>
          <w:rFonts w:asciiTheme="majorHAnsi" w:hAnsiTheme="majorHAnsi"/>
          <w:sz w:val="24"/>
          <w:szCs w:val="24"/>
        </w:rPr>
        <w:t xml:space="preserve">Na </w:t>
      </w:r>
      <w:r w:rsidR="006A1C25" w:rsidRPr="002C48FF">
        <w:rPr>
          <w:rFonts w:asciiTheme="majorHAnsi" w:hAnsiTheme="majorHAnsi"/>
          <w:sz w:val="24"/>
          <w:szCs w:val="24"/>
        </w:rPr>
        <w:t>orzeczenie Izby stronom oraz uczestnikom postępowania odwoławczego przysługuje skarga do sądu. Skargę wnosi się do Sądu Okręgowego w Warszawie - sądu zamówień publicznych.</w:t>
      </w:r>
    </w:p>
    <w:p w14:paraId="3B2C62DA" w14:textId="30D91140" w:rsidR="00505199" w:rsidRPr="002C48FF" w:rsidRDefault="00505199" w:rsidP="00505199">
      <w:pPr>
        <w:pStyle w:val="Kolorowalistaakcent11"/>
        <w:widowControl w:val="0"/>
        <w:shd w:val="clear" w:color="auto" w:fill="FFFFFF"/>
        <w:suppressAutoHyphens/>
        <w:spacing w:line="360" w:lineRule="atLeast"/>
        <w:ind w:left="709"/>
        <w:outlineLvl w:val="3"/>
        <w:rPr>
          <w:rFonts w:asciiTheme="majorHAnsi" w:hAnsiTheme="majorHAnsi"/>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505199" w:rsidRPr="002C48FF" w14:paraId="57187826" w14:textId="77777777" w:rsidTr="000405D0">
        <w:trPr>
          <w:trHeight w:val="507"/>
          <w:jc w:val="center"/>
        </w:trPr>
        <w:tc>
          <w:tcPr>
            <w:tcW w:w="9072" w:type="dxa"/>
            <w:tcBorders>
              <w:bottom w:val="single" w:sz="4" w:space="0" w:color="auto"/>
            </w:tcBorders>
            <w:shd w:val="clear" w:color="auto" w:fill="D9D9D9" w:themeFill="background1" w:themeFillShade="D9"/>
          </w:tcPr>
          <w:p w14:paraId="0E527410" w14:textId="2F0143B5" w:rsidR="00505199" w:rsidRPr="002C48FF" w:rsidRDefault="00505199" w:rsidP="001B764C">
            <w:pPr>
              <w:suppressAutoHyphens/>
              <w:spacing w:line="276" w:lineRule="auto"/>
              <w:contextualSpacing/>
              <w:jc w:val="center"/>
              <w:textAlignment w:val="baseline"/>
              <w:rPr>
                <w:rFonts w:asciiTheme="majorHAnsi" w:hAnsiTheme="majorHAnsi"/>
                <w:sz w:val="26"/>
                <w:szCs w:val="26"/>
              </w:rPr>
            </w:pPr>
            <w:r w:rsidRPr="002C48FF">
              <w:rPr>
                <w:rFonts w:asciiTheme="majorHAnsi" w:hAnsiTheme="majorHAnsi"/>
                <w:sz w:val="26"/>
                <w:szCs w:val="26"/>
              </w:rPr>
              <w:t>Rozdział 24</w:t>
            </w:r>
          </w:p>
          <w:p w14:paraId="0C3B3978" w14:textId="535F448A" w:rsidR="00505199" w:rsidRPr="002C48FF" w:rsidRDefault="00505199" w:rsidP="001B764C">
            <w:pPr>
              <w:suppressAutoHyphens/>
              <w:spacing w:line="276" w:lineRule="auto"/>
              <w:contextualSpacing/>
              <w:jc w:val="center"/>
              <w:textAlignment w:val="baseline"/>
              <w:rPr>
                <w:rFonts w:asciiTheme="majorHAnsi" w:hAnsiTheme="majorHAnsi"/>
              </w:rPr>
            </w:pPr>
            <w:r w:rsidRPr="002C48FF">
              <w:rPr>
                <w:rFonts w:asciiTheme="majorHAnsi" w:hAnsiTheme="majorHAnsi"/>
                <w:b/>
                <w:sz w:val="26"/>
                <w:szCs w:val="26"/>
              </w:rPr>
              <w:lastRenderedPageBreak/>
              <w:t>KLAUZULA ZATRUDNIENIA</w:t>
            </w:r>
          </w:p>
        </w:tc>
      </w:tr>
    </w:tbl>
    <w:p w14:paraId="049D9D9C" w14:textId="77777777" w:rsidR="000405D0" w:rsidRPr="002C48FF" w:rsidRDefault="000405D0" w:rsidP="000B6958">
      <w:pPr>
        <w:pStyle w:val="Kolorowalistaakcent11"/>
        <w:widowControl w:val="0"/>
        <w:shd w:val="clear" w:color="auto" w:fill="FFFFFF"/>
        <w:suppressAutoHyphens/>
        <w:spacing w:line="360" w:lineRule="atLeast"/>
        <w:ind w:left="709" w:hanging="567"/>
        <w:outlineLvl w:val="3"/>
        <w:rPr>
          <w:rFonts w:asciiTheme="majorHAnsi" w:hAnsiTheme="majorHAnsi"/>
          <w:b/>
          <w:bCs/>
          <w:sz w:val="15"/>
          <w:szCs w:val="15"/>
        </w:rPr>
      </w:pPr>
    </w:p>
    <w:p w14:paraId="297B27BA" w14:textId="04887FC7" w:rsidR="006A1C25" w:rsidRPr="002C48FF" w:rsidRDefault="0065793C" w:rsidP="00627C7D">
      <w:pPr>
        <w:pStyle w:val="Kolorowalistaakcent11"/>
        <w:widowControl w:val="0"/>
        <w:suppressAutoHyphens/>
        <w:spacing w:line="276" w:lineRule="auto"/>
        <w:outlineLvl w:val="3"/>
        <w:rPr>
          <w:rFonts w:asciiTheme="majorHAnsi" w:hAnsiTheme="majorHAnsi"/>
          <w:sz w:val="24"/>
          <w:szCs w:val="24"/>
        </w:rPr>
      </w:pPr>
      <w:r w:rsidRPr="002C48FF">
        <w:rPr>
          <w:rFonts w:asciiTheme="majorHAnsi" w:hAnsiTheme="majorHAnsi"/>
          <w:sz w:val="24"/>
          <w:szCs w:val="24"/>
        </w:rPr>
        <w:t xml:space="preserve">Nie wymagane przy dostawach </w:t>
      </w:r>
    </w:p>
    <w:tbl>
      <w:tblPr>
        <w:tblW w:w="0" w:type="auto"/>
        <w:jc w:val="center"/>
        <w:tblBorders>
          <w:bottom w:val="single" w:sz="4" w:space="0" w:color="auto"/>
        </w:tblBorders>
        <w:tblLook w:val="00A0" w:firstRow="1" w:lastRow="0" w:firstColumn="1" w:lastColumn="0" w:noHBand="0" w:noVBand="0"/>
      </w:tblPr>
      <w:tblGrid>
        <w:gridCol w:w="9070"/>
      </w:tblGrid>
      <w:tr w:rsidR="00D9784D" w:rsidRPr="002C48FF" w14:paraId="5FD4B59F" w14:textId="77777777" w:rsidTr="000405D0">
        <w:trPr>
          <w:trHeight w:val="507"/>
          <w:jc w:val="center"/>
        </w:trPr>
        <w:tc>
          <w:tcPr>
            <w:tcW w:w="9070" w:type="dxa"/>
            <w:tcBorders>
              <w:bottom w:val="single" w:sz="4" w:space="0" w:color="auto"/>
            </w:tcBorders>
            <w:shd w:val="clear" w:color="auto" w:fill="D9D9D9" w:themeFill="background1" w:themeFillShade="D9"/>
          </w:tcPr>
          <w:p w14:paraId="5FC16736" w14:textId="3722B649" w:rsidR="00D9784D" w:rsidRPr="002C48FF" w:rsidRDefault="00D9784D" w:rsidP="00627C7D">
            <w:pPr>
              <w:suppressAutoHyphens/>
              <w:spacing w:line="276" w:lineRule="auto"/>
              <w:contextualSpacing/>
              <w:jc w:val="center"/>
              <w:textAlignment w:val="baseline"/>
              <w:rPr>
                <w:rFonts w:asciiTheme="majorHAnsi" w:hAnsiTheme="majorHAnsi"/>
                <w:sz w:val="26"/>
                <w:szCs w:val="26"/>
              </w:rPr>
            </w:pPr>
            <w:r w:rsidRPr="002C48FF">
              <w:rPr>
                <w:rFonts w:asciiTheme="majorHAnsi" w:hAnsiTheme="majorHAnsi"/>
                <w:sz w:val="26"/>
                <w:szCs w:val="26"/>
              </w:rPr>
              <w:t>Rozdział 2</w:t>
            </w:r>
            <w:r w:rsidR="00505199" w:rsidRPr="002C48FF">
              <w:rPr>
                <w:rFonts w:asciiTheme="majorHAnsi" w:hAnsiTheme="majorHAnsi"/>
                <w:sz w:val="26"/>
                <w:szCs w:val="26"/>
              </w:rPr>
              <w:t>5</w:t>
            </w:r>
          </w:p>
          <w:p w14:paraId="19A1660D" w14:textId="77777777" w:rsidR="00D9784D" w:rsidRPr="002C48FF" w:rsidRDefault="00D9784D" w:rsidP="00627C7D">
            <w:pPr>
              <w:suppressAutoHyphens/>
              <w:spacing w:line="276" w:lineRule="auto"/>
              <w:contextualSpacing/>
              <w:jc w:val="center"/>
              <w:textAlignment w:val="baseline"/>
              <w:rPr>
                <w:rFonts w:asciiTheme="majorHAnsi" w:hAnsiTheme="majorHAnsi"/>
              </w:rPr>
            </w:pPr>
            <w:r w:rsidRPr="002C48FF">
              <w:rPr>
                <w:rFonts w:asciiTheme="majorHAnsi" w:hAnsiTheme="majorHAnsi"/>
                <w:b/>
                <w:sz w:val="26"/>
                <w:szCs w:val="26"/>
              </w:rPr>
              <w:t>INFORMACJE DODATKOWE</w:t>
            </w:r>
          </w:p>
        </w:tc>
      </w:tr>
    </w:tbl>
    <w:p w14:paraId="7E4877BD" w14:textId="77777777" w:rsidR="00D9784D" w:rsidRPr="002C48FF" w:rsidRDefault="00D9784D" w:rsidP="00627C7D">
      <w:pPr>
        <w:spacing w:line="276" w:lineRule="auto"/>
        <w:ind w:left="340"/>
        <w:rPr>
          <w:rFonts w:asciiTheme="majorHAnsi" w:hAnsiTheme="majorHAnsi" w:cs="Arial"/>
          <w:bCs/>
        </w:rPr>
      </w:pPr>
    </w:p>
    <w:p w14:paraId="5E2B5301" w14:textId="77777777" w:rsidR="000405D0" w:rsidRPr="002C48FF" w:rsidRDefault="000405D0" w:rsidP="00E750E7">
      <w:pPr>
        <w:pStyle w:val="Akapitzlist"/>
        <w:widowControl w:val="0"/>
        <w:numPr>
          <w:ilvl w:val="1"/>
          <w:numId w:val="57"/>
        </w:numPr>
        <w:suppressAutoHyphens/>
        <w:spacing w:line="276" w:lineRule="auto"/>
        <w:outlineLvl w:val="3"/>
        <w:rPr>
          <w:rFonts w:asciiTheme="majorHAnsi" w:eastAsia="Cambria" w:hAnsiTheme="majorHAnsi" w:cs="Cambria"/>
          <w:sz w:val="24"/>
          <w:szCs w:val="24"/>
        </w:rPr>
      </w:pPr>
      <w:r w:rsidRPr="002C48FF">
        <w:rPr>
          <w:rFonts w:asciiTheme="majorHAnsi" w:eastAsia="Cambria" w:hAnsiTheme="majorHAnsi" w:cs="Cambria"/>
          <w:sz w:val="24"/>
          <w:szCs w:val="24"/>
        </w:rPr>
        <w:t xml:space="preserve">Zamawiający </w:t>
      </w:r>
      <w:r w:rsidRPr="002C48FF">
        <w:rPr>
          <w:rFonts w:asciiTheme="majorHAnsi" w:eastAsia="Cambria" w:hAnsiTheme="majorHAnsi" w:cs="Cambria"/>
          <w:b/>
          <w:sz w:val="24"/>
          <w:szCs w:val="24"/>
          <w:u w:val="single"/>
        </w:rPr>
        <w:t>nie dopuszcza</w:t>
      </w:r>
      <w:r w:rsidRPr="002C48FF">
        <w:rPr>
          <w:rFonts w:asciiTheme="majorHAnsi" w:eastAsia="Cambria" w:hAnsiTheme="majorHAnsi" w:cs="Cambria"/>
          <w:sz w:val="24"/>
          <w:szCs w:val="24"/>
        </w:rPr>
        <w:t xml:space="preserve"> składania ofert częściowych.</w:t>
      </w:r>
    </w:p>
    <w:p w14:paraId="2DA559A9" w14:textId="77777777" w:rsidR="000405D0" w:rsidRPr="002C48FF" w:rsidRDefault="000405D0" w:rsidP="00E750E7">
      <w:pPr>
        <w:pStyle w:val="Akapitzlist"/>
        <w:widowControl w:val="0"/>
        <w:numPr>
          <w:ilvl w:val="1"/>
          <w:numId w:val="57"/>
        </w:numPr>
        <w:suppressAutoHyphens/>
        <w:spacing w:line="276" w:lineRule="auto"/>
        <w:outlineLvl w:val="3"/>
        <w:rPr>
          <w:rFonts w:asciiTheme="majorHAnsi" w:eastAsia="Cambria" w:hAnsiTheme="majorHAnsi" w:cs="Cambria"/>
          <w:sz w:val="24"/>
          <w:szCs w:val="24"/>
        </w:rPr>
      </w:pPr>
      <w:r w:rsidRPr="002C48FF">
        <w:rPr>
          <w:rFonts w:asciiTheme="majorHAnsi" w:eastAsia="Cambria" w:hAnsiTheme="majorHAnsi" w:cs="Cambria"/>
          <w:sz w:val="24"/>
          <w:szCs w:val="24"/>
        </w:rPr>
        <w:t xml:space="preserve">Zamawiający </w:t>
      </w:r>
      <w:r w:rsidRPr="002C48FF">
        <w:rPr>
          <w:rFonts w:asciiTheme="majorHAnsi" w:eastAsia="Cambria" w:hAnsiTheme="majorHAnsi" w:cs="Cambria"/>
          <w:b/>
          <w:sz w:val="24"/>
          <w:szCs w:val="24"/>
          <w:u w:val="single"/>
        </w:rPr>
        <w:t>nie dopuszcza</w:t>
      </w:r>
      <w:r w:rsidRPr="002C48FF">
        <w:rPr>
          <w:rFonts w:asciiTheme="majorHAnsi" w:eastAsia="Cambria" w:hAnsiTheme="majorHAnsi" w:cs="Cambria"/>
          <w:sz w:val="24"/>
          <w:szCs w:val="24"/>
        </w:rPr>
        <w:t xml:space="preserve"> składania ofert wariantowych.</w:t>
      </w:r>
    </w:p>
    <w:p w14:paraId="2169DD8A" w14:textId="0FF7C393" w:rsidR="000405D0" w:rsidRPr="002C48FF" w:rsidRDefault="000405D0" w:rsidP="00E750E7">
      <w:pPr>
        <w:pStyle w:val="Akapitzlist"/>
        <w:widowControl w:val="0"/>
        <w:numPr>
          <w:ilvl w:val="1"/>
          <w:numId w:val="57"/>
        </w:numPr>
        <w:suppressAutoHyphens/>
        <w:spacing w:line="276" w:lineRule="auto"/>
        <w:outlineLvl w:val="3"/>
        <w:rPr>
          <w:rFonts w:asciiTheme="majorHAnsi" w:eastAsia="Cambria" w:hAnsiTheme="majorHAnsi" w:cs="Cambria"/>
          <w:sz w:val="24"/>
          <w:szCs w:val="24"/>
        </w:rPr>
      </w:pPr>
      <w:r w:rsidRPr="002C48FF">
        <w:rPr>
          <w:rFonts w:asciiTheme="majorHAnsi" w:eastAsia="Cambria" w:hAnsiTheme="majorHAnsi" w:cs="Cambria"/>
          <w:sz w:val="24"/>
          <w:szCs w:val="24"/>
        </w:rPr>
        <w:t xml:space="preserve">Zamawiający </w:t>
      </w:r>
      <w:r w:rsidRPr="002C48FF">
        <w:rPr>
          <w:rFonts w:asciiTheme="majorHAnsi" w:eastAsia="Cambria" w:hAnsiTheme="majorHAnsi" w:cs="Cambria"/>
          <w:b/>
          <w:sz w:val="24"/>
          <w:szCs w:val="24"/>
          <w:u w:val="single"/>
        </w:rPr>
        <w:t>nie przewiduje</w:t>
      </w:r>
      <w:r w:rsidRPr="002C48FF">
        <w:rPr>
          <w:rFonts w:asciiTheme="majorHAnsi" w:eastAsia="Cambria" w:hAnsiTheme="majorHAnsi" w:cs="Cambria"/>
          <w:sz w:val="24"/>
          <w:szCs w:val="24"/>
        </w:rPr>
        <w:t xml:space="preserve"> wymagań wskazanych w art. 96 ust. 2 pkt 2 ustawy </w:t>
      </w:r>
      <w:proofErr w:type="spellStart"/>
      <w:r w:rsidRPr="002C48FF">
        <w:rPr>
          <w:rFonts w:asciiTheme="majorHAnsi" w:eastAsia="Cambria" w:hAnsiTheme="majorHAnsi" w:cs="Cambria"/>
          <w:sz w:val="24"/>
          <w:szCs w:val="24"/>
        </w:rPr>
        <w:t>Pzp</w:t>
      </w:r>
      <w:proofErr w:type="spellEnd"/>
      <w:r w:rsidRPr="002C48FF">
        <w:rPr>
          <w:rFonts w:asciiTheme="majorHAnsi" w:eastAsia="Cambria" w:hAnsiTheme="majorHAnsi" w:cs="Cambria"/>
          <w:sz w:val="24"/>
          <w:szCs w:val="24"/>
        </w:rPr>
        <w:t>.</w:t>
      </w:r>
    </w:p>
    <w:p w14:paraId="5BE87D7E" w14:textId="77777777" w:rsidR="00837D27" w:rsidRPr="002C48FF" w:rsidRDefault="000405D0" w:rsidP="00E750E7">
      <w:pPr>
        <w:pStyle w:val="Akapitzlist"/>
        <w:widowControl w:val="0"/>
        <w:numPr>
          <w:ilvl w:val="1"/>
          <w:numId w:val="57"/>
        </w:numPr>
        <w:suppressAutoHyphens/>
        <w:spacing w:line="276" w:lineRule="auto"/>
        <w:outlineLvl w:val="3"/>
        <w:rPr>
          <w:rFonts w:asciiTheme="majorHAnsi" w:eastAsia="Cambria" w:hAnsiTheme="majorHAnsi" w:cs="Cambria"/>
          <w:sz w:val="24"/>
          <w:szCs w:val="24"/>
        </w:rPr>
      </w:pPr>
      <w:r w:rsidRPr="002C48FF">
        <w:rPr>
          <w:rFonts w:asciiTheme="majorHAnsi" w:eastAsia="Cambria" w:hAnsiTheme="majorHAnsi" w:cs="Cambria"/>
          <w:sz w:val="24"/>
          <w:szCs w:val="24"/>
        </w:rPr>
        <w:t xml:space="preserve">Zamawiający </w:t>
      </w:r>
      <w:r w:rsidRPr="002C48FF">
        <w:rPr>
          <w:rFonts w:asciiTheme="majorHAnsi" w:eastAsia="Cambria" w:hAnsiTheme="majorHAnsi" w:cs="Cambria"/>
          <w:b/>
          <w:sz w:val="24"/>
          <w:szCs w:val="24"/>
          <w:u w:val="single"/>
        </w:rPr>
        <w:t>nie przewiduje</w:t>
      </w:r>
      <w:r w:rsidRPr="002C48FF">
        <w:rPr>
          <w:rFonts w:asciiTheme="majorHAnsi" w:eastAsia="Cambria" w:hAnsiTheme="majorHAnsi" w:cs="Cambria"/>
          <w:b/>
          <w:sz w:val="24"/>
          <w:szCs w:val="24"/>
        </w:rPr>
        <w:t xml:space="preserve"> </w:t>
      </w:r>
      <w:r w:rsidRPr="002C48FF">
        <w:rPr>
          <w:rFonts w:asciiTheme="majorHAnsi" w:eastAsia="Cambria" w:hAnsiTheme="majorHAnsi" w:cs="Cambria"/>
          <w:sz w:val="24"/>
          <w:szCs w:val="24"/>
        </w:rPr>
        <w:t xml:space="preserve">zamówień, o których mowa w art. 214 ust. 1 pkt 7 i 8 ustawy </w:t>
      </w:r>
      <w:proofErr w:type="spellStart"/>
      <w:r w:rsidRPr="002C48FF">
        <w:rPr>
          <w:rFonts w:asciiTheme="majorHAnsi" w:eastAsia="Cambria" w:hAnsiTheme="majorHAnsi" w:cs="Cambria"/>
          <w:sz w:val="24"/>
          <w:szCs w:val="24"/>
        </w:rPr>
        <w:t>Pzp</w:t>
      </w:r>
      <w:proofErr w:type="spellEnd"/>
      <w:r w:rsidRPr="002C48FF">
        <w:rPr>
          <w:rFonts w:asciiTheme="majorHAnsi" w:eastAsia="Cambria" w:hAnsiTheme="majorHAnsi" w:cs="Cambria"/>
          <w:sz w:val="24"/>
          <w:szCs w:val="24"/>
        </w:rPr>
        <w:t>.</w:t>
      </w:r>
    </w:p>
    <w:p w14:paraId="2ACF7865" w14:textId="77777777" w:rsidR="00837D27" w:rsidRPr="002C48FF" w:rsidRDefault="000405D0" w:rsidP="00E750E7">
      <w:pPr>
        <w:pStyle w:val="Akapitzlist"/>
        <w:widowControl w:val="0"/>
        <w:numPr>
          <w:ilvl w:val="1"/>
          <w:numId w:val="57"/>
        </w:numPr>
        <w:suppressAutoHyphens/>
        <w:spacing w:line="276" w:lineRule="auto"/>
        <w:outlineLvl w:val="3"/>
        <w:rPr>
          <w:rFonts w:asciiTheme="majorHAnsi" w:eastAsia="Cambria" w:hAnsiTheme="majorHAnsi" w:cs="Cambria"/>
          <w:sz w:val="24"/>
          <w:szCs w:val="24"/>
        </w:rPr>
      </w:pPr>
      <w:r w:rsidRPr="002C48FF">
        <w:rPr>
          <w:rFonts w:asciiTheme="majorHAnsi" w:eastAsia="Cambria" w:hAnsiTheme="majorHAnsi" w:cs="Cambria"/>
          <w:sz w:val="24"/>
          <w:szCs w:val="24"/>
        </w:rPr>
        <w:t xml:space="preserve">Zamawiający </w:t>
      </w:r>
      <w:r w:rsidRPr="002C48FF">
        <w:rPr>
          <w:rFonts w:asciiTheme="majorHAnsi" w:eastAsia="Cambria" w:hAnsiTheme="majorHAnsi" w:cs="Cambria"/>
          <w:b/>
          <w:sz w:val="24"/>
          <w:szCs w:val="24"/>
          <w:u w:val="single"/>
        </w:rPr>
        <w:t>nie wymaga</w:t>
      </w:r>
      <w:r w:rsidRPr="002C48FF">
        <w:rPr>
          <w:rFonts w:asciiTheme="majorHAnsi" w:eastAsia="Cambria" w:hAnsiTheme="majorHAnsi" w:cs="Cambria"/>
          <w:sz w:val="24"/>
          <w:szCs w:val="24"/>
        </w:rPr>
        <w:t xml:space="preserve"> przeprowadzenia przez Wykonawcę wizji lokalnej lub sprawdzenia przez niego dokumentów niezbędnych do realizacji zamówienia, </w:t>
      </w:r>
      <w:r w:rsidRPr="002C48FF">
        <w:rPr>
          <w:rFonts w:asciiTheme="majorHAnsi" w:eastAsia="Cambria" w:hAnsiTheme="majorHAnsi" w:cs="Cambria"/>
          <w:sz w:val="24"/>
          <w:szCs w:val="24"/>
        </w:rPr>
        <w:br/>
        <w:t xml:space="preserve">o których mowa w art. 131 ust. 2 ustawy </w:t>
      </w:r>
      <w:proofErr w:type="spellStart"/>
      <w:r w:rsidRPr="002C48FF">
        <w:rPr>
          <w:rFonts w:asciiTheme="majorHAnsi" w:eastAsia="Cambria" w:hAnsiTheme="majorHAnsi" w:cs="Cambria"/>
          <w:sz w:val="24"/>
          <w:szCs w:val="24"/>
        </w:rPr>
        <w:t>Pzp</w:t>
      </w:r>
      <w:proofErr w:type="spellEnd"/>
      <w:r w:rsidRPr="002C48FF">
        <w:rPr>
          <w:rFonts w:asciiTheme="majorHAnsi" w:eastAsia="Cambria" w:hAnsiTheme="majorHAnsi" w:cs="Cambria"/>
          <w:sz w:val="24"/>
          <w:szCs w:val="24"/>
        </w:rPr>
        <w:t>.</w:t>
      </w:r>
    </w:p>
    <w:p w14:paraId="4486ABB5" w14:textId="77777777" w:rsidR="00837D27" w:rsidRPr="002C48FF" w:rsidRDefault="000405D0" w:rsidP="00E750E7">
      <w:pPr>
        <w:pStyle w:val="Akapitzlist"/>
        <w:widowControl w:val="0"/>
        <w:numPr>
          <w:ilvl w:val="1"/>
          <w:numId w:val="57"/>
        </w:numPr>
        <w:suppressAutoHyphens/>
        <w:spacing w:line="276" w:lineRule="auto"/>
        <w:outlineLvl w:val="3"/>
        <w:rPr>
          <w:rFonts w:asciiTheme="majorHAnsi" w:eastAsia="Cambria" w:hAnsiTheme="majorHAnsi" w:cs="Cambria"/>
          <w:sz w:val="24"/>
          <w:szCs w:val="24"/>
        </w:rPr>
      </w:pPr>
      <w:r w:rsidRPr="002C48FF">
        <w:rPr>
          <w:rFonts w:asciiTheme="majorHAnsi" w:eastAsia="Cambria" w:hAnsiTheme="majorHAnsi" w:cs="Cambria"/>
          <w:sz w:val="24"/>
          <w:szCs w:val="24"/>
        </w:rPr>
        <w:t xml:space="preserve">Zamawiający </w:t>
      </w:r>
      <w:r w:rsidRPr="002C48FF">
        <w:rPr>
          <w:rFonts w:asciiTheme="majorHAnsi" w:eastAsia="Cambria" w:hAnsiTheme="majorHAnsi" w:cs="Cambria"/>
          <w:b/>
          <w:sz w:val="24"/>
          <w:szCs w:val="24"/>
          <w:u w:val="single"/>
        </w:rPr>
        <w:t>nie przewiduje</w:t>
      </w:r>
      <w:r w:rsidRPr="002C48FF">
        <w:rPr>
          <w:rFonts w:asciiTheme="majorHAnsi" w:eastAsia="Cambria" w:hAnsiTheme="majorHAnsi" w:cs="Cambria"/>
          <w:b/>
          <w:sz w:val="24"/>
          <w:szCs w:val="24"/>
        </w:rPr>
        <w:t xml:space="preserve"> </w:t>
      </w:r>
      <w:r w:rsidRPr="002C48FF">
        <w:rPr>
          <w:rFonts w:asciiTheme="majorHAnsi" w:eastAsia="Cambria" w:hAnsiTheme="majorHAnsi" w:cs="Cambria"/>
          <w:sz w:val="24"/>
          <w:szCs w:val="24"/>
        </w:rPr>
        <w:t xml:space="preserve">rozliczenia między Zamawiającym a Wykonawcą </w:t>
      </w:r>
      <w:r w:rsidRPr="002C48FF">
        <w:rPr>
          <w:rFonts w:asciiTheme="majorHAnsi" w:eastAsia="Cambria" w:hAnsiTheme="majorHAnsi" w:cs="Cambria"/>
          <w:sz w:val="24"/>
          <w:szCs w:val="24"/>
        </w:rPr>
        <w:br/>
        <w:t>w walutach obcych.</w:t>
      </w:r>
    </w:p>
    <w:p w14:paraId="609A5CC4" w14:textId="77777777" w:rsidR="00837D27" w:rsidRPr="002C48FF" w:rsidRDefault="000405D0" w:rsidP="00E750E7">
      <w:pPr>
        <w:pStyle w:val="Akapitzlist"/>
        <w:widowControl w:val="0"/>
        <w:numPr>
          <w:ilvl w:val="1"/>
          <w:numId w:val="57"/>
        </w:numPr>
        <w:suppressAutoHyphens/>
        <w:spacing w:line="276" w:lineRule="auto"/>
        <w:outlineLvl w:val="3"/>
        <w:rPr>
          <w:rFonts w:asciiTheme="majorHAnsi" w:eastAsia="Cambria" w:hAnsiTheme="majorHAnsi" w:cs="Cambria"/>
          <w:sz w:val="24"/>
          <w:szCs w:val="24"/>
        </w:rPr>
      </w:pPr>
      <w:r w:rsidRPr="002C48FF">
        <w:rPr>
          <w:rFonts w:asciiTheme="majorHAnsi" w:eastAsia="Cambria" w:hAnsiTheme="majorHAnsi" w:cs="Cambria"/>
          <w:sz w:val="24"/>
          <w:szCs w:val="24"/>
        </w:rPr>
        <w:t xml:space="preserve">Zamawiający </w:t>
      </w:r>
      <w:r w:rsidRPr="002C48FF">
        <w:rPr>
          <w:rFonts w:asciiTheme="majorHAnsi" w:eastAsia="Cambria" w:hAnsiTheme="majorHAnsi" w:cs="Cambria"/>
          <w:b/>
          <w:sz w:val="24"/>
          <w:szCs w:val="24"/>
          <w:u w:val="single"/>
        </w:rPr>
        <w:t>nie przewiduje</w:t>
      </w:r>
      <w:r w:rsidRPr="002C48FF">
        <w:rPr>
          <w:rFonts w:asciiTheme="majorHAnsi" w:eastAsia="Cambria" w:hAnsiTheme="majorHAnsi" w:cs="Cambria"/>
          <w:b/>
          <w:sz w:val="24"/>
          <w:szCs w:val="24"/>
        </w:rPr>
        <w:t xml:space="preserve"> </w:t>
      </w:r>
      <w:r w:rsidRPr="002C48FF">
        <w:rPr>
          <w:rFonts w:asciiTheme="majorHAnsi" w:eastAsia="Cambria" w:hAnsiTheme="majorHAnsi" w:cs="Cambria"/>
          <w:sz w:val="24"/>
          <w:szCs w:val="24"/>
        </w:rPr>
        <w:t>zwrotu kosztów udziału w postępowaniu.</w:t>
      </w:r>
    </w:p>
    <w:p w14:paraId="769A6189" w14:textId="77777777" w:rsidR="00837D27" w:rsidRPr="002C48FF" w:rsidRDefault="000405D0" w:rsidP="00E750E7">
      <w:pPr>
        <w:pStyle w:val="Akapitzlist"/>
        <w:widowControl w:val="0"/>
        <w:numPr>
          <w:ilvl w:val="1"/>
          <w:numId w:val="57"/>
        </w:numPr>
        <w:suppressAutoHyphens/>
        <w:spacing w:line="276" w:lineRule="auto"/>
        <w:outlineLvl w:val="3"/>
        <w:rPr>
          <w:rFonts w:asciiTheme="majorHAnsi" w:eastAsia="Cambria" w:hAnsiTheme="majorHAnsi" w:cs="Cambria"/>
          <w:sz w:val="24"/>
          <w:szCs w:val="24"/>
        </w:rPr>
      </w:pPr>
      <w:r w:rsidRPr="002C48FF">
        <w:rPr>
          <w:rFonts w:asciiTheme="majorHAnsi" w:eastAsia="Cambria" w:hAnsiTheme="majorHAnsi" w:cs="Cambria"/>
          <w:sz w:val="24"/>
          <w:szCs w:val="24"/>
        </w:rPr>
        <w:t xml:space="preserve">Zamawiający </w:t>
      </w:r>
      <w:r w:rsidRPr="002C48FF">
        <w:rPr>
          <w:rFonts w:asciiTheme="majorHAnsi" w:eastAsia="Cambria" w:hAnsiTheme="majorHAnsi" w:cs="Cambria"/>
          <w:b/>
          <w:sz w:val="24"/>
          <w:szCs w:val="24"/>
          <w:u w:val="single"/>
        </w:rPr>
        <w:t>nie wymaga</w:t>
      </w:r>
      <w:r w:rsidRPr="002C48FF">
        <w:rPr>
          <w:rFonts w:asciiTheme="majorHAnsi" w:eastAsia="Cambria" w:hAnsiTheme="majorHAnsi" w:cs="Cambria"/>
          <w:b/>
          <w:sz w:val="24"/>
          <w:szCs w:val="24"/>
        </w:rPr>
        <w:t xml:space="preserve"> </w:t>
      </w:r>
      <w:r w:rsidRPr="002C48FF">
        <w:rPr>
          <w:rFonts w:asciiTheme="majorHAnsi" w:eastAsia="Cambria" w:hAnsiTheme="majorHAnsi" w:cs="Cambria"/>
          <w:sz w:val="24"/>
          <w:szCs w:val="24"/>
        </w:rPr>
        <w:t xml:space="preserve">obowiązku osobistego wykonania przez Wykonawcę kluczowych zadań zgodnie z art. 60 i art. 121 ustawy </w:t>
      </w:r>
      <w:proofErr w:type="spellStart"/>
      <w:r w:rsidRPr="002C48FF">
        <w:rPr>
          <w:rFonts w:asciiTheme="majorHAnsi" w:eastAsia="Cambria" w:hAnsiTheme="majorHAnsi" w:cs="Cambria"/>
          <w:sz w:val="24"/>
          <w:szCs w:val="24"/>
        </w:rPr>
        <w:t>Pzp</w:t>
      </w:r>
      <w:proofErr w:type="spellEnd"/>
      <w:r w:rsidRPr="002C48FF">
        <w:rPr>
          <w:rFonts w:asciiTheme="majorHAnsi" w:eastAsia="Cambria" w:hAnsiTheme="majorHAnsi" w:cs="Cambria"/>
          <w:sz w:val="24"/>
          <w:szCs w:val="24"/>
        </w:rPr>
        <w:t>.</w:t>
      </w:r>
    </w:p>
    <w:p w14:paraId="68AE8963" w14:textId="77777777" w:rsidR="00837D27" w:rsidRPr="002C48FF" w:rsidRDefault="000405D0" w:rsidP="00E750E7">
      <w:pPr>
        <w:pStyle w:val="Akapitzlist"/>
        <w:widowControl w:val="0"/>
        <w:numPr>
          <w:ilvl w:val="1"/>
          <w:numId w:val="57"/>
        </w:numPr>
        <w:suppressAutoHyphens/>
        <w:spacing w:line="276" w:lineRule="auto"/>
        <w:outlineLvl w:val="3"/>
        <w:rPr>
          <w:rFonts w:asciiTheme="majorHAnsi" w:eastAsia="Cambria" w:hAnsiTheme="majorHAnsi" w:cs="Cambria"/>
          <w:sz w:val="24"/>
          <w:szCs w:val="24"/>
        </w:rPr>
      </w:pPr>
      <w:r w:rsidRPr="002C48FF">
        <w:rPr>
          <w:rFonts w:asciiTheme="majorHAnsi" w:eastAsia="Cambria" w:hAnsiTheme="majorHAnsi" w:cs="Cambria"/>
          <w:sz w:val="24"/>
          <w:szCs w:val="24"/>
        </w:rPr>
        <w:t xml:space="preserve">Zamawiający </w:t>
      </w:r>
      <w:r w:rsidRPr="002C48FF">
        <w:rPr>
          <w:rFonts w:asciiTheme="majorHAnsi" w:eastAsia="Cambria" w:hAnsiTheme="majorHAnsi" w:cs="Cambria"/>
          <w:b/>
          <w:sz w:val="24"/>
          <w:szCs w:val="24"/>
          <w:u w:val="single"/>
        </w:rPr>
        <w:t>nie przewiduje</w:t>
      </w:r>
      <w:r w:rsidRPr="002C48FF">
        <w:rPr>
          <w:rFonts w:asciiTheme="majorHAnsi" w:eastAsia="Cambria" w:hAnsiTheme="majorHAnsi" w:cs="Cambria"/>
          <w:b/>
          <w:sz w:val="24"/>
          <w:szCs w:val="24"/>
        </w:rPr>
        <w:t xml:space="preserve"> </w:t>
      </w:r>
      <w:r w:rsidRPr="002C48FF">
        <w:rPr>
          <w:rFonts w:asciiTheme="majorHAnsi" w:eastAsia="Cambria" w:hAnsiTheme="majorHAnsi" w:cs="Cambria"/>
          <w:sz w:val="24"/>
          <w:szCs w:val="24"/>
        </w:rPr>
        <w:t>zawarcia umowy ramowej.</w:t>
      </w:r>
    </w:p>
    <w:p w14:paraId="5D576A80" w14:textId="77777777" w:rsidR="00837D27" w:rsidRPr="002C48FF" w:rsidRDefault="000405D0" w:rsidP="00E750E7">
      <w:pPr>
        <w:pStyle w:val="Akapitzlist"/>
        <w:widowControl w:val="0"/>
        <w:numPr>
          <w:ilvl w:val="1"/>
          <w:numId w:val="57"/>
        </w:numPr>
        <w:suppressAutoHyphens/>
        <w:spacing w:line="276" w:lineRule="auto"/>
        <w:outlineLvl w:val="3"/>
        <w:rPr>
          <w:rFonts w:asciiTheme="majorHAnsi" w:eastAsia="Cambria" w:hAnsiTheme="majorHAnsi" w:cs="Cambria"/>
          <w:sz w:val="24"/>
          <w:szCs w:val="24"/>
        </w:rPr>
      </w:pPr>
      <w:r w:rsidRPr="002C48FF">
        <w:rPr>
          <w:rFonts w:asciiTheme="majorHAnsi" w:eastAsia="Cambria" w:hAnsiTheme="majorHAnsi" w:cs="Cambria"/>
          <w:sz w:val="24"/>
          <w:szCs w:val="24"/>
        </w:rPr>
        <w:t xml:space="preserve">Zamawiający </w:t>
      </w:r>
      <w:r w:rsidRPr="002C48FF">
        <w:rPr>
          <w:rFonts w:asciiTheme="majorHAnsi" w:eastAsia="Cambria" w:hAnsiTheme="majorHAnsi" w:cs="Cambria"/>
          <w:b/>
          <w:sz w:val="24"/>
          <w:szCs w:val="24"/>
          <w:u w:val="single"/>
        </w:rPr>
        <w:t>nie przewiduje</w:t>
      </w:r>
      <w:r w:rsidRPr="002C48FF">
        <w:rPr>
          <w:rFonts w:asciiTheme="majorHAnsi" w:eastAsia="Cambria" w:hAnsiTheme="majorHAnsi" w:cs="Cambria"/>
          <w:b/>
          <w:sz w:val="24"/>
          <w:szCs w:val="24"/>
        </w:rPr>
        <w:t xml:space="preserve"> </w:t>
      </w:r>
      <w:r w:rsidRPr="002C48FF">
        <w:rPr>
          <w:rFonts w:asciiTheme="majorHAnsi" w:eastAsia="Cambria" w:hAnsiTheme="majorHAnsi" w:cs="Cambria"/>
          <w:sz w:val="24"/>
          <w:szCs w:val="24"/>
        </w:rPr>
        <w:t xml:space="preserve">wyboru najkorzystniejszej oferty z zastosowaniem aukcji elektronicznej wraz z informacjami, o których mowa w art. 230 ustawy </w:t>
      </w:r>
      <w:proofErr w:type="spellStart"/>
      <w:r w:rsidRPr="002C48FF">
        <w:rPr>
          <w:rFonts w:asciiTheme="majorHAnsi" w:eastAsia="Cambria" w:hAnsiTheme="majorHAnsi" w:cs="Cambria"/>
          <w:sz w:val="24"/>
          <w:szCs w:val="24"/>
        </w:rPr>
        <w:t>Pzp</w:t>
      </w:r>
      <w:proofErr w:type="spellEnd"/>
      <w:r w:rsidRPr="002C48FF">
        <w:rPr>
          <w:rFonts w:asciiTheme="majorHAnsi" w:eastAsia="Cambria" w:hAnsiTheme="majorHAnsi" w:cs="Cambria"/>
          <w:sz w:val="24"/>
          <w:szCs w:val="24"/>
        </w:rPr>
        <w:t>.</w:t>
      </w:r>
    </w:p>
    <w:p w14:paraId="4D585A17" w14:textId="7D9D9F04" w:rsidR="000405D0" w:rsidRPr="002C48FF" w:rsidRDefault="000405D0" w:rsidP="00E750E7">
      <w:pPr>
        <w:pStyle w:val="Akapitzlist"/>
        <w:widowControl w:val="0"/>
        <w:numPr>
          <w:ilvl w:val="1"/>
          <w:numId w:val="57"/>
        </w:numPr>
        <w:suppressAutoHyphens/>
        <w:spacing w:line="276" w:lineRule="auto"/>
        <w:outlineLvl w:val="3"/>
        <w:rPr>
          <w:rFonts w:asciiTheme="majorHAnsi" w:eastAsia="Cambria" w:hAnsiTheme="majorHAnsi" w:cs="Cambria"/>
          <w:sz w:val="24"/>
          <w:szCs w:val="24"/>
        </w:rPr>
      </w:pPr>
      <w:r w:rsidRPr="002C48FF">
        <w:rPr>
          <w:rFonts w:asciiTheme="majorHAnsi" w:eastAsia="Cambria" w:hAnsiTheme="majorHAnsi" w:cs="Cambria"/>
          <w:sz w:val="24"/>
          <w:szCs w:val="24"/>
        </w:rPr>
        <w:t xml:space="preserve">Zamawiający </w:t>
      </w:r>
      <w:r w:rsidRPr="002C48FF">
        <w:rPr>
          <w:rFonts w:asciiTheme="majorHAnsi" w:eastAsia="Cambria" w:hAnsiTheme="majorHAnsi" w:cs="Cambria"/>
          <w:b/>
          <w:sz w:val="24"/>
          <w:szCs w:val="24"/>
          <w:u w:val="single"/>
        </w:rPr>
        <w:t>nie stawia</w:t>
      </w:r>
      <w:r w:rsidRPr="002C48FF">
        <w:rPr>
          <w:rFonts w:asciiTheme="majorHAnsi" w:eastAsia="Cambria" w:hAnsiTheme="majorHAnsi" w:cs="Cambria"/>
          <w:b/>
          <w:sz w:val="24"/>
          <w:szCs w:val="24"/>
        </w:rPr>
        <w:t xml:space="preserve"> </w:t>
      </w:r>
      <w:r w:rsidRPr="002C48FF">
        <w:rPr>
          <w:rFonts w:asciiTheme="majorHAnsi" w:eastAsia="Cambria" w:hAnsiTheme="majorHAnsi" w:cs="Cambria"/>
          <w:sz w:val="24"/>
          <w:szCs w:val="24"/>
        </w:rPr>
        <w:t xml:space="preserve">wymogu lub możliwości złożenia ofert w postaci katalogów elektronicznych lub dołączenia katalogów elektronicznych do oferty, w sytuacji określonej w art. 93 ustawy </w:t>
      </w:r>
      <w:proofErr w:type="spellStart"/>
      <w:r w:rsidRPr="002C48FF">
        <w:rPr>
          <w:rFonts w:asciiTheme="majorHAnsi" w:eastAsia="Cambria" w:hAnsiTheme="majorHAnsi" w:cs="Cambria"/>
          <w:sz w:val="24"/>
          <w:szCs w:val="24"/>
        </w:rPr>
        <w:t>Pzp</w:t>
      </w:r>
      <w:proofErr w:type="spellEnd"/>
      <w:r w:rsidRPr="002C48FF">
        <w:rPr>
          <w:rFonts w:asciiTheme="majorHAnsi" w:eastAsia="Cambria" w:hAnsiTheme="majorHAnsi" w:cs="Cambria"/>
          <w:sz w:val="24"/>
          <w:szCs w:val="24"/>
        </w:rPr>
        <w:t>.</w:t>
      </w:r>
    </w:p>
    <w:p w14:paraId="4C7B2EA8" w14:textId="77777777" w:rsidR="00ED14C5" w:rsidRPr="002C48FF" w:rsidRDefault="00ED14C5" w:rsidP="00627C7D">
      <w:pPr>
        <w:spacing w:line="276" w:lineRule="auto"/>
        <w:rPr>
          <w:rFonts w:asciiTheme="majorHAnsi" w:hAnsiTheme="majorHAnsi" w:cs="Arial"/>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2C48FF" w14:paraId="593D40C0" w14:textId="77777777" w:rsidTr="00837D27">
        <w:trPr>
          <w:trHeight w:val="507"/>
          <w:jc w:val="center"/>
        </w:trPr>
        <w:tc>
          <w:tcPr>
            <w:tcW w:w="9072" w:type="dxa"/>
            <w:tcBorders>
              <w:bottom w:val="single" w:sz="4" w:space="0" w:color="auto"/>
            </w:tcBorders>
            <w:shd w:val="clear" w:color="auto" w:fill="D9D9D9" w:themeFill="background1" w:themeFillShade="D9"/>
          </w:tcPr>
          <w:p w14:paraId="2CB9C69D" w14:textId="2D969766" w:rsidR="00D9784D" w:rsidRPr="002C48FF" w:rsidRDefault="00D9784D" w:rsidP="00627C7D">
            <w:pPr>
              <w:suppressAutoHyphens/>
              <w:spacing w:line="276" w:lineRule="auto"/>
              <w:contextualSpacing/>
              <w:jc w:val="center"/>
              <w:textAlignment w:val="baseline"/>
              <w:rPr>
                <w:rFonts w:asciiTheme="majorHAnsi" w:hAnsiTheme="majorHAnsi"/>
                <w:sz w:val="26"/>
                <w:szCs w:val="26"/>
              </w:rPr>
            </w:pPr>
            <w:r w:rsidRPr="002C48FF">
              <w:rPr>
                <w:rFonts w:asciiTheme="majorHAnsi" w:hAnsiTheme="majorHAnsi"/>
                <w:sz w:val="26"/>
                <w:szCs w:val="26"/>
              </w:rPr>
              <w:t>Rozdział 2</w:t>
            </w:r>
            <w:r w:rsidR="00505199" w:rsidRPr="002C48FF">
              <w:rPr>
                <w:rFonts w:asciiTheme="majorHAnsi" w:hAnsiTheme="majorHAnsi"/>
                <w:sz w:val="26"/>
                <w:szCs w:val="26"/>
              </w:rPr>
              <w:t>6</w:t>
            </w:r>
          </w:p>
          <w:p w14:paraId="6E0537DE" w14:textId="5EDCD463" w:rsidR="00D9784D" w:rsidRPr="002C48FF" w:rsidRDefault="00D9784D" w:rsidP="00627C7D">
            <w:pPr>
              <w:suppressAutoHyphens/>
              <w:spacing w:line="276" w:lineRule="auto"/>
              <w:contextualSpacing/>
              <w:jc w:val="center"/>
              <w:textAlignment w:val="baseline"/>
              <w:rPr>
                <w:rFonts w:asciiTheme="majorHAnsi" w:hAnsiTheme="majorHAnsi"/>
              </w:rPr>
            </w:pPr>
            <w:r w:rsidRPr="002C48FF">
              <w:rPr>
                <w:rFonts w:asciiTheme="majorHAnsi" w:hAnsiTheme="majorHAnsi"/>
                <w:b/>
                <w:sz w:val="26"/>
                <w:szCs w:val="26"/>
              </w:rPr>
              <w:t xml:space="preserve">ZAŁĄCZNIKI DO </w:t>
            </w:r>
            <w:r w:rsidR="00A435B8" w:rsidRPr="002C48FF">
              <w:rPr>
                <w:rFonts w:asciiTheme="majorHAnsi" w:hAnsiTheme="majorHAnsi"/>
                <w:b/>
                <w:sz w:val="26"/>
                <w:szCs w:val="26"/>
              </w:rPr>
              <w:t>SWZ</w:t>
            </w:r>
          </w:p>
        </w:tc>
      </w:tr>
    </w:tbl>
    <w:p w14:paraId="1DE9DE64" w14:textId="77777777" w:rsidR="00D9784D" w:rsidRPr="002C48FF" w:rsidRDefault="00D9784D" w:rsidP="00627C7D">
      <w:pPr>
        <w:pStyle w:val="Kolorowalistaakcent11"/>
        <w:widowControl w:val="0"/>
        <w:suppressAutoHyphens/>
        <w:spacing w:line="276" w:lineRule="auto"/>
        <w:ind w:left="0"/>
        <w:outlineLvl w:val="3"/>
        <w:rPr>
          <w:rFonts w:asciiTheme="majorHAnsi" w:hAnsiTheme="majorHAnsi"/>
          <w:sz w:val="24"/>
          <w:szCs w:val="24"/>
        </w:rPr>
      </w:pPr>
      <w:bookmarkStart w:id="21" w:name="_Hlk72834186"/>
    </w:p>
    <w:p w14:paraId="30057799" w14:textId="77777777" w:rsidR="00192457" w:rsidRPr="002C48FF" w:rsidRDefault="00192457" w:rsidP="00627C7D">
      <w:pPr>
        <w:pStyle w:val="Kolorowalistaakcent11"/>
        <w:widowControl w:val="0"/>
        <w:suppressAutoHyphens/>
        <w:spacing w:line="276" w:lineRule="auto"/>
        <w:ind w:left="0"/>
        <w:outlineLvl w:val="3"/>
        <w:rPr>
          <w:rFonts w:asciiTheme="majorHAnsi" w:hAnsiTheme="majorHAnsi"/>
          <w:vanish/>
          <w:sz w:val="24"/>
          <w:szCs w:val="24"/>
        </w:rPr>
      </w:pPr>
    </w:p>
    <w:p w14:paraId="5CC9F72E" w14:textId="441CE957" w:rsidR="0032584E" w:rsidRPr="002C48FF" w:rsidRDefault="0032584E" w:rsidP="00627C7D">
      <w:pPr>
        <w:spacing w:line="276" w:lineRule="auto"/>
        <w:ind w:left="340" w:hanging="340"/>
        <w:rPr>
          <w:rFonts w:asciiTheme="majorHAnsi" w:hAnsiTheme="majorHAnsi" w:cs="Arial"/>
          <w:u w:val="single"/>
        </w:rPr>
      </w:pPr>
      <w:r w:rsidRPr="002C48FF">
        <w:rPr>
          <w:rFonts w:asciiTheme="majorHAnsi" w:hAnsiTheme="majorHAnsi" w:cs="Arial"/>
          <w:u w:val="single"/>
        </w:rPr>
        <w:t xml:space="preserve">Integralną częścią </w:t>
      </w:r>
      <w:r w:rsidR="00A435B8" w:rsidRPr="002C48FF">
        <w:rPr>
          <w:rFonts w:asciiTheme="majorHAnsi" w:hAnsiTheme="majorHAnsi" w:cs="Arial"/>
          <w:u w:val="single"/>
        </w:rPr>
        <w:t>SWZ</w:t>
      </w:r>
      <w:r w:rsidRPr="002C48FF">
        <w:rPr>
          <w:rFonts w:asciiTheme="majorHAnsi" w:hAnsiTheme="majorHAnsi" w:cs="Arial"/>
          <w:u w:val="single"/>
        </w:rPr>
        <w:t xml:space="preserve"> są załączniki:</w:t>
      </w:r>
    </w:p>
    <w:bookmarkEnd w:id="0"/>
    <w:p w14:paraId="33BF2E72" w14:textId="77777777" w:rsidR="0032584E" w:rsidRPr="002C48FF" w:rsidRDefault="0032584E" w:rsidP="00627C7D">
      <w:pPr>
        <w:spacing w:line="276" w:lineRule="auto"/>
        <w:ind w:left="2832" w:hanging="2832"/>
        <w:jc w:val="both"/>
        <w:rPr>
          <w:rFonts w:asciiTheme="majorHAnsi" w:hAnsiTheme="majorHAnsi" w:cs="Arial"/>
          <w:sz w:val="22"/>
          <w:szCs w:val="22"/>
        </w:rPr>
      </w:pPr>
    </w:p>
    <w:p w14:paraId="0E6359AB" w14:textId="77777777" w:rsidR="00EB299F" w:rsidRPr="002C48FF" w:rsidRDefault="00837D27" w:rsidP="00EB299F">
      <w:pPr>
        <w:spacing w:line="276" w:lineRule="auto"/>
        <w:ind w:left="2268" w:hanging="2268"/>
        <w:jc w:val="both"/>
        <w:rPr>
          <w:rFonts w:asciiTheme="majorHAnsi" w:hAnsiTheme="majorHAnsi" w:cs="Arial"/>
        </w:rPr>
      </w:pPr>
      <w:r w:rsidRPr="002C48FF">
        <w:rPr>
          <w:rFonts w:asciiTheme="majorHAnsi" w:hAnsiTheme="majorHAnsi" w:cs="Arial"/>
        </w:rPr>
        <w:t xml:space="preserve">Załącznik Nr </w:t>
      </w:r>
      <w:r w:rsidR="00EB299F" w:rsidRPr="002C48FF">
        <w:rPr>
          <w:rFonts w:asciiTheme="majorHAnsi" w:hAnsiTheme="majorHAnsi" w:cs="Arial"/>
        </w:rPr>
        <w:t>1</w:t>
      </w:r>
      <w:r w:rsidRPr="002C48FF">
        <w:rPr>
          <w:rFonts w:asciiTheme="majorHAnsi" w:hAnsiTheme="majorHAnsi" w:cs="Arial"/>
        </w:rPr>
        <w:t xml:space="preserve"> – </w:t>
      </w:r>
      <w:r w:rsidRPr="002C48FF">
        <w:rPr>
          <w:rFonts w:asciiTheme="majorHAnsi" w:hAnsiTheme="majorHAnsi" w:cs="Arial"/>
        </w:rPr>
        <w:tab/>
        <w:t>Wzór Formularza ofertowego.</w:t>
      </w:r>
      <w:r w:rsidR="00EB299F" w:rsidRPr="002C48FF">
        <w:rPr>
          <w:rFonts w:asciiTheme="majorHAnsi" w:hAnsiTheme="majorHAnsi" w:cs="Arial"/>
        </w:rPr>
        <w:t xml:space="preserve"> </w:t>
      </w:r>
    </w:p>
    <w:p w14:paraId="4A5FEA5E" w14:textId="4C69B576" w:rsidR="00EB299F" w:rsidRPr="002C48FF" w:rsidRDefault="00EB299F" w:rsidP="00EB299F">
      <w:pPr>
        <w:spacing w:line="276" w:lineRule="auto"/>
        <w:ind w:left="2268" w:hanging="2268"/>
        <w:jc w:val="both"/>
        <w:rPr>
          <w:rFonts w:asciiTheme="majorHAnsi" w:hAnsiTheme="majorHAnsi" w:cs="Arial"/>
        </w:rPr>
      </w:pPr>
      <w:r w:rsidRPr="002C48FF">
        <w:rPr>
          <w:rFonts w:asciiTheme="majorHAnsi" w:hAnsiTheme="majorHAnsi" w:cs="Arial"/>
        </w:rPr>
        <w:t>Załącznik Nr 2 –</w:t>
      </w:r>
      <w:r w:rsidRPr="002C48FF">
        <w:rPr>
          <w:rFonts w:asciiTheme="majorHAnsi" w:hAnsiTheme="majorHAnsi" w:cs="Arial"/>
        </w:rPr>
        <w:tab/>
        <w:t>Projekt umowy.</w:t>
      </w:r>
    </w:p>
    <w:p w14:paraId="00F5727F" w14:textId="72EE05AC" w:rsidR="00EB299F" w:rsidRPr="002C48FF" w:rsidRDefault="00EB299F" w:rsidP="00EB299F">
      <w:pPr>
        <w:spacing w:line="276" w:lineRule="auto"/>
        <w:ind w:left="2268" w:hanging="2268"/>
        <w:jc w:val="both"/>
        <w:rPr>
          <w:rFonts w:asciiTheme="majorHAnsi" w:hAnsiTheme="majorHAnsi" w:cs="Arial"/>
        </w:rPr>
      </w:pPr>
      <w:r w:rsidRPr="002C48FF">
        <w:rPr>
          <w:rFonts w:asciiTheme="majorHAnsi" w:hAnsiTheme="majorHAnsi" w:cs="Arial"/>
        </w:rPr>
        <w:t>Załącznik nr 3               Oświadczenie dotyczące przynależności lub braku przynależności do tej samej grupy kapitałowej</w:t>
      </w:r>
    </w:p>
    <w:p w14:paraId="37C67CF7" w14:textId="37EF1FC0" w:rsidR="00837D27" w:rsidRPr="002C48FF" w:rsidRDefault="00837D27" w:rsidP="0041453F">
      <w:pPr>
        <w:spacing w:line="276" w:lineRule="auto"/>
        <w:ind w:left="2268" w:hanging="2268"/>
        <w:jc w:val="both"/>
        <w:rPr>
          <w:rFonts w:asciiTheme="majorHAnsi" w:hAnsiTheme="majorHAnsi" w:cs="Arial"/>
        </w:rPr>
      </w:pPr>
      <w:r w:rsidRPr="002C48FF">
        <w:rPr>
          <w:rFonts w:asciiTheme="majorHAnsi" w:hAnsiTheme="majorHAnsi" w:cs="Arial"/>
        </w:rPr>
        <w:t xml:space="preserve">Załącznik Nr 4 – </w:t>
      </w:r>
      <w:r w:rsidRPr="002C48FF">
        <w:rPr>
          <w:rFonts w:asciiTheme="majorHAnsi" w:hAnsiTheme="majorHAnsi" w:cs="Arial"/>
        </w:rPr>
        <w:tab/>
        <w:t>Wzór oświadczenia o braku podstaw do wykluczenia.</w:t>
      </w:r>
    </w:p>
    <w:p w14:paraId="54B4F3FC" w14:textId="6BA1E249" w:rsidR="00837D27" w:rsidRPr="002C48FF" w:rsidRDefault="00837D27" w:rsidP="0041453F">
      <w:pPr>
        <w:spacing w:line="276" w:lineRule="auto"/>
        <w:ind w:left="2268" w:hanging="2268"/>
        <w:jc w:val="both"/>
        <w:rPr>
          <w:rFonts w:asciiTheme="majorHAnsi" w:hAnsiTheme="majorHAnsi" w:cs="Arial"/>
        </w:rPr>
      </w:pPr>
      <w:r w:rsidRPr="002C48FF">
        <w:rPr>
          <w:rFonts w:asciiTheme="majorHAnsi" w:hAnsiTheme="majorHAnsi" w:cs="Arial"/>
        </w:rPr>
        <w:t>Załącznik Nr 5 –</w:t>
      </w:r>
      <w:r w:rsidRPr="002C48FF">
        <w:rPr>
          <w:rFonts w:asciiTheme="majorHAnsi" w:hAnsiTheme="majorHAnsi" w:cs="Arial"/>
        </w:rPr>
        <w:tab/>
        <w:t xml:space="preserve">Wzór oświadczenia o spełnianiu warunków udziału </w:t>
      </w:r>
      <w:r w:rsidRPr="002C48FF">
        <w:rPr>
          <w:rFonts w:asciiTheme="majorHAnsi" w:hAnsiTheme="majorHAnsi" w:cs="Arial"/>
        </w:rPr>
        <w:br/>
        <w:t>w postępowaniu.</w:t>
      </w:r>
    </w:p>
    <w:p w14:paraId="24C84906" w14:textId="4581DE93" w:rsidR="00837D27" w:rsidRPr="002C48FF" w:rsidRDefault="00837D27" w:rsidP="0041453F">
      <w:pPr>
        <w:spacing w:line="276" w:lineRule="auto"/>
        <w:ind w:left="2268" w:hanging="2268"/>
        <w:jc w:val="both"/>
        <w:rPr>
          <w:rFonts w:asciiTheme="majorHAnsi" w:hAnsiTheme="majorHAnsi" w:cs="Arial"/>
        </w:rPr>
      </w:pPr>
      <w:r w:rsidRPr="002C48FF">
        <w:rPr>
          <w:rFonts w:asciiTheme="majorHAnsi" w:hAnsiTheme="majorHAnsi" w:cs="Arial"/>
        </w:rPr>
        <w:t>Załącznik Nr 6 –</w:t>
      </w:r>
      <w:r w:rsidRPr="002C48FF">
        <w:rPr>
          <w:rFonts w:asciiTheme="majorHAnsi" w:hAnsiTheme="majorHAnsi" w:cs="Arial"/>
        </w:rPr>
        <w:tab/>
        <w:t xml:space="preserve">Wzór oświadczenia wykonawców wspólnie ubiegających się o udzielenie zamówienia – </w:t>
      </w:r>
      <w:r w:rsidRPr="002C48FF">
        <w:rPr>
          <w:rFonts w:asciiTheme="majorHAnsi" w:hAnsiTheme="majorHAnsi" w:cs="Arial"/>
          <w:i/>
        </w:rPr>
        <w:t>jeżeli dotyczy</w:t>
      </w:r>
    </w:p>
    <w:bookmarkEnd w:id="21"/>
    <w:p w14:paraId="306F1D3C" w14:textId="49E15954" w:rsidR="0041453F" w:rsidRPr="002C48FF" w:rsidRDefault="005451E1" w:rsidP="0041453F">
      <w:pPr>
        <w:spacing w:line="276" w:lineRule="auto"/>
        <w:ind w:left="2268" w:hanging="2268"/>
        <w:jc w:val="both"/>
        <w:rPr>
          <w:rFonts w:asciiTheme="majorHAnsi" w:hAnsiTheme="majorHAnsi" w:cs="Arial"/>
          <w:bCs/>
        </w:rPr>
      </w:pPr>
      <w:r w:rsidRPr="002C48FF">
        <w:rPr>
          <w:rFonts w:asciiTheme="majorHAnsi" w:hAnsiTheme="majorHAnsi" w:cs="Arial"/>
          <w:sz w:val="22"/>
          <w:szCs w:val="22"/>
        </w:rPr>
        <w:lastRenderedPageBreak/>
        <w:t xml:space="preserve">Załącznik nr 7 -              </w:t>
      </w:r>
      <w:r w:rsidR="0041453F" w:rsidRPr="002C48FF">
        <w:rPr>
          <w:rFonts w:asciiTheme="majorHAnsi" w:hAnsiTheme="majorHAnsi" w:cs="Arial"/>
          <w:sz w:val="22"/>
          <w:szCs w:val="22"/>
        </w:rPr>
        <w:t xml:space="preserve">       Wzór  oświadczenia </w:t>
      </w:r>
      <w:r w:rsidR="0041453F" w:rsidRPr="002C48FF">
        <w:rPr>
          <w:bCs/>
        </w:rPr>
        <w:t xml:space="preserve">o aktualności informacji zawartych w oświadczeniu, o którym mowa w art. 125 ust. 1 </w:t>
      </w:r>
      <w:proofErr w:type="spellStart"/>
      <w:r w:rsidR="0041453F" w:rsidRPr="002C48FF">
        <w:rPr>
          <w:bCs/>
        </w:rPr>
        <w:t>Pzp</w:t>
      </w:r>
      <w:proofErr w:type="spellEnd"/>
      <w:r w:rsidR="0041453F" w:rsidRPr="002C48FF">
        <w:rPr>
          <w:bCs/>
        </w:rPr>
        <w:t>,</w:t>
      </w:r>
    </w:p>
    <w:p w14:paraId="162A9BA4" w14:textId="5B7AB8F3" w:rsidR="00837D27" w:rsidRPr="002C48FF" w:rsidRDefault="00837D27" w:rsidP="0041453F">
      <w:pPr>
        <w:spacing w:line="276" w:lineRule="auto"/>
        <w:ind w:left="2268" w:hanging="2268"/>
        <w:jc w:val="both"/>
        <w:rPr>
          <w:rFonts w:asciiTheme="majorHAnsi" w:hAnsiTheme="majorHAnsi" w:cs="Arial"/>
        </w:rPr>
      </w:pPr>
    </w:p>
    <w:sectPr w:rsidR="00837D27" w:rsidRPr="002C48FF" w:rsidSect="00BA3A6A">
      <w:headerReference w:type="even" r:id="rId25"/>
      <w:headerReference w:type="default" r:id="rId26"/>
      <w:footerReference w:type="even" r:id="rId27"/>
      <w:footerReference w:type="default" r:id="rId28"/>
      <w:headerReference w:type="first" r:id="rId29"/>
      <w:footerReference w:type="first" r:id="rId30"/>
      <w:pgSz w:w="11906" w:h="16838" w:code="9"/>
      <w:pgMar w:top="1179" w:right="1417" w:bottom="1417" w:left="1417" w:header="327" w:footer="1261"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CF0B15" w14:textId="77777777" w:rsidR="00B22F52" w:rsidRDefault="00B22F52">
      <w:r>
        <w:separator/>
      </w:r>
    </w:p>
  </w:endnote>
  <w:endnote w:type="continuationSeparator" w:id="0">
    <w:p w14:paraId="2D4892CE" w14:textId="77777777" w:rsidR="00B22F52" w:rsidRDefault="00B22F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5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Arial Unicode MS"/>
    <w:panose1 w:val="00000000000000000000"/>
    <w:charset w:val="80"/>
    <w:family w:val="auto"/>
    <w:notTrueType/>
    <w:pitch w:val="default"/>
    <w:sig w:usb0="00000000" w:usb1="08070000" w:usb2="00000010" w:usb3="00000000" w:csb0="00020000"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Helvetica Neue">
    <w:altName w:val="Sylfaen"/>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Open Sans">
    <w:charset w:val="00"/>
    <w:family w:val="swiss"/>
    <w:pitch w:val="variable"/>
    <w:sig w:usb0="E00002EF" w:usb1="4000205B" w:usb2="00000028" w:usb3="00000000" w:csb0="0000019F" w:csb1="00000000"/>
  </w:font>
  <w:font w:name="TimesNewRoman">
    <w:altName w:val="MS Mincho"/>
    <w:charset w:val="80"/>
    <w:family w:val="auto"/>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8F19C2" w14:textId="30DAB5A0" w:rsidR="001B764C" w:rsidRDefault="001B764C">
    <w:pPr>
      <w:pStyle w:val="Stopka"/>
      <w:jc w:val="center"/>
    </w:pPr>
    <w:r>
      <w:rPr>
        <w:noProof/>
      </w:rPr>
      <mc:AlternateContent>
        <mc:Choice Requires="wpg">
          <w:drawing>
            <wp:anchor distT="0" distB="0" distL="114300" distR="114300" simplePos="0" relativeHeight="251657216" behindDoc="0" locked="0" layoutInCell="1" allowOverlap="1" wp14:anchorId="1482CA5C" wp14:editId="18B347EB">
              <wp:simplePos x="0" y="0"/>
              <wp:positionH relativeFrom="column">
                <wp:posOffset>-868680</wp:posOffset>
              </wp:positionH>
              <wp:positionV relativeFrom="paragraph">
                <wp:posOffset>-240665</wp:posOffset>
              </wp:positionV>
              <wp:extent cx="7339330" cy="854710"/>
              <wp:effectExtent l="0" t="0" r="13970" b="2540"/>
              <wp:wrapSquare wrapText="bothSides"/>
              <wp:docPr id="1"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39330" cy="854710"/>
                        <a:chOff x="-13" y="15225"/>
                        <a:chExt cx="11890" cy="1410"/>
                      </a:xfrm>
                    </wpg:grpSpPr>
                    <wps:wsp>
                      <wps:cNvPr id="5" name="Text Box 6"/>
                      <wps:cNvSpPr txBox="1">
                        <a:spLocks noChangeArrowheads="1"/>
                      </wps:cNvSpPr>
                      <wps:spPr bwMode="auto">
                        <a:xfrm>
                          <a:off x="1294" y="15225"/>
                          <a:ext cx="3438"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CC"/>
                              </a:solidFill>
                              <a:miter lim="800000"/>
                              <a:headEnd/>
                              <a:tailEnd/>
                            </a14:hiddenLine>
                          </a:ext>
                        </a:extLst>
                      </wps:spPr>
                      <wps:txbx>
                        <w:txbxContent>
                          <w:p w14:paraId="1332E115" w14:textId="77777777" w:rsidR="001B764C" w:rsidRDefault="001B764C" w:rsidP="00C51DF4">
                            <w:pPr>
                              <w:widowControl w:val="0"/>
                              <w:rPr>
                                <w:rFonts w:ascii="Arial" w:hAnsi="Arial" w:cs="Arial"/>
                                <w:sz w:val="14"/>
                                <w:szCs w:val="14"/>
                              </w:rPr>
                            </w:pPr>
                          </w:p>
                          <w:p w14:paraId="21F1955C" w14:textId="77777777" w:rsidR="001B764C" w:rsidRDefault="001B764C" w:rsidP="00C51DF4">
                            <w:pPr>
                              <w:widowControl w:val="0"/>
                              <w:rPr>
                                <w:rFonts w:ascii="Arial" w:hAnsi="Arial" w:cs="Arial"/>
                                <w:b/>
                                <w:bCs/>
                                <w:sz w:val="16"/>
                                <w:szCs w:val="16"/>
                              </w:rPr>
                            </w:pPr>
                            <w:r>
                              <w:rPr>
                                <w:rFonts w:ascii="Arial" w:hAnsi="Arial" w:cs="Arial"/>
                                <w:b/>
                                <w:bCs/>
                                <w:sz w:val="16"/>
                                <w:szCs w:val="16"/>
                              </w:rPr>
                              <w:t>BENEFICJENT:</w:t>
                            </w:r>
                          </w:p>
                          <w:p w14:paraId="4BFB9CC6" w14:textId="77777777" w:rsidR="001B764C" w:rsidRPr="00E11A36" w:rsidRDefault="001B764C" w:rsidP="00C51DF4">
                            <w:pPr>
                              <w:widowControl w:val="0"/>
                              <w:rPr>
                                <w:rFonts w:ascii="Arial" w:hAnsi="Arial" w:cs="Arial"/>
                                <w:b/>
                                <w:bCs/>
                                <w:sz w:val="16"/>
                                <w:szCs w:val="16"/>
                              </w:rPr>
                            </w:pPr>
                            <w:r>
                              <w:rPr>
                                <w:rFonts w:ascii="Arial" w:hAnsi="Arial" w:cs="Arial"/>
                                <w:b/>
                                <w:bCs/>
                                <w:sz w:val="16"/>
                                <w:szCs w:val="16"/>
                              </w:rPr>
                              <w:t>GŁÓWNY URZĄD STATYSTYCZNY</w:t>
                            </w:r>
                          </w:p>
                          <w:p w14:paraId="0EBA342B" w14:textId="77777777" w:rsidR="001B764C" w:rsidRPr="00E11A36" w:rsidRDefault="001B764C" w:rsidP="00C51DF4">
                            <w:pPr>
                              <w:widowControl w:val="0"/>
                              <w:rPr>
                                <w:rFonts w:ascii="Arial" w:hAnsi="Arial" w:cs="Arial"/>
                                <w:sz w:val="16"/>
                                <w:szCs w:val="16"/>
                              </w:rPr>
                            </w:pPr>
                            <w:r w:rsidRPr="00E11A36">
                              <w:rPr>
                                <w:rFonts w:ascii="Arial" w:hAnsi="Arial" w:cs="Arial"/>
                                <w:sz w:val="16"/>
                                <w:szCs w:val="16"/>
                              </w:rPr>
                              <w:t>Al. Niepodległości 208</w:t>
                            </w:r>
                          </w:p>
                          <w:p w14:paraId="1870201A" w14:textId="77777777" w:rsidR="001B764C" w:rsidRDefault="001B764C" w:rsidP="00C51DF4">
                            <w:pPr>
                              <w:widowControl w:val="0"/>
                              <w:rPr>
                                <w:rFonts w:ascii="Arial" w:hAnsi="Arial" w:cs="Arial"/>
                                <w:sz w:val="14"/>
                                <w:szCs w:val="14"/>
                              </w:rPr>
                            </w:pPr>
                            <w:r w:rsidRPr="00E11A36">
                              <w:rPr>
                                <w:rFonts w:ascii="Arial" w:hAnsi="Arial" w:cs="Arial"/>
                                <w:sz w:val="16"/>
                                <w:szCs w:val="16"/>
                              </w:rPr>
                              <w:t>00-925 Warszawa</w:t>
                            </w:r>
                          </w:p>
                          <w:p w14:paraId="208C4E0E" w14:textId="77777777" w:rsidR="001B764C" w:rsidRDefault="001B764C"/>
                        </w:txbxContent>
                      </wps:txbx>
                      <wps:bodyPr rot="0" vert="horz" wrap="square" lIns="36576" tIns="36576" rIns="36576" bIns="36576" anchor="t" anchorCtr="0" upright="1">
                        <a:noAutofit/>
                      </wps:bodyPr>
                    </wps:wsp>
                    <wps:wsp>
                      <wps:cNvPr id="6" name="Text Box 7"/>
                      <wps:cNvSpPr txBox="1">
                        <a:spLocks noChangeArrowheads="1"/>
                      </wps:cNvSpPr>
                      <wps:spPr bwMode="auto">
                        <a:xfrm>
                          <a:off x="4344" y="15228"/>
                          <a:ext cx="2766" cy="10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CC"/>
                              </a:solidFill>
                              <a:miter lim="800000"/>
                              <a:headEnd/>
                              <a:tailEnd/>
                            </a14:hiddenLine>
                          </a:ext>
                        </a:extLst>
                      </wps:spPr>
                      <wps:txbx>
                        <w:txbxContent>
                          <w:p w14:paraId="77981F56" w14:textId="77777777" w:rsidR="001B764C" w:rsidRDefault="001B764C" w:rsidP="00C51DF4">
                            <w:pPr>
                              <w:widowControl w:val="0"/>
                              <w:rPr>
                                <w:rFonts w:ascii="Arial" w:hAnsi="Arial" w:cs="Arial"/>
                                <w:sz w:val="14"/>
                                <w:szCs w:val="14"/>
                              </w:rPr>
                            </w:pPr>
                          </w:p>
                          <w:p w14:paraId="21F71164" w14:textId="77777777" w:rsidR="001B764C" w:rsidRPr="003074FC" w:rsidRDefault="001B764C"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1E62F994" w14:textId="77777777" w:rsidR="001B764C" w:rsidRPr="003074FC" w:rsidRDefault="001B764C"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560D6AD8" w14:textId="77777777" w:rsidR="001B764C" w:rsidRPr="003074FC" w:rsidRDefault="001B764C"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5BC8D6A1" w14:textId="77777777" w:rsidR="001B764C" w:rsidRPr="00BC0929" w:rsidRDefault="001B764C" w:rsidP="00C51DF4">
                            <w:pPr>
                              <w:widowControl w:val="0"/>
                              <w:rPr>
                                <w:lang w:val="en-US"/>
                              </w:rPr>
                            </w:pPr>
                          </w:p>
                        </w:txbxContent>
                      </wps:txbx>
                      <wps:bodyPr rot="0" vert="horz" wrap="square" lIns="36576" tIns="36576" rIns="36576" bIns="36576" anchor="t" anchorCtr="0" upright="1">
                        <a:noAutofit/>
                      </wps:bodyPr>
                    </wps:wsp>
                    <wps:wsp>
                      <wps:cNvPr id="7" name="Line 8"/>
                      <wps:cNvCnPr>
                        <a:cxnSpLocks noChangeShapeType="1"/>
                      </wps:cNvCnPr>
                      <wps:spPr bwMode="auto">
                        <a:xfrm flipV="1">
                          <a:off x="-13" y="15277"/>
                          <a:ext cx="11870" cy="4"/>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bodyPr/>
                    </wps:wsp>
                    <pic:pic xmlns:pic="http://schemas.openxmlformats.org/drawingml/2006/picture">
                      <pic:nvPicPr>
                        <pic:cNvPr id="8" name="Picture 9"/>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12" y="16302"/>
                          <a:ext cx="11565" cy="33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312" y="15469"/>
                          <a:ext cx="788" cy="63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1482CA5C" id="Grupa 2" o:spid="_x0000_s1026" style="position:absolute;left:0;text-align:left;margin-left:-68.4pt;margin-top:-18.95pt;width:577.9pt;height:67.3pt;z-index:251657216" coordorigin="-13,15225" coordsize="11890,14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">
              <v:shapetype id="_x0000_t202" coordsize="21600,21600" o:spt="202" path="m,l,21600r21600,l21600,xe">
                <v:stroke joinstyle="miter"/>
                <v:path gradientshapeok="t" o:connecttype="rect"/>
              </v:shapetype>
              <v:shape id="Text Box 6" o:spid="_x0000_s1027" type="#_x0000_t202" style="position:absolute;left:1294;top:15225;width:3438;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" filled="f" stroked="f" strokecolor="#03c">
                <v:textbox inset="2.88pt,2.88pt,2.88pt,2.88pt">
                  <w:txbxContent>
                    <w:p w14:paraId="1332E115" w14:textId="77777777" w:rsidR="001B764C" w:rsidRDefault="001B764C" w:rsidP="00C51DF4">
                      <w:pPr>
                        <w:widowControl w:val="0"/>
                        <w:rPr>
                          <w:rFonts w:ascii="Arial" w:hAnsi="Arial" w:cs="Arial"/>
                          <w:sz w:val="14"/>
                          <w:szCs w:val="14"/>
                        </w:rPr>
                      </w:pPr>
                    </w:p>
                    <w:p w14:paraId="21F1955C" w14:textId="77777777" w:rsidR="001B764C" w:rsidRDefault="001B764C" w:rsidP="00C51DF4">
                      <w:pPr>
                        <w:widowControl w:val="0"/>
                        <w:rPr>
                          <w:rFonts w:ascii="Arial" w:hAnsi="Arial" w:cs="Arial"/>
                          <w:b/>
                          <w:bCs/>
                          <w:sz w:val="16"/>
                          <w:szCs w:val="16"/>
                        </w:rPr>
                      </w:pPr>
                      <w:r>
                        <w:rPr>
                          <w:rFonts w:ascii="Arial" w:hAnsi="Arial" w:cs="Arial"/>
                          <w:b/>
                          <w:bCs/>
                          <w:sz w:val="16"/>
                          <w:szCs w:val="16"/>
                        </w:rPr>
                        <w:t>BENEFICJENT:</w:t>
                      </w:r>
                    </w:p>
                    <w:p w14:paraId="4BFB9CC6" w14:textId="77777777" w:rsidR="001B764C" w:rsidRPr="00E11A36" w:rsidRDefault="001B764C" w:rsidP="00C51DF4">
                      <w:pPr>
                        <w:widowControl w:val="0"/>
                        <w:rPr>
                          <w:rFonts w:ascii="Arial" w:hAnsi="Arial" w:cs="Arial"/>
                          <w:b/>
                          <w:bCs/>
                          <w:sz w:val="16"/>
                          <w:szCs w:val="16"/>
                        </w:rPr>
                      </w:pPr>
                      <w:r>
                        <w:rPr>
                          <w:rFonts w:ascii="Arial" w:hAnsi="Arial" w:cs="Arial"/>
                          <w:b/>
                          <w:bCs/>
                          <w:sz w:val="16"/>
                          <w:szCs w:val="16"/>
                        </w:rPr>
                        <w:t>GŁÓWNY URZĄD STATYSTYCZNY</w:t>
                      </w:r>
                    </w:p>
                    <w:p w14:paraId="0EBA342B" w14:textId="77777777" w:rsidR="001B764C" w:rsidRPr="00E11A36" w:rsidRDefault="001B764C" w:rsidP="00C51DF4">
                      <w:pPr>
                        <w:widowControl w:val="0"/>
                        <w:rPr>
                          <w:rFonts w:ascii="Arial" w:hAnsi="Arial" w:cs="Arial"/>
                          <w:sz w:val="16"/>
                          <w:szCs w:val="16"/>
                        </w:rPr>
                      </w:pPr>
                      <w:r w:rsidRPr="00E11A36">
                        <w:rPr>
                          <w:rFonts w:ascii="Arial" w:hAnsi="Arial" w:cs="Arial"/>
                          <w:sz w:val="16"/>
                          <w:szCs w:val="16"/>
                        </w:rPr>
                        <w:t>Al. Niepodległości 208</w:t>
                      </w:r>
                    </w:p>
                    <w:p w14:paraId="1870201A" w14:textId="77777777" w:rsidR="001B764C" w:rsidRDefault="001B764C" w:rsidP="00C51DF4">
                      <w:pPr>
                        <w:widowControl w:val="0"/>
                        <w:rPr>
                          <w:rFonts w:ascii="Arial" w:hAnsi="Arial" w:cs="Arial"/>
                          <w:sz w:val="14"/>
                          <w:szCs w:val="14"/>
                        </w:rPr>
                      </w:pPr>
                      <w:r w:rsidRPr="00E11A36">
                        <w:rPr>
                          <w:rFonts w:ascii="Arial" w:hAnsi="Arial" w:cs="Arial"/>
                          <w:sz w:val="16"/>
                          <w:szCs w:val="16"/>
                        </w:rPr>
                        <w:t>00-925 Warszawa</w:t>
                      </w:r>
                    </w:p>
                    <w:p w14:paraId="208C4E0E" w14:textId="77777777" w:rsidR="001B764C" w:rsidRDefault="001B764C"/>
                  </w:txbxContent>
                </v:textbox>
              </v:shape>
              <v:shape id="Text Box 7" o:spid="_x0000_s1028" type="#_x0000_t202" style="position:absolute;left:4344;top:15228;width:2766;height:10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" filled="f" stroked="f" strokecolor="#03c">
                <v:textbox inset="2.88pt,2.88pt,2.88pt,2.88pt">
                  <w:txbxContent>
                    <w:p w14:paraId="77981F56" w14:textId="77777777" w:rsidR="001B764C" w:rsidRDefault="001B764C" w:rsidP="00C51DF4">
                      <w:pPr>
                        <w:widowControl w:val="0"/>
                        <w:rPr>
                          <w:rFonts w:ascii="Arial" w:hAnsi="Arial" w:cs="Arial"/>
                          <w:sz w:val="14"/>
                          <w:szCs w:val="14"/>
                        </w:rPr>
                      </w:pPr>
                    </w:p>
                    <w:p w14:paraId="21F71164" w14:textId="77777777" w:rsidR="001B764C" w:rsidRPr="003074FC" w:rsidRDefault="001B764C"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1E62F994" w14:textId="77777777" w:rsidR="001B764C" w:rsidRPr="003074FC" w:rsidRDefault="001B764C"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560D6AD8" w14:textId="77777777" w:rsidR="001B764C" w:rsidRPr="003074FC" w:rsidRDefault="001B764C"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5BC8D6A1" w14:textId="77777777" w:rsidR="001B764C" w:rsidRPr="00BC0929" w:rsidRDefault="001B764C" w:rsidP="00C51DF4">
                      <w:pPr>
                        <w:widowControl w:val="0"/>
                        <w:rPr>
                          <w:lang w:val="en-US"/>
                        </w:rPr>
                      </w:pPr>
                    </w:p>
                  </w:txbxContent>
                </v:textbox>
              </v:shape>
              <v:line id="Line 8" o:spid="_x0000_s1029" style="position:absolute;flip:y;visibility:visible;mso-wrap-style:square" from="-13,15277" to="11857,15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" strokeweight=".5pt">
                <v:shadow color="#ccc" opacity="49150f" offset=".74833mm,.74833mm"/>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30" type="#_x0000_t75" style="position:absolute;left:312;top:16302;width:11565;height:3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">
                <v:imagedata r:id="rId3" o:title=""/>
                <o:lock v:ext="edit" aspectratio="f"/>
              </v:shape>
              <v:shape id="Picture 10" o:spid="_x0000_s1031" type="#_x0000_t75" style="position:absolute;left:312;top:15469;width:788;height:6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">
                <v:imagedata r:id="rId4" o:title=""/>
              </v:shape>
              <w10:wrap type="square"/>
            </v:group>
          </w:pict>
        </mc:Fallback>
      </mc:AlternateContent>
    </w:r>
    <w:r>
      <w:rPr>
        <w:noProof/>
      </w:rPr>
      <mc:AlternateContent>
        <mc:Choice Requires="wps">
          <w:drawing>
            <wp:anchor distT="0" distB="0" distL="114300" distR="114300" simplePos="0" relativeHeight="251658240" behindDoc="0" locked="0" layoutInCell="1" allowOverlap="1" wp14:anchorId="7899D72D" wp14:editId="04200FC2">
              <wp:simplePos x="0" y="0"/>
              <wp:positionH relativeFrom="column">
                <wp:posOffset>3234055</wp:posOffset>
              </wp:positionH>
              <wp:positionV relativeFrom="paragraph">
                <wp:posOffset>-193040</wp:posOffset>
              </wp:positionV>
              <wp:extent cx="3342005" cy="564515"/>
              <wp:effectExtent l="0" t="0" r="10795" b="26035"/>
              <wp:wrapNone/>
              <wp:docPr id="34" name="Pole tekstowe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2005" cy="564515"/>
                      </a:xfrm>
                      <a:prstGeom prst="rect">
                        <a:avLst/>
                      </a:prstGeom>
                      <a:solidFill>
                        <a:srgbClr val="FFFFFF"/>
                      </a:solidFill>
                      <a:ln w="9525">
                        <a:solidFill>
                          <a:srgbClr val="FFFFFF"/>
                        </a:solidFill>
                        <a:miter lim="800000"/>
                        <a:headEnd/>
                        <a:tailEnd/>
                      </a:ln>
                    </wps:spPr>
                    <wps:txbx>
                      <w:txbxContent>
                        <w:p w14:paraId="77E48292" w14:textId="77777777" w:rsidR="001B764C" w:rsidRPr="00FD3B32" w:rsidRDefault="001B764C"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147203CB" w14:textId="77777777" w:rsidR="001B764C" w:rsidRPr="00FD3B32" w:rsidRDefault="001B764C"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750833D2" w14:textId="77777777" w:rsidR="001B764C" w:rsidRDefault="001B764C" w:rsidP="00C51DF4">
                          <w:pPr>
                            <w:pStyle w:val="Stopka"/>
                          </w:pPr>
                        </w:p>
                        <w:p w14:paraId="56B8FE84" w14:textId="77777777" w:rsidR="001B764C" w:rsidRDefault="001B764C" w:rsidP="00C51DF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99D72D" id="Pole tekstowe 34" o:spid="_x0000_s1032" type="#_x0000_t202" style="position:absolute;left:0;text-align:left;margin-left:254.65pt;margin-top:-15.2pt;width:263.15pt;height:44.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" strokecolor="white">
              <v:textbox>
                <w:txbxContent>
                  <w:p w14:paraId="77E48292" w14:textId="77777777" w:rsidR="001B764C" w:rsidRPr="00FD3B32" w:rsidRDefault="001B764C"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147203CB" w14:textId="77777777" w:rsidR="001B764C" w:rsidRPr="00FD3B32" w:rsidRDefault="001B764C"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750833D2" w14:textId="77777777" w:rsidR="001B764C" w:rsidRDefault="001B764C" w:rsidP="00C51DF4">
                    <w:pPr>
                      <w:pStyle w:val="Stopka"/>
                    </w:pPr>
                  </w:p>
                  <w:p w14:paraId="56B8FE84" w14:textId="77777777" w:rsidR="001B764C" w:rsidRDefault="001B764C" w:rsidP="00C51DF4"/>
                </w:txbxContent>
              </v:textbox>
            </v:shape>
          </w:pict>
        </mc:Fallback>
      </mc:AlternateContent>
    </w:r>
    <w:r>
      <w:fldChar w:fldCharType="begin"/>
    </w:r>
    <w:r>
      <w:instrText xml:space="preserve"> PAGE   \* MERGEFORMAT </w:instrText>
    </w:r>
    <w:r>
      <w:fldChar w:fldCharType="separate"/>
    </w:r>
    <w:r>
      <w:rPr>
        <w:noProof/>
      </w:rPr>
      <w:t>22</w:t>
    </w:r>
    <w:r>
      <w:rPr>
        <w:noProof/>
      </w:rPr>
      <w:fldChar w:fldCharType="end"/>
    </w:r>
  </w:p>
  <w:p w14:paraId="54DC297A" w14:textId="77777777" w:rsidR="001B764C" w:rsidRDefault="001B764C" w:rsidP="00C51DF4">
    <w:pPr>
      <w:pStyle w:val="Stopka"/>
      <w:tabs>
        <w:tab w:val="clear" w:pos="4536"/>
        <w:tab w:val="clear" w:pos="9072"/>
        <w:tab w:val="left" w:pos="673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717DE" w14:textId="13EC7364" w:rsidR="001B764C" w:rsidRPr="00BA303A" w:rsidRDefault="001B764C" w:rsidP="00C51DF4">
    <w:pPr>
      <w:pStyle w:val="Stopka"/>
      <w:rPr>
        <w:rFonts w:ascii="Cambria" w:hAnsi="Cambria"/>
        <w:b/>
        <w:sz w:val="20"/>
        <w:bdr w:val="single" w:sz="4" w:space="0" w:color="auto"/>
      </w:rPr>
    </w:pPr>
    <w:r w:rsidRPr="00BA303A">
      <w:rPr>
        <w:rFonts w:ascii="Cambria" w:hAnsi="Cambria"/>
        <w:sz w:val="20"/>
        <w:bdr w:val="single" w:sz="4" w:space="0" w:color="auto"/>
      </w:rPr>
      <w:tab/>
    </w:r>
    <w:r w:rsidR="00837D27">
      <w:rPr>
        <w:rFonts w:ascii="Cambria" w:hAnsi="Cambria"/>
        <w:sz w:val="20"/>
        <w:bdr w:val="single" w:sz="4" w:space="0" w:color="auto"/>
      </w:rPr>
      <w:t xml:space="preserve">Specyfikacja </w:t>
    </w:r>
    <w:r w:rsidRPr="00BA303A">
      <w:rPr>
        <w:rFonts w:ascii="Cambria" w:hAnsi="Cambria"/>
        <w:sz w:val="20"/>
        <w:bdr w:val="single" w:sz="4" w:space="0" w:color="auto"/>
      </w:rPr>
      <w:t>Warunków Zamówienia (</w:t>
    </w:r>
    <w:r>
      <w:rPr>
        <w:rFonts w:ascii="Cambria" w:hAnsi="Cambria"/>
        <w:sz w:val="20"/>
        <w:bdr w:val="single" w:sz="4" w:space="0" w:color="auto"/>
      </w:rPr>
      <w:t>SWZ</w:t>
    </w:r>
    <w:r w:rsidRPr="00BA303A">
      <w:rPr>
        <w:rFonts w:ascii="Cambria" w:hAnsi="Cambria"/>
        <w:sz w:val="20"/>
        <w:bdr w:val="single" w:sz="4" w:space="0" w:color="auto"/>
      </w:rPr>
      <w:t>)</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sidR="00783508">
      <w:rPr>
        <w:rFonts w:ascii="Cambria" w:hAnsi="Cambria"/>
        <w:b/>
        <w:noProof/>
        <w:sz w:val="20"/>
        <w:bdr w:val="single" w:sz="4" w:space="0" w:color="auto"/>
      </w:rPr>
      <w:t>2</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sidR="00783508">
      <w:rPr>
        <w:rFonts w:ascii="Cambria" w:hAnsi="Cambria"/>
        <w:b/>
        <w:noProof/>
        <w:sz w:val="20"/>
        <w:bdr w:val="single" w:sz="4" w:space="0" w:color="auto"/>
      </w:rPr>
      <w:t>30</w:t>
    </w:r>
    <w:r w:rsidRPr="00BA303A">
      <w:rPr>
        <w:rFonts w:ascii="Cambria" w:hAnsi="Cambria"/>
        <w:b/>
        <w:sz w:val="20"/>
        <w:bdr w:val="single" w:sz="4" w:space="0" w:color="auto"/>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2301F" w14:textId="7D85BAA6" w:rsidR="001B764C" w:rsidRPr="00BA303A" w:rsidRDefault="001B764C"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Specyfikacja Warunków Zamówienia</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sidR="00783508">
      <w:rPr>
        <w:rFonts w:ascii="Cambria" w:hAnsi="Cambria"/>
        <w:b/>
        <w:noProof/>
        <w:sz w:val="20"/>
        <w:bdr w:val="single" w:sz="4" w:space="0" w:color="auto"/>
      </w:rPr>
      <w:t>1</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sidR="00783508">
      <w:rPr>
        <w:rFonts w:ascii="Cambria" w:hAnsi="Cambria"/>
        <w:b/>
        <w:noProof/>
        <w:sz w:val="20"/>
        <w:bdr w:val="single" w:sz="4" w:space="0" w:color="auto"/>
      </w:rPr>
      <w:t>30</w:t>
    </w:r>
    <w:r w:rsidRPr="00BA303A">
      <w:rPr>
        <w:rFonts w:ascii="Cambria" w:hAnsi="Cambria"/>
        <w:b/>
        <w:sz w:val="20"/>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1BE3E6" w14:textId="77777777" w:rsidR="00B22F52" w:rsidRDefault="00B22F52">
      <w:r>
        <w:separator/>
      </w:r>
    </w:p>
  </w:footnote>
  <w:footnote w:type="continuationSeparator" w:id="0">
    <w:p w14:paraId="1702DC91" w14:textId="77777777" w:rsidR="00B22F52" w:rsidRDefault="00B22F52">
      <w:r>
        <w:continuationSeparator/>
      </w:r>
    </w:p>
  </w:footnote>
  <w:footnote w:id="1">
    <w:p w14:paraId="7E0B18F6" w14:textId="77777777" w:rsidR="004B1B03" w:rsidRPr="0022108A" w:rsidRDefault="004B1B03" w:rsidP="004B1B03">
      <w:pPr>
        <w:pStyle w:val="Tekstprzypisudolnego"/>
        <w:jc w:val="both"/>
      </w:pPr>
      <w:r w:rsidRPr="0022108A">
        <w:rPr>
          <w:rStyle w:val="Odwoanieprzypisudolnego"/>
        </w:rPr>
        <w:footnoteRef/>
      </w:r>
      <w:r w:rsidRPr="0022108A">
        <w:t xml:space="preserve"> </w:t>
      </w:r>
      <w:r w:rsidRPr="0022108A">
        <w:rPr>
          <w:bCs/>
        </w:rPr>
        <w:t>Wykaz poszczególnych dokumentów i oświadczeń składanych w postępowaniu oraz ich forma, sposób sporządzania i przekazywania zostały określone przez Zamawiającego w rozdz. 8 SWZ</w:t>
      </w:r>
    </w:p>
  </w:footnote>
  <w:footnote w:id="2">
    <w:p w14:paraId="0AC98923" w14:textId="77777777" w:rsidR="004B1B03" w:rsidRDefault="004B1B03" w:rsidP="004B1B03">
      <w:pPr>
        <w:pStyle w:val="Tekstprzypisudolnego"/>
      </w:pPr>
    </w:p>
  </w:footnote>
  <w:footnote w:id="3">
    <w:p w14:paraId="709EA940" w14:textId="77777777" w:rsidR="004B1B03" w:rsidRDefault="004B1B03" w:rsidP="004B1B03">
      <w:pPr>
        <w:pStyle w:val="Tekstprzypisudolnego"/>
      </w:pPr>
      <w:r>
        <w:rPr>
          <w:rStyle w:val="Odwoanieprzypisudolnego"/>
        </w:rPr>
        <w:footnoteRef/>
      </w:r>
      <w:r>
        <w:t xml:space="preserve"> Opatrzenie podpisem zaufanym dopuszczalne jest w postępowaniach o udzielenie zamówienia o wartości mniejszej niż progi unijne.</w:t>
      </w:r>
    </w:p>
  </w:footnote>
  <w:footnote w:id="4">
    <w:p w14:paraId="11CFFC88" w14:textId="77777777" w:rsidR="004B1B03" w:rsidRDefault="004B1B03" w:rsidP="004B1B03">
      <w:pPr>
        <w:pStyle w:val="Tekstprzypisudolnego"/>
      </w:pPr>
      <w:r>
        <w:rPr>
          <w:rStyle w:val="Odwoanieprzypisudolnego"/>
        </w:rPr>
        <w:footnoteRef/>
      </w:r>
      <w:r>
        <w:t xml:space="preserve"> 4 Opatrzenie podpisem osobistym dopuszczalne jest w postępowaniach o udzielenie zamówienia o wartości mniejszej niż progi unijne.</w:t>
      </w:r>
    </w:p>
  </w:footnote>
  <w:footnote w:id="5">
    <w:p w14:paraId="73179FAE" w14:textId="77777777" w:rsidR="004B1B03" w:rsidRDefault="004B1B03" w:rsidP="004B1B03">
      <w:pPr>
        <w:pStyle w:val="Tekstprzypisudolnego"/>
      </w:pPr>
      <w:r>
        <w:rPr>
          <w:rStyle w:val="Odwoanieprzypisudolnego"/>
        </w:rPr>
        <w:footnoteRef/>
      </w:r>
      <w:r>
        <w:t xml:space="preserve"> Dotyczy w szczególności SWZ lub OPiW</w:t>
      </w:r>
    </w:p>
  </w:footnote>
  <w:footnote w:id="6">
    <w:p w14:paraId="481BD2F4" w14:textId="77777777" w:rsidR="004B1B03" w:rsidRDefault="004B1B03" w:rsidP="004B1B03">
      <w:pPr>
        <w:pStyle w:val="Tekstprzypisudolnego"/>
      </w:pPr>
      <w:r>
        <w:rPr>
          <w:rStyle w:val="Odwoanieprzypisudolnego"/>
        </w:rPr>
        <w:footnoteRef/>
      </w:r>
      <w:r>
        <w:t xml:space="preserve"> Opatrzenie podpisem zaufanym dopuszczalne jest w postępowaniach o udzielenie zamówienia o wartości mniejszej niż progi unijne.</w:t>
      </w:r>
    </w:p>
  </w:footnote>
  <w:footnote w:id="7">
    <w:p w14:paraId="6E78BA06" w14:textId="77777777" w:rsidR="004B1B03" w:rsidRDefault="004B1B03" w:rsidP="004B1B03">
      <w:pPr>
        <w:pStyle w:val="Tekstprzypisudolnego"/>
      </w:pPr>
      <w:r>
        <w:rPr>
          <w:rStyle w:val="Odwoanieprzypisudolnego"/>
        </w:rPr>
        <w:footnoteRef/>
      </w:r>
      <w:r>
        <w:t xml:space="preserve"> Opatrzenie podpisem osobistym dopuszczalne jest w postępowaniach o udzielenie zamówienia o wartości mniejszej niż progi unijne.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3A139" w14:textId="77777777" w:rsidR="001B764C" w:rsidRDefault="001B764C">
    <w:pPr>
      <w:pStyle w:val="Nagwek"/>
    </w:pPr>
    <w:r>
      <w:rPr>
        <w:noProof/>
      </w:rPr>
      <w:drawing>
        <wp:inline distT="0" distB="0" distL="0" distR="0" wp14:anchorId="50393A46" wp14:editId="3E7D7243">
          <wp:extent cx="6212840" cy="697865"/>
          <wp:effectExtent l="19050" t="0" r="0" b="0"/>
          <wp:docPr id="2" name="Obraz 9"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PGS II.png"/>
                  <pic:cNvPicPr>
                    <a:picLocks noChangeAspect="1" noChangeArrowheads="1"/>
                  </pic:cNvPicPr>
                </pic:nvPicPr>
                <pic:blipFill>
                  <a:blip r:embed="rId1"/>
                  <a:srcRect/>
                  <a:stretch>
                    <a:fillRect/>
                  </a:stretch>
                </pic:blipFill>
                <pic:spPr bwMode="auto">
                  <a:xfrm>
                    <a:off x="0" y="0"/>
                    <a:ext cx="6212840" cy="69786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7C4F8" w14:textId="77777777" w:rsidR="001B764C" w:rsidRPr="005B7BD7" w:rsidRDefault="001B764C" w:rsidP="00CB3496">
    <w:pP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B656D5" w14:textId="77777777" w:rsidR="001B764C" w:rsidRPr="005B7BD7" w:rsidRDefault="001B764C" w:rsidP="008F579D">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538BB"/>
    <w:multiLevelType w:val="multilevel"/>
    <w:tmpl w:val="3ED6F8FA"/>
    <w:lvl w:ilvl="0">
      <w:start w:val="11"/>
      <w:numFmt w:val="decimal"/>
      <w:lvlText w:val="%1."/>
      <w:lvlJc w:val="left"/>
      <w:pPr>
        <w:ind w:left="-220" w:hanging="500"/>
      </w:pPr>
      <w:rPr>
        <w:rFonts w:cs="Times New Roman" w:hint="default"/>
      </w:rPr>
    </w:lvl>
    <w:lvl w:ilvl="1">
      <w:start w:val="1"/>
      <w:numFmt w:val="decimal"/>
      <w:lvlText w:val="%1.%2."/>
      <w:lvlJc w:val="left"/>
      <w:pPr>
        <w:ind w:left="0" w:hanging="720"/>
      </w:pPr>
      <w:rPr>
        <w:rFonts w:cs="Times New Roman" w:hint="default"/>
        <w:b/>
        <w:color w:val="000000" w:themeColor="text1"/>
      </w:rPr>
    </w:lvl>
    <w:lvl w:ilvl="2">
      <w:start w:val="1"/>
      <w:numFmt w:val="decimal"/>
      <w:lvlText w:val="%1.%2.%3."/>
      <w:lvlJc w:val="left"/>
      <w:pPr>
        <w:ind w:left="0" w:hanging="720"/>
      </w:pPr>
      <w:rPr>
        <w:rFonts w:cs="Times New Roman" w:hint="default"/>
      </w:rPr>
    </w:lvl>
    <w:lvl w:ilvl="3">
      <w:start w:val="1"/>
      <w:numFmt w:val="decimal"/>
      <w:lvlText w:val="%1.%2.%3.%4."/>
      <w:lvlJc w:val="left"/>
      <w:pPr>
        <w:ind w:left="360" w:hanging="1080"/>
      </w:pPr>
      <w:rPr>
        <w:rFonts w:cs="Times New Roman" w:hint="default"/>
      </w:rPr>
    </w:lvl>
    <w:lvl w:ilvl="4">
      <w:start w:val="1"/>
      <w:numFmt w:val="decimal"/>
      <w:lvlText w:val="%1.%2.%3.%4.%5."/>
      <w:lvlJc w:val="left"/>
      <w:pPr>
        <w:ind w:left="360" w:hanging="1080"/>
      </w:pPr>
      <w:rPr>
        <w:rFonts w:cs="Times New Roman" w:hint="default"/>
      </w:rPr>
    </w:lvl>
    <w:lvl w:ilvl="5">
      <w:start w:val="1"/>
      <w:numFmt w:val="decimal"/>
      <w:lvlText w:val="%1.%2.%3.%4.%5.%6."/>
      <w:lvlJc w:val="left"/>
      <w:pPr>
        <w:ind w:left="720" w:hanging="1440"/>
      </w:pPr>
      <w:rPr>
        <w:rFonts w:cs="Times New Roman" w:hint="default"/>
      </w:rPr>
    </w:lvl>
    <w:lvl w:ilvl="6">
      <w:start w:val="1"/>
      <w:numFmt w:val="decimal"/>
      <w:lvlText w:val="%1.%2.%3.%4.%5.%6.%7."/>
      <w:lvlJc w:val="left"/>
      <w:pPr>
        <w:ind w:left="720" w:hanging="1440"/>
      </w:pPr>
      <w:rPr>
        <w:rFonts w:cs="Times New Roman" w:hint="default"/>
      </w:rPr>
    </w:lvl>
    <w:lvl w:ilvl="7">
      <w:start w:val="1"/>
      <w:numFmt w:val="decimal"/>
      <w:lvlText w:val="%1.%2.%3.%4.%5.%6.%7.%8."/>
      <w:lvlJc w:val="left"/>
      <w:pPr>
        <w:ind w:left="1080" w:hanging="1800"/>
      </w:pPr>
      <w:rPr>
        <w:rFonts w:cs="Times New Roman" w:hint="default"/>
      </w:rPr>
    </w:lvl>
    <w:lvl w:ilvl="8">
      <w:start w:val="1"/>
      <w:numFmt w:val="decimal"/>
      <w:lvlText w:val="%1.%2.%3.%4.%5.%6.%7.%8.%9."/>
      <w:lvlJc w:val="left"/>
      <w:pPr>
        <w:ind w:left="1080" w:hanging="1800"/>
      </w:pPr>
      <w:rPr>
        <w:rFonts w:cs="Times New Roman" w:hint="default"/>
      </w:rPr>
    </w:lvl>
  </w:abstractNum>
  <w:abstractNum w:abstractNumId="1" w15:restartNumberingAfterBreak="0">
    <w:nsid w:val="02505309"/>
    <w:multiLevelType w:val="multilevel"/>
    <w:tmpl w:val="0B58905C"/>
    <w:lvl w:ilvl="0">
      <w:start w:val="13"/>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3296389"/>
    <w:multiLevelType w:val="multilevel"/>
    <w:tmpl w:val="EE1C6F0A"/>
    <w:lvl w:ilvl="0">
      <w:start w:val="23"/>
      <w:numFmt w:val="decimal"/>
      <w:lvlText w:val="%1"/>
      <w:lvlJc w:val="left"/>
      <w:pPr>
        <w:ind w:left="444" w:hanging="444"/>
      </w:pPr>
      <w:rPr>
        <w:rFonts w:hint="default"/>
      </w:rPr>
    </w:lvl>
    <w:lvl w:ilvl="1">
      <w:start w:val="1"/>
      <w:numFmt w:val="decimal"/>
      <w:lvlText w:val="%1.%2"/>
      <w:lvlJc w:val="left"/>
      <w:pPr>
        <w:ind w:left="1164" w:hanging="444"/>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33A69A8"/>
    <w:multiLevelType w:val="multilevel"/>
    <w:tmpl w:val="B55624BE"/>
    <w:lvl w:ilvl="0">
      <w:start w:val="25"/>
      <w:numFmt w:val="decimal"/>
      <w:lvlText w:val="%1."/>
      <w:lvlJc w:val="left"/>
      <w:pPr>
        <w:ind w:left="500" w:hanging="500"/>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5" w15:restartNumberingAfterBreak="0">
    <w:nsid w:val="08D62A4A"/>
    <w:multiLevelType w:val="multilevel"/>
    <w:tmpl w:val="21BEBA28"/>
    <w:lvl w:ilvl="0">
      <w:start w:val="9"/>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0B5B53D1"/>
    <w:multiLevelType w:val="hybridMultilevel"/>
    <w:tmpl w:val="96BC3AD8"/>
    <w:lvl w:ilvl="0" w:tplc="417EEE2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BBD01ED"/>
    <w:multiLevelType w:val="hybridMultilevel"/>
    <w:tmpl w:val="31A62BAE"/>
    <w:lvl w:ilvl="0" w:tplc="67208E2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0F4D32E1"/>
    <w:multiLevelType w:val="hybridMultilevel"/>
    <w:tmpl w:val="2FF8B04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129231ED"/>
    <w:multiLevelType w:val="hybridMultilevel"/>
    <w:tmpl w:val="5F7A522A"/>
    <w:lvl w:ilvl="0" w:tplc="6824C732">
      <w:start w:val="1"/>
      <w:numFmt w:val="lowerLetter"/>
      <w:lvlText w:val="%1)"/>
      <w:lvlJc w:val="left"/>
      <w:pPr>
        <w:ind w:left="1353" w:hanging="360"/>
      </w:pPr>
      <w:rPr>
        <w:rFonts w:hint="default"/>
        <w:b w:val="0"/>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1" w15:restartNumberingAfterBreak="0">
    <w:nsid w:val="190516C4"/>
    <w:multiLevelType w:val="multilevel"/>
    <w:tmpl w:val="9DB0D752"/>
    <w:lvl w:ilvl="0">
      <w:start w:val="21"/>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9405B13"/>
    <w:multiLevelType w:val="hybridMultilevel"/>
    <w:tmpl w:val="2416BDA8"/>
    <w:lvl w:ilvl="0" w:tplc="8DDE1D8C">
      <w:start w:val="1"/>
      <w:numFmt w:val="lowerLetter"/>
      <w:lvlText w:val="%1)"/>
      <w:lvlJc w:val="left"/>
      <w:pPr>
        <w:ind w:left="1429" w:hanging="360"/>
      </w:pPr>
      <w:rPr>
        <w:rFonts w:asciiTheme="minorHAnsi" w:eastAsia="Times New Roman" w:hAnsiTheme="minorHAnsi" w:cs="Arial" w:hint="default"/>
        <w:sz w:val="22"/>
      </w:rPr>
    </w:lvl>
    <w:lvl w:ilvl="1" w:tplc="04150019" w:tentative="1">
      <w:start w:val="1"/>
      <w:numFmt w:val="lowerLetter"/>
      <w:lvlText w:val="%2."/>
      <w:lvlJc w:val="left"/>
      <w:pPr>
        <w:ind w:left="2149" w:hanging="360"/>
      </w:pPr>
      <w:rPr>
        <w:rFonts w:cs="Times New Roman"/>
      </w:rPr>
    </w:lvl>
    <w:lvl w:ilvl="2" w:tplc="424CAA5E">
      <w:start w:val="1"/>
      <w:numFmt w:val="lowerLetter"/>
      <w:lvlText w:val="%3)"/>
      <w:lvlJc w:val="left"/>
      <w:pPr>
        <w:ind w:left="1069" w:hanging="360"/>
      </w:pPr>
      <w:rPr>
        <w:rFonts w:ascii="Cambria" w:eastAsia="Times New Roman" w:hAnsi="Cambria" w:cs="Arial" w:hint="default"/>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1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1AC475A5"/>
    <w:multiLevelType w:val="hybridMultilevel"/>
    <w:tmpl w:val="248212AA"/>
    <w:lvl w:ilvl="0" w:tplc="14AA3E00">
      <w:start w:val="1"/>
      <w:numFmt w:val="lowerLetter"/>
      <w:lvlText w:val="%1)"/>
      <w:lvlJc w:val="left"/>
      <w:pPr>
        <w:ind w:left="1429" w:hanging="360"/>
      </w:pPr>
      <w:rPr>
        <w:rFonts w:ascii="Arial" w:eastAsia="Times New Roman" w:hAnsi="Arial" w:cs="Arial" w:hint="default"/>
      </w:rPr>
    </w:lvl>
    <w:lvl w:ilvl="1" w:tplc="04150019" w:tentative="1">
      <w:start w:val="1"/>
      <w:numFmt w:val="lowerLetter"/>
      <w:lvlText w:val="%2."/>
      <w:lvlJc w:val="left"/>
      <w:pPr>
        <w:ind w:left="2149" w:hanging="360"/>
      </w:pPr>
      <w:rPr>
        <w:rFonts w:cs="Times New Roman"/>
      </w:rPr>
    </w:lvl>
    <w:lvl w:ilvl="2" w:tplc="424CAA5E">
      <w:start w:val="1"/>
      <w:numFmt w:val="lowerLetter"/>
      <w:lvlText w:val="%3)"/>
      <w:lvlJc w:val="left"/>
      <w:pPr>
        <w:ind w:left="1069" w:hanging="360"/>
      </w:pPr>
      <w:rPr>
        <w:rFonts w:ascii="Cambria" w:eastAsia="Times New Roman" w:hAnsi="Cambria" w:cs="Arial" w:hint="default"/>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15" w15:restartNumberingAfterBreak="0">
    <w:nsid w:val="1C940EBB"/>
    <w:multiLevelType w:val="hybridMultilevel"/>
    <w:tmpl w:val="B1F6A02A"/>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6" w15:restartNumberingAfterBreak="0">
    <w:nsid w:val="1F2F753A"/>
    <w:multiLevelType w:val="multilevel"/>
    <w:tmpl w:val="4F945694"/>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01E5C55"/>
    <w:multiLevelType w:val="hybridMultilevel"/>
    <w:tmpl w:val="04406DF2"/>
    <w:lvl w:ilvl="0" w:tplc="04150017">
      <w:start w:val="1"/>
      <w:numFmt w:val="lowerLetter"/>
      <w:lvlText w:val="%1)"/>
      <w:lvlJc w:val="left"/>
      <w:pPr>
        <w:ind w:left="2421" w:hanging="360"/>
      </w:pPr>
    </w:lvl>
    <w:lvl w:ilvl="1" w:tplc="04150017">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18" w15:restartNumberingAfterBreak="0">
    <w:nsid w:val="245B689F"/>
    <w:multiLevelType w:val="hybridMultilevel"/>
    <w:tmpl w:val="C2A26376"/>
    <w:lvl w:ilvl="0" w:tplc="04150011">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CE1B4E"/>
    <w:multiLevelType w:val="multilevel"/>
    <w:tmpl w:val="C6D2EA12"/>
    <w:lvl w:ilvl="0">
      <w:start w:val="6"/>
      <w:numFmt w:val="decimal"/>
      <w:lvlText w:val="%1."/>
      <w:lvlJc w:val="left"/>
      <w:pPr>
        <w:ind w:left="380" w:hanging="380"/>
      </w:pPr>
      <w:rPr>
        <w:rFonts w:eastAsia="Cambria" w:cs="Cambria" w:hint="default"/>
        <w:color w:val="auto"/>
      </w:rPr>
    </w:lvl>
    <w:lvl w:ilvl="1">
      <w:start w:val="1"/>
      <w:numFmt w:val="decimal"/>
      <w:lvlText w:val="%1.%2."/>
      <w:lvlJc w:val="left"/>
      <w:pPr>
        <w:ind w:left="720" w:hanging="720"/>
      </w:pPr>
      <w:rPr>
        <w:rFonts w:eastAsia="Cambria" w:cs="Cambria" w:hint="default"/>
        <w:b/>
        <w:color w:val="auto"/>
      </w:rPr>
    </w:lvl>
    <w:lvl w:ilvl="2">
      <w:start w:val="1"/>
      <w:numFmt w:val="decimal"/>
      <w:lvlText w:val="%1.%2.%3."/>
      <w:lvlJc w:val="left"/>
      <w:pPr>
        <w:ind w:left="720" w:hanging="720"/>
      </w:pPr>
      <w:rPr>
        <w:rFonts w:eastAsia="Cambria" w:cs="Cambria" w:hint="default"/>
        <w:color w:val="auto"/>
      </w:rPr>
    </w:lvl>
    <w:lvl w:ilvl="3">
      <w:start w:val="1"/>
      <w:numFmt w:val="decimal"/>
      <w:lvlText w:val="%1.%2.%3.%4."/>
      <w:lvlJc w:val="left"/>
      <w:pPr>
        <w:ind w:left="1080" w:hanging="1080"/>
      </w:pPr>
      <w:rPr>
        <w:rFonts w:eastAsia="Cambria" w:cs="Cambria" w:hint="default"/>
        <w:color w:val="auto"/>
      </w:rPr>
    </w:lvl>
    <w:lvl w:ilvl="4">
      <w:start w:val="1"/>
      <w:numFmt w:val="decimal"/>
      <w:lvlText w:val="%1.%2.%3.%4.%5."/>
      <w:lvlJc w:val="left"/>
      <w:pPr>
        <w:ind w:left="1080" w:hanging="1080"/>
      </w:pPr>
      <w:rPr>
        <w:rFonts w:eastAsia="Cambria" w:cs="Cambria" w:hint="default"/>
        <w:color w:val="auto"/>
      </w:rPr>
    </w:lvl>
    <w:lvl w:ilvl="5">
      <w:start w:val="1"/>
      <w:numFmt w:val="decimal"/>
      <w:lvlText w:val="%1.%2.%3.%4.%5.%6."/>
      <w:lvlJc w:val="left"/>
      <w:pPr>
        <w:ind w:left="1440" w:hanging="1440"/>
      </w:pPr>
      <w:rPr>
        <w:rFonts w:eastAsia="Cambria" w:cs="Cambria" w:hint="default"/>
        <w:color w:val="auto"/>
      </w:rPr>
    </w:lvl>
    <w:lvl w:ilvl="6">
      <w:start w:val="1"/>
      <w:numFmt w:val="decimal"/>
      <w:lvlText w:val="%1.%2.%3.%4.%5.%6.%7."/>
      <w:lvlJc w:val="left"/>
      <w:pPr>
        <w:ind w:left="1440" w:hanging="1440"/>
      </w:pPr>
      <w:rPr>
        <w:rFonts w:eastAsia="Cambria" w:cs="Cambria" w:hint="default"/>
        <w:color w:val="auto"/>
      </w:rPr>
    </w:lvl>
    <w:lvl w:ilvl="7">
      <w:start w:val="1"/>
      <w:numFmt w:val="decimal"/>
      <w:lvlText w:val="%1.%2.%3.%4.%5.%6.%7.%8."/>
      <w:lvlJc w:val="left"/>
      <w:pPr>
        <w:ind w:left="1800" w:hanging="1800"/>
      </w:pPr>
      <w:rPr>
        <w:rFonts w:eastAsia="Cambria" w:cs="Cambria" w:hint="default"/>
        <w:color w:val="auto"/>
      </w:rPr>
    </w:lvl>
    <w:lvl w:ilvl="8">
      <w:start w:val="1"/>
      <w:numFmt w:val="decimal"/>
      <w:lvlText w:val="%1.%2.%3.%4.%5.%6.%7.%8.%9."/>
      <w:lvlJc w:val="left"/>
      <w:pPr>
        <w:ind w:left="1800" w:hanging="1800"/>
      </w:pPr>
      <w:rPr>
        <w:rFonts w:eastAsia="Cambria" w:cs="Cambria" w:hint="default"/>
        <w:color w:val="auto"/>
      </w:rPr>
    </w:lvl>
  </w:abstractNum>
  <w:abstractNum w:abstractNumId="20" w15:restartNumberingAfterBreak="0">
    <w:nsid w:val="25770F1C"/>
    <w:multiLevelType w:val="multilevel"/>
    <w:tmpl w:val="04D26616"/>
    <w:lvl w:ilvl="0">
      <w:start w:val="10"/>
      <w:numFmt w:val="decimal"/>
      <w:lvlText w:val="%1."/>
      <w:lvlJc w:val="left"/>
      <w:pPr>
        <w:ind w:left="495" w:hanging="495"/>
      </w:pPr>
      <w:rPr>
        <w:rFonts w:hint="default"/>
      </w:rPr>
    </w:lvl>
    <w:lvl w:ilvl="1">
      <w:start w:val="1"/>
      <w:numFmt w:val="decimal"/>
      <w:lvlText w:val="%1.%2."/>
      <w:lvlJc w:val="left"/>
      <w:pPr>
        <w:ind w:left="1004"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260C5903"/>
    <w:multiLevelType w:val="hybridMultilevel"/>
    <w:tmpl w:val="D4D813D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907"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2" w15:restartNumberingAfterBreak="0">
    <w:nsid w:val="26EC7107"/>
    <w:multiLevelType w:val="hybridMultilevel"/>
    <w:tmpl w:val="D568AA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9085614"/>
    <w:multiLevelType w:val="multilevel"/>
    <w:tmpl w:val="F482BB5C"/>
    <w:lvl w:ilvl="0">
      <w:start w:val="6"/>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43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6" w15:restartNumberingAfterBreak="0">
    <w:nsid w:val="2AB22DE3"/>
    <w:multiLevelType w:val="multilevel"/>
    <w:tmpl w:val="C6D2EA12"/>
    <w:lvl w:ilvl="0">
      <w:start w:val="6"/>
      <w:numFmt w:val="decimal"/>
      <w:lvlText w:val="%1."/>
      <w:lvlJc w:val="left"/>
      <w:pPr>
        <w:ind w:left="380" w:hanging="380"/>
      </w:pPr>
      <w:rPr>
        <w:rFonts w:eastAsia="Cambria" w:cs="Cambria" w:hint="default"/>
        <w:color w:val="auto"/>
      </w:rPr>
    </w:lvl>
    <w:lvl w:ilvl="1">
      <w:start w:val="1"/>
      <w:numFmt w:val="decimal"/>
      <w:lvlText w:val="%1.%2."/>
      <w:lvlJc w:val="left"/>
      <w:pPr>
        <w:ind w:left="720" w:hanging="720"/>
      </w:pPr>
      <w:rPr>
        <w:rFonts w:eastAsia="Cambria" w:cs="Cambria" w:hint="default"/>
        <w:b/>
        <w:color w:val="auto"/>
      </w:rPr>
    </w:lvl>
    <w:lvl w:ilvl="2">
      <w:start w:val="1"/>
      <w:numFmt w:val="decimal"/>
      <w:lvlText w:val="%1.%2.%3."/>
      <w:lvlJc w:val="left"/>
      <w:pPr>
        <w:ind w:left="720" w:hanging="720"/>
      </w:pPr>
      <w:rPr>
        <w:rFonts w:eastAsia="Cambria" w:cs="Cambria" w:hint="default"/>
        <w:color w:val="auto"/>
      </w:rPr>
    </w:lvl>
    <w:lvl w:ilvl="3">
      <w:start w:val="1"/>
      <w:numFmt w:val="decimal"/>
      <w:lvlText w:val="%1.%2.%3.%4."/>
      <w:lvlJc w:val="left"/>
      <w:pPr>
        <w:ind w:left="1080" w:hanging="1080"/>
      </w:pPr>
      <w:rPr>
        <w:rFonts w:eastAsia="Cambria" w:cs="Cambria" w:hint="default"/>
        <w:color w:val="auto"/>
      </w:rPr>
    </w:lvl>
    <w:lvl w:ilvl="4">
      <w:start w:val="1"/>
      <w:numFmt w:val="decimal"/>
      <w:lvlText w:val="%1.%2.%3.%4.%5."/>
      <w:lvlJc w:val="left"/>
      <w:pPr>
        <w:ind w:left="1080" w:hanging="1080"/>
      </w:pPr>
      <w:rPr>
        <w:rFonts w:eastAsia="Cambria" w:cs="Cambria" w:hint="default"/>
        <w:color w:val="auto"/>
      </w:rPr>
    </w:lvl>
    <w:lvl w:ilvl="5">
      <w:start w:val="1"/>
      <w:numFmt w:val="decimal"/>
      <w:lvlText w:val="%1.%2.%3.%4.%5.%6."/>
      <w:lvlJc w:val="left"/>
      <w:pPr>
        <w:ind w:left="1440" w:hanging="1440"/>
      </w:pPr>
      <w:rPr>
        <w:rFonts w:eastAsia="Cambria" w:cs="Cambria" w:hint="default"/>
        <w:color w:val="auto"/>
      </w:rPr>
    </w:lvl>
    <w:lvl w:ilvl="6">
      <w:start w:val="1"/>
      <w:numFmt w:val="decimal"/>
      <w:lvlText w:val="%1.%2.%3.%4.%5.%6.%7."/>
      <w:lvlJc w:val="left"/>
      <w:pPr>
        <w:ind w:left="1440" w:hanging="1440"/>
      </w:pPr>
      <w:rPr>
        <w:rFonts w:eastAsia="Cambria" w:cs="Cambria" w:hint="default"/>
        <w:color w:val="auto"/>
      </w:rPr>
    </w:lvl>
    <w:lvl w:ilvl="7">
      <w:start w:val="1"/>
      <w:numFmt w:val="decimal"/>
      <w:lvlText w:val="%1.%2.%3.%4.%5.%6.%7.%8."/>
      <w:lvlJc w:val="left"/>
      <w:pPr>
        <w:ind w:left="1800" w:hanging="1800"/>
      </w:pPr>
      <w:rPr>
        <w:rFonts w:eastAsia="Cambria" w:cs="Cambria" w:hint="default"/>
        <w:color w:val="auto"/>
      </w:rPr>
    </w:lvl>
    <w:lvl w:ilvl="8">
      <w:start w:val="1"/>
      <w:numFmt w:val="decimal"/>
      <w:lvlText w:val="%1.%2.%3.%4.%5.%6.%7.%8.%9."/>
      <w:lvlJc w:val="left"/>
      <w:pPr>
        <w:ind w:left="1800" w:hanging="1800"/>
      </w:pPr>
      <w:rPr>
        <w:rFonts w:eastAsia="Cambria" w:cs="Cambria" w:hint="default"/>
        <w:color w:val="auto"/>
      </w:rPr>
    </w:lvl>
  </w:abstractNum>
  <w:abstractNum w:abstractNumId="27" w15:restartNumberingAfterBreak="0">
    <w:nsid w:val="31AB1818"/>
    <w:multiLevelType w:val="multilevel"/>
    <w:tmpl w:val="53D0E906"/>
    <w:lvl w:ilvl="0">
      <w:start w:val="11"/>
      <w:numFmt w:val="decimal"/>
      <w:lvlText w:val="%1."/>
      <w:lvlJc w:val="left"/>
      <w:pPr>
        <w:ind w:left="500" w:hanging="500"/>
      </w:pPr>
      <w:rPr>
        <w:rFonts w:hint="default"/>
      </w:rPr>
    </w:lvl>
    <w:lvl w:ilvl="1">
      <w:start w:val="3"/>
      <w:numFmt w:val="decimal"/>
      <w:lvlText w:val="%1.%2."/>
      <w:lvlJc w:val="left"/>
      <w:pPr>
        <w:ind w:left="720" w:hanging="720"/>
      </w:pPr>
      <w:rPr>
        <w:rFonts w:hint="default"/>
        <w:b/>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9" w15:restartNumberingAfterBreak="0">
    <w:nsid w:val="35DD0B3B"/>
    <w:multiLevelType w:val="hybridMultilevel"/>
    <w:tmpl w:val="0AF6FB26"/>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9CC7FEF"/>
    <w:multiLevelType w:val="multilevel"/>
    <w:tmpl w:val="B54CC770"/>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1" w15:restartNumberingAfterBreak="0">
    <w:nsid w:val="3CDF0544"/>
    <w:multiLevelType w:val="multilevel"/>
    <w:tmpl w:val="DE700DBC"/>
    <w:lvl w:ilvl="0">
      <w:start w:val="4"/>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color w:val="auto"/>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15:restartNumberingAfterBreak="0">
    <w:nsid w:val="3F887D12"/>
    <w:multiLevelType w:val="hybridMultilevel"/>
    <w:tmpl w:val="BD82BCEC"/>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FD87391"/>
    <w:multiLevelType w:val="multilevel"/>
    <w:tmpl w:val="49DE3576"/>
    <w:lvl w:ilvl="0">
      <w:start w:val="4"/>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01945E4"/>
    <w:multiLevelType w:val="multilevel"/>
    <w:tmpl w:val="FB2C53F6"/>
    <w:lvl w:ilvl="0">
      <w:start w:val="15"/>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6" w15:restartNumberingAfterBreak="0">
    <w:nsid w:val="43EA3215"/>
    <w:multiLevelType w:val="hybridMultilevel"/>
    <w:tmpl w:val="74729CC8"/>
    <w:lvl w:ilvl="0" w:tplc="F5FE9C8A">
      <w:start w:val="1"/>
      <w:numFmt w:val="decimal"/>
      <w:lvlText w:val="%1)"/>
      <w:lvlJc w:val="left"/>
      <w:pPr>
        <w:ind w:left="1713" w:hanging="360"/>
      </w:pPr>
      <w:rPr>
        <w:rFonts w:ascii="Cambria" w:eastAsia="SimSun" w:hAnsi="Cambria" w:cs="Helvetica"/>
      </w:rPr>
    </w:lvl>
    <w:lvl w:ilvl="1" w:tplc="04150003">
      <w:start w:val="1"/>
      <w:numFmt w:val="bullet"/>
      <w:lvlText w:val="o"/>
      <w:lvlJc w:val="left"/>
      <w:pPr>
        <w:ind w:left="2433" w:hanging="360"/>
      </w:pPr>
      <w:rPr>
        <w:rFonts w:ascii="Courier New" w:hAnsi="Courier New" w:cs="Courier New" w:hint="default"/>
      </w:rPr>
    </w:lvl>
    <w:lvl w:ilvl="2" w:tplc="274AC2BA">
      <w:start w:val="1"/>
      <w:numFmt w:val="decimal"/>
      <w:lvlText w:val="%3."/>
      <w:lvlJc w:val="left"/>
      <w:pPr>
        <w:ind w:left="3373" w:hanging="580"/>
      </w:pPr>
      <w:rPr>
        <w:rFont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7" w15:restartNumberingAfterBreak="0">
    <w:nsid w:val="48634010"/>
    <w:multiLevelType w:val="multilevel"/>
    <w:tmpl w:val="4198D6C6"/>
    <w:styleLink w:val="WWNum66"/>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38" w15:restartNumberingAfterBreak="0">
    <w:nsid w:val="4D643BD5"/>
    <w:multiLevelType w:val="hybridMultilevel"/>
    <w:tmpl w:val="38A8D91C"/>
    <w:lvl w:ilvl="0" w:tplc="3BE2C49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9" w15:restartNumberingAfterBreak="0">
    <w:nsid w:val="4DFF7572"/>
    <w:multiLevelType w:val="hybridMultilevel"/>
    <w:tmpl w:val="5D445996"/>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0" w15:restartNumberingAfterBreak="0">
    <w:nsid w:val="4E6B2768"/>
    <w:multiLevelType w:val="hybridMultilevel"/>
    <w:tmpl w:val="44E2F33A"/>
    <w:lvl w:ilvl="0" w:tplc="8FC62A44">
      <w:start w:val="1"/>
      <w:numFmt w:val="decimal"/>
      <w:lvlText w:val="%1."/>
      <w:lvlJc w:val="left"/>
      <w:pPr>
        <w:ind w:left="1004" w:hanging="360"/>
      </w:pPr>
      <w:rPr>
        <w:rFonts w:ascii="Arial" w:eastAsia="Times New Roman" w:hAnsi="Arial" w:cs="Arial"/>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1" w15:restartNumberingAfterBreak="0">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2" w15:restartNumberingAfterBreak="0">
    <w:nsid w:val="55B2508D"/>
    <w:multiLevelType w:val="multilevel"/>
    <w:tmpl w:val="CE262B84"/>
    <w:lvl w:ilvl="0">
      <w:start w:val="17"/>
      <w:numFmt w:val="decimal"/>
      <w:lvlText w:val="%1"/>
      <w:lvlJc w:val="left"/>
      <w:pPr>
        <w:ind w:left="444" w:hanging="444"/>
      </w:pPr>
      <w:rPr>
        <w:rFonts w:hint="default"/>
      </w:rPr>
    </w:lvl>
    <w:lvl w:ilvl="1">
      <w:start w:val="1"/>
      <w:numFmt w:val="decimal"/>
      <w:lvlText w:val="%1.%2"/>
      <w:lvlJc w:val="left"/>
      <w:pPr>
        <w:ind w:left="444" w:hanging="444"/>
      </w:pPr>
      <w:rPr>
        <w:rFonts w:hint="default"/>
        <w:b/>
        <w:bCs/>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43" w15:restartNumberingAfterBreak="0">
    <w:nsid w:val="56320F25"/>
    <w:multiLevelType w:val="hybridMultilevel"/>
    <w:tmpl w:val="E3EA3354"/>
    <w:lvl w:ilvl="0" w:tplc="0415000F">
      <w:start w:val="1"/>
      <w:numFmt w:val="decimal"/>
      <w:lvlText w:val="%1."/>
      <w:lvlJc w:val="left"/>
      <w:pPr>
        <w:tabs>
          <w:tab w:val="num" w:pos="360"/>
        </w:tabs>
        <w:ind w:left="360" w:hanging="360"/>
      </w:pPr>
    </w:lvl>
    <w:lvl w:ilvl="1" w:tplc="7DA6DF92">
      <w:start w:val="1"/>
      <w:numFmt w:val="bullet"/>
      <w:lvlText w:val="-"/>
      <w:lvlJc w:val="left"/>
      <w:pPr>
        <w:tabs>
          <w:tab w:val="num" w:pos="1080"/>
        </w:tabs>
        <w:ind w:left="1080" w:hanging="360"/>
      </w:pPr>
      <w:rPr>
        <w:rFonts w:ascii="Times New Roman" w:eastAsia="Times New Roman" w:hAnsi="Times New Roman" w:cs="Times New Roman" w:hint="default"/>
      </w:rPr>
    </w:lvl>
    <w:lvl w:ilvl="2" w:tplc="0415000F">
      <w:start w:val="1"/>
      <w:numFmt w:val="decimal"/>
      <w:lvlText w:val="%3."/>
      <w:lvlJc w:val="left"/>
      <w:pPr>
        <w:tabs>
          <w:tab w:val="num" w:pos="1980"/>
        </w:tabs>
        <w:ind w:left="198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44" w15:restartNumberingAfterBreak="0">
    <w:nsid w:val="594D1B0B"/>
    <w:multiLevelType w:val="hybridMultilevel"/>
    <w:tmpl w:val="D27EAFB0"/>
    <w:lvl w:ilvl="0" w:tplc="74A68702">
      <w:start w:val="1"/>
      <w:numFmt w:val="decimal"/>
      <w:lvlText w:val="%1)"/>
      <w:lvlJc w:val="left"/>
      <w:pPr>
        <w:ind w:left="1080" w:hanging="360"/>
      </w:pPr>
      <w:rPr>
        <w:rFonts w:cs="Times New Roman"/>
        <w:b/>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5" w15:restartNumberingAfterBreak="0">
    <w:nsid w:val="5AA70930"/>
    <w:multiLevelType w:val="hybridMultilevel"/>
    <w:tmpl w:val="6534EE8A"/>
    <w:lvl w:ilvl="0" w:tplc="97DC5F60">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6" w15:restartNumberingAfterBreak="0">
    <w:nsid w:val="5CA55DEB"/>
    <w:multiLevelType w:val="multilevel"/>
    <w:tmpl w:val="FFC8614C"/>
    <w:lvl w:ilvl="0">
      <w:start w:val="18"/>
      <w:numFmt w:val="decimal"/>
      <w:lvlText w:val="%1."/>
      <w:lvlJc w:val="left"/>
      <w:pPr>
        <w:ind w:left="500" w:hanging="5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47"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9" w15:restartNumberingAfterBreak="0">
    <w:nsid w:val="5E3730AB"/>
    <w:multiLevelType w:val="multilevel"/>
    <w:tmpl w:val="00E6E8FE"/>
    <w:lvl w:ilvl="0">
      <w:start w:val="1"/>
      <w:numFmt w:val="decimal"/>
      <w:lvlText w:val="%1."/>
      <w:lvlJc w:val="left"/>
      <w:pPr>
        <w:ind w:left="360" w:hanging="360"/>
      </w:pPr>
      <w:rPr>
        <w:rFonts w:cs="Times New Roman" w:hint="default"/>
        <w:b/>
      </w:rPr>
    </w:lvl>
    <w:lvl w:ilvl="1">
      <w:start w:val="1"/>
      <w:numFmt w:val="decimal"/>
      <w:lvlText w:val="%1.%2."/>
      <w:lvlJc w:val="left"/>
      <w:pPr>
        <w:ind w:left="3835" w:hanging="432"/>
      </w:pPr>
      <w:rPr>
        <w:rFonts w:ascii="Cambria" w:hAnsi="Cambria" w:cs="Arial" w:hint="default"/>
        <w:b/>
        <w:i w:val="0"/>
        <w:color w:val="auto"/>
        <w:sz w:val="24"/>
        <w:szCs w:val="24"/>
      </w:rPr>
    </w:lvl>
    <w:lvl w:ilvl="2">
      <w:start w:val="1"/>
      <w:numFmt w:val="decimal"/>
      <w:lvlText w:val="%3)"/>
      <w:lvlJc w:val="left"/>
      <w:pPr>
        <w:ind w:left="2773" w:hanging="504"/>
      </w:pPr>
      <w:rPr>
        <w:rFonts w:ascii="Cambria" w:hAnsi="Cambria" w:cs="Arial"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50" w15:restartNumberingAfterBreak="0">
    <w:nsid w:val="5E66363E"/>
    <w:multiLevelType w:val="multilevel"/>
    <w:tmpl w:val="505C4E6A"/>
    <w:lvl w:ilvl="0">
      <w:start w:val="8"/>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5E937445"/>
    <w:multiLevelType w:val="hybridMultilevel"/>
    <w:tmpl w:val="A624491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1">
      <w:start w:val="1"/>
      <w:numFmt w:val="decimal"/>
      <w:lvlText w:val="%3)"/>
      <w:lvlJc w:val="left"/>
      <w:pPr>
        <w:ind w:left="2907"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F297694"/>
    <w:multiLevelType w:val="hybridMultilevel"/>
    <w:tmpl w:val="A684A442"/>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64FD0EE8"/>
    <w:multiLevelType w:val="hybridMultilevel"/>
    <w:tmpl w:val="0DB08EAE"/>
    <w:lvl w:ilvl="0" w:tplc="04150017">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4"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55" w15:restartNumberingAfterBreak="0">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444"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6C540F82"/>
    <w:multiLevelType w:val="hybridMultilevel"/>
    <w:tmpl w:val="FC9A2A6C"/>
    <w:lvl w:ilvl="0" w:tplc="88C67D6C">
      <w:start w:val="1"/>
      <w:numFmt w:val="decimal"/>
      <w:lvlText w:val="%1)"/>
      <w:lvlJc w:val="left"/>
      <w:pPr>
        <w:ind w:left="4046" w:hanging="360"/>
      </w:pPr>
      <w:rPr>
        <w:rFonts w:cs="Times New Roman"/>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themeColor="text1"/>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57" w15:restartNumberingAfterBreak="0">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58" w15:restartNumberingAfterBreak="0">
    <w:nsid w:val="6C6E114A"/>
    <w:multiLevelType w:val="hybridMultilevel"/>
    <w:tmpl w:val="FF3EB3D6"/>
    <w:lvl w:ilvl="0" w:tplc="BF001AF2">
      <w:start w:val="1"/>
      <w:numFmt w:val="decimal"/>
      <w:lvlText w:val="%1)"/>
      <w:lvlJc w:val="left"/>
      <w:pPr>
        <w:ind w:left="786" w:hanging="360"/>
      </w:pPr>
      <w:rPr>
        <w:rFonts w:hint="default"/>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60" w15:restartNumberingAfterBreak="0">
    <w:nsid w:val="74B21E65"/>
    <w:multiLevelType w:val="hybridMultilevel"/>
    <w:tmpl w:val="A86CCDCC"/>
    <w:lvl w:ilvl="0" w:tplc="04150011">
      <w:start w:val="1"/>
      <w:numFmt w:val="decimal"/>
      <w:lvlText w:val="%1)"/>
      <w:lvlJc w:val="left"/>
      <w:pPr>
        <w:ind w:left="1854" w:hanging="360"/>
      </w:pPr>
    </w:lvl>
    <w:lvl w:ilvl="1" w:tplc="C546B026">
      <w:start w:val="1"/>
      <w:numFmt w:val="lowerLetter"/>
      <w:lvlText w:val="%2)"/>
      <w:lvlJc w:val="left"/>
      <w:pPr>
        <w:ind w:left="2774" w:hanging="560"/>
      </w:pPr>
      <w:rPr>
        <w:rFonts w:hint="default"/>
      </w:r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61" w15:restartNumberingAfterBreak="0">
    <w:nsid w:val="7AED3C1C"/>
    <w:multiLevelType w:val="multilevel"/>
    <w:tmpl w:val="87E4D464"/>
    <w:lvl w:ilvl="0">
      <w:start w:val="7"/>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2"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63" w15:restartNumberingAfterBreak="0">
    <w:nsid w:val="7DC07B1B"/>
    <w:multiLevelType w:val="multilevel"/>
    <w:tmpl w:val="4B72CDCC"/>
    <w:lvl w:ilvl="0">
      <w:start w:val="8"/>
      <w:numFmt w:val="decimal"/>
      <w:lvlText w:val="%1."/>
      <w:lvlJc w:val="left"/>
      <w:pPr>
        <w:ind w:left="400" w:hanging="40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64" w15:restartNumberingAfterBreak="0">
    <w:nsid w:val="7EE576DF"/>
    <w:multiLevelType w:val="multilevel"/>
    <w:tmpl w:val="E9946FBE"/>
    <w:lvl w:ilvl="0">
      <w:start w:val="11"/>
      <w:numFmt w:val="decimal"/>
      <w:lvlText w:val="%1."/>
      <w:lvlJc w:val="left"/>
      <w:pPr>
        <w:ind w:left="500" w:hanging="500"/>
      </w:pPr>
      <w:rPr>
        <w:rFonts w:hint="default"/>
        <w:color w:val="auto"/>
      </w:rPr>
    </w:lvl>
    <w:lvl w:ilvl="1">
      <w:start w:val="1"/>
      <w:numFmt w:val="decimal"/>
      <w:lvlText w:val="%1.%2."/>
      <w:lvlJc w:val="left"/>
      <w:pPr>
        <w:ind w:left="1440" w:hanging="720"/>
      </w:pPr>
      <w:rPr>
        <w:rFonts w:hint="default"/>
        <w:b/>
        <w:bCs/>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num w:numId="1" w16cid:durableId="1829396376">
    <w:abstractNumId w:val="49"/>
  </w:num>
  <w:num w:numId="2" w16cid:durableId="1814983521">
    <w:abstractNumId w:val="35"/>
  </w:num>
  <w:num w:numId="3" w16cid:durableId="789906825">
    <w:abstractNumId w:val="9"/>
  </w:num>
  <w:num w:numId="4" w16cid:durableId="123501333">
    <w:abstractNumId w:val="4"/>
  </w:num>
  <w:num w:numId="5" w16cid:durableId="1137722158">
    <w:abstractNumId w:val="62"/>
  </w:num>
  <w:num w:numId="6" w16cid:durableId="1527329983">
    <w:abstractNumId w:val="56"/>
  </w:num>
  <w:num w:numId="7" w16cid:durableId="642587326">
    <w:abstractNumId w:val="57"/>
  </w:num>
  <w:num w:numId="8" w16cid:durableId="1774857106">
    <w:abstractNumId w:val="59"/>
  </w:num>
  <w:num w:numId="9" w16cid:durableId="787772004">
    <w:abstractNumId w:val="54"/>
  </w:num>
  <w:num w:numId="10" w16cid:durableId="117648036">
    <w:abstractNumId w:val="53"/>
  </w:num>
  <w:num w:numId="11" w16cid:durableId="936837136">
    <w:abstractNumId w:val="38"/>
  </w:num>
  <w:num w:numId="12" w16cid:durableId="1206604176">
    <w:abstractNumId w:val="23"/>
  </w:num>
  <w:num w:numId="13" w16cid:durableId="778332375">
    <w:abstractNumId w:val="63"/>
  </w:num>
  <w:num w:numId="14" w16cid:durableId="233006360">
    <w:abstractNumId w:val="5"/>
  </w:num>
  <w:num w:numId="15" w16cid:durableId="1115369430">
    <w:abstractNumId w:val="0"/>
  </w:num>
  <w:num w:numId="16" w16cid:durableId="503513914">
    <w:abstractNumId w:val="41"/>
  </w:num>
  <w:num w:numId="17" w16cid:durableId="1121804850">
    <w:abstractNumId w:val="1"/>
  </w:num>
  <w:num w:numId="18" w16cid:durableId="1875382884">
    <w:abstractNumId w:val="20"/>
  </w:num>
  <w:num w:numId="19" w16cid:durableId="1975137257">
    <w:abstractNumId w:val="24"/>
  </w:num>
  <w:num w:numId="20" w16cid:durableId="774978744">
    <w:abstractNumId w:val="34"/>
  </w:num>
  <w:num w:numId="21" w16cid:durableId="830373195">
    <w:abstractNumId w:val="47"/>
  </w:num>
  <w:num w:numId="22" w16cid:durableId="2003700031">
    <w:abstractNumId w:val="13"/>
  </w:num>
  <w:num w:numId="23" w16cid:durableId="1867134094">
    <w:abstractNumId w:val="28"/>
  </w:num>
  <w:num w:numId="24" w16cid:durableId="464591208">
    <w:abstractNumId w:val="58"/>
  </w:num>
  <w:num w:numId="25" w16cid:durableId="2090996888">
    <w:abstractNumId w:val="18"/>
  </w:num>
  <w:num w:numId="26" w16cid:durableId="1388989876">
    <w:abstractNumId w:val="4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6838820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49331379">
    <w:abstractNumId w:val="6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4571925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1415017">
    <w:abstractNumId w:val="6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0850496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40870477">
    <w:abstractNumId w:val="27"/>
  </w:num>
  <w:num w:numId="33" w16cid:durableId="814026873">
    <w:abstractNumId w:val="32"/>
  </w:num>
  <w:num w:numId="34" w16cid:durableId="558830572">
    <w:abstractNumId w:val="29"/>
  </w:num>
  <w:num w:numId="35" w16cid:durableId="2043355937">
    <w:abstractNumId w:val="31"/>
  </w:num>
  <w:num w:numId="36" w16cid:durableId="115419077">
    <w:abstractNumId w:val="37"/>
  </w:num>
  <w:num w:numId="37" w16cid:durableId="1845125221">
    <w:abstractNumId w:val="36"/>
  </w:num>
  <w:num w:numId="38" w16cid:durableId="1736733992">
    <w:abstractNumId w:val="33"/>
  </w:num>
  <w:num w:numId="39" w16cid:durableId="1601797041">
    <w:abstractNumId w:val="26"/>
  </w:num>
  <w:num w:numId="40" w16cid:durableId="533888179">
    <w:abstractNumId w:val="45"/>
  </w:num>
  <w:num w:numId="41" w16cid:durableId="1374504150">
    <w:abstractNumId w:val="10"/>
  </w:num>
  <w:num w:numId="42" w16cid:durableId="123356958">
    <w:abstractNumId w:val="48"/>
  </w:num>
  <w:num w:numId="43" w16cid:durableId="1520774398">
    <w:abstractNumId w:val="42"/>
  </w:num>
  <w:num w:numId="44" w16cid:durableId="971521363">
    <w:abstractNumId w:val="16"/>
  </w:num>
  <w:num w:numId="45" w16cid:durableId="910769288">
    <w:abstractNumId w:val="55"/>
  </w:num>
  <w:num w:numId="46" w16cid:durableId="883174372">
    <w:abstractNumId w:val="11"/>
  </w:num>
  <w:num w:numId="47" w16cid:durableId="389614240">
    <w:abstractNumId w:val="2"/>
  </w:num>
  <w:num w:numId="48" w16cid:durableId="388307498">
    <w:abstractNumId w:val="21"/>
  </w:num>
  <w:num w:numId="49" w16cid:durableId="1791241781">
    <w:abstractNumId w:val="60"/>
  </w:num>
  <w:num w:numId="50" w16cid:durableId="686177306">
    <w:abstractNumId w:val="17"/>
  </w:num>
  <w:num w:numId="51" w16cid:durableId="2047296127">
    <w:abstractNumId w:val="15"/>
  </w:num>
  <w:num w:numId="52" w16cid:durableId="673802550">
    <w:abstractNumId w:val="39"/>
  </w:num>
  <w:num w:numId="53" w16cid:durableId="873272535">
    <w:abstractNumId w:val="8"/>
  </w:num>
  <w:num w:numId="54" w16cid:durableId="1780444302">
    <w:abstractNumId w:val="25"/>
  </w:num>
  <w:num w:numId="55" w16cid:durableId="170997917">
    <w:abstractNumId w:val="7"/>
  </w:num>
  <w:num w:numId="56" w16cid:durableId="956640513">
    <w:abstractNumId w:val="46"/>
  </w:num>
  <w:num w:numId="57" w16cid:durableId="1673028617">
    <w:abstractNumId w:val="3"/>
  </w:num>
  <w:num w:numId="58" w16cid:durableId="70196422">
    <w:abstractNumId w:val="6"/>
  </w:num>
  <w:num w:numId="59" w16cid:durableId="1521624768">
    <w:abstractNumId w:val="44"/>
  </w:num>
  <w:num w:numId="60" w16cid:durableId="555356280">
    <w:abstractNumId w:val="40"/>
  </w:num>
  <w:num w:numId="61" w16cid:durableId="264389306">
    <w:abstractNumId w:val="51"/>
  </w:num>
  <w:num w:numId="62" w16cid:durableId="1754469427">
    <w:abstractNumId w:val="4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219434713">
    <w:abstractNumId w:val="50"/>
  </w:num>
  <w:num w:numId="64" w16cid:durableId="1613047950">
    <w:abstractNumId w:val="19"/>
  </w:num>
  <w:num w:numId="65" w16cid:durableId="847334480">
    <w:abstractNumId w:val="64"/>
  </w:num>
  <w:num w:numId="66" w16cid:durableId="1473868548">
    <w:abstractNumId w:val="12"/>
  </w:num>
  <w:num w:numId="67" w16cid:durableId="1793745003">
    <w:abstractNumId w:val="30"/>
  </w:num>
  <w:numIdMacAtCleanup w:val="5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ernadeta Nocuń">
    <w15:presenceInfo w15:providerId="AD" w15:userId="S-1-5-21-319179720-2831228048-1688459248-26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9"/>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1203"/>
    <w:rsid w:val="00001063"/>
    <w:rsid w:val="000020EC"/>
    <w:rsid w:val="00003D4E"/>
    <w:rsid w:val="00004C0C"/>
    <w:rsid w:val="0000536E"/>
    <w:rsid w:val="00006522"/>
    <w:rsid w:val="00006CFD"/>
    <w:rsid w:val="00007ED0"/>
    <w:rsid w:val="0001078C"/>
    <w:rsid w:val="00010EE1"/>
    <w:rsid w:val="0001154E"/>
    <w:rsid w:val="00011F27"/>
    <w:rsid w:val="00013887"/>
    <w:rsid w:val="00013A6C"/>
    <w:rsid w:val="00013FC0"/>
    <w:rsid w:val="0001434F"/>
    <w:rsid w:val="00015284"/>
    <w:rsid w:val="00015C4B"/>
    <w:rsid w:val="0001669D"/>
    <w:rsid w:val="00016924"/>
    <w:rsid w:val="0002090A"/>
    <w:rsid w:val="00021523"/>
    <w:rsid w:val="00022109"/>
    <w:rsid w:val="0002282B"/>
    <w:rsid w:val="00023085"/>
    <w:rsid w:val="00023E60"/>
    <w:rsid w:val="0002415B"/>
    <w:rsid w:val="00024CCF"/>
    <w:rsid w:val="00024F66"/>
    <w:rsid w:val="00030F46"/>
    <w:rsid w:val="00033493"/>
    <w:rsid w:val="000335E7"/>
    <w:rsid w:val="00034207"/>
    <w:rsid w:val="000345CB"/>
    <w:rsid w:val="00034691"/>
    <w:rsid w:val="000347B5"/>
    <w:rsid w:val="000367B8"/>
    <w:rsid w:val="000405D0"/>
    <w:rsid w:val="0004152D"/>
    <w:rsid w:val="00041710"/>
    <w:rsid w:val="00041821"/>
    <w:rsid w:val="00042459"/>
    <w:rsid w:val="0004247C"/>
    <w:rsid w:val="00042AD1"/>
    <w:rsid w:val="000433DF"/>
    <w:rsid w:val="00043711"/>
    <w:rsid w:val="00043A6D"/>
    <w:rsid w:val="00043E66"/>
    <w:rsid w:val="000448FE"/>
    <w:rsid w:val="00046E0F"/>
    <w:rsid w:val="000471DF"/>
    <w:rsid w:val="00047790"/>
    <w:rsid w:val="00050543"/>
    <w:rsid w:val="00050991"/>
    <w:rsid w:val="00052486"/>
    <w:rsid w:val="00052812"/>
    <w:rsid w:val="0005378F"/>
    <w:rsid w:val="00053C84"/>
    <w:rsid w:val="00053E0E"/>
    <w:rsid w:val="00054615"/>
    <w:rsid w:val="000557E0"/>
    <w:rsid w:val="000558BE"/>
    <w:rsid w:val="0005682F"/>
    <w:rsid w:val="00056F72"/>
    <w:rsid w:val="00057406"/>
    <w:rsid w:val="00057796"/>
    <w:rsid w:val="00061BAD"/>
    <w:rsid w:val="00061BC7"/>
    <w:rsid w:val="000624CC"/>
    <w:rsid w:val="00062603"/>
    <w:rsid w:val="000626CC"/>
    <w:rsid w:val="00062FE2"/>
    <w:rsid w:val="00063A89"/>
    <w:rsid w:val="00063B67"/>
    <w:rsid w:val="00065759"/>
    <w:rsid w:val="00066A4A"/>
    <w:rsid w:val="00066C26"/>
    <w:rsid w:val="0007043E"/>
    <w:rsid w:val="0007221C"/>
    <w:rsid w:val="00072814"/>
    <w:rsid w:val="000742E3"/>
    <w:rsid w:val="000748F7"/>
    <w:rsid w:val="00074B54"/>
    <w:rsid w:val="0007511B"/>
    <w:rsid w:val="000771DC"/>
    <w:rsid w:val="00077C95"/>
    <w:rsid w:val="00077F3D"/>
    <w:rsid w:val="000817E2"/>
    <w:rsid w:val="000823DF"/>
    <w:rsid w:val="000826CD"/>
    <w:rsid w:val="00084F63"/>
    <w:rsid w:val="00084FE6"/>
    <w:rsid w:val="00085897"/>
    <w:rsid w:val="00086A67"/>
    <w:rsid w:val="00086FDA"/>
    <w:rsid w:val="0008785F"/>
    <w:rsid w:val="000879D1"/>
    <w:rsid w:val="000900C1"/>
    <w:rsid w:val="00090268"/>
    <w:rsid w:val="00090E28"/>
    <w:rsid w:val="0009135E"/>
    <w:rsid w:val="00091F8D"/>
    <w:rsid w:val="0009224D"/>
    <w:rsid w:val="000924B9"/>
    <w:rsid w:val="00094AC6"/>
    <w:rsid w:val="00094BFF"/>
    <w:rsid w:val="0009640C"/>
    <w:rsid w:val="0009695E"/>
    <w:rsid w:val="000976ED"/>
    <w:rsid w:val="000A0434"/>
    <w:rsid w:val="000A0D9D"/>
    <w:rsid w:val="000A118C"/>
    <w:rsid w:val="000A12A4"/>
    <w:rsid w:val="000A249F"/>
    <w:rsid w:val="000A2BBF"/>
    <w:rsid w:val="000A2D89"/>
    <w:rsid w:val="000A380E"/>
    <w:rsid w:val="000A4681"/>
    <w:rsid w:val="000A47E6"/>
    <w:rsid w:val="000A4845"/>
    <w:rsid w:val="000A4C6F"/>
    <w:rsid w:val="000A554D"/>
    <w:rsid w:val="000A5607"/>
    <w:rsid w:val="000A5E2F"/>
    <w:rsid w:val="000A5E41"/>
    <w:rsid w:val="000B16F3"/>
    <w:rsid w:val="000B222D"/>
    <w:rsid w:val="000B3E57"/>
    <w:rsid w:val="000B4084"/>
    <w:rsid w:val="000B4383"/>
    <w:rsid w:val="000B52FB"/>
    <w:rsid w:val="000B59CC"/>
    <w:rsid w:val="000B6958"/>
    <w:rsid w:val="000B6E32"/>
    <w:rsid w:val="000B76D0"/>
    <w:rsid w:val="000B7955"/>
    <w:rsid w:val="000C0949"/>
    <w:rsid w:val="000C0E09"/>
    <w:rsid w:val="000C0FAF"/>
    <w:rsid w:val="000C2EFD"/>
    <w:rsid w:val="000C3366"/>
    <w:rsid w:val="000C4D0C"/>
    <w:rsid w:val="000C56E4"/>
    <w:rsid w:val="000C751D"/>
    <w:rsid w:val="000D0E1D"/>
    <w:rsid w:val="000D11A6"/>
    <w:rsid w:val="000D2279"/>
    <w:rsid w:val="000D22C1"/>
    <w:rsid w:val="000D3118"/>
    <w:rsid w:val="000D37A6"/>
    <w:rsid w:val="000D6A1C"/>
    <w:rsid w:val="000D6B5E"/>
    <w:rsid w:val="000D7AEA"/>
    <w:rsid w:val="000E0FBD"/>
    <w:rsid w:val="000E13EA"/>
    <w:rsid w:val="000E221B"/>
    <w:rsid w:val="000E2893"/>
    <w:rsid w:val="000E35EC"/>
    <w:rsid w:val="000E4058"/>
    <w:rsid w:val="000E44FB"/>
    <w:rsid w:val="000E46E9"/>
    <w:rsid w:val="000E63A8"/>
    <w:rsid w:val="000E69A2"/>
    <w:rsid w:val="000E733D"/>
    <w:rsid w:val="000E7B5F"/>
    <w:rsid w:val="000E7DB0"/>
    <w:rsid w:val="000F0791"/>
    <w:rsid w:val="000F08D9"/>
    <w:rsid w:val="000F094C"/>
    <w:rsid w:val="000F0B7E"/>
    <w:rsid w:val="000F355C"/>
    <w:rsid w:val="000F3D1D"/>
    <w:rsid w:val="000F4211"/>
    <w:rsid w:val="000F5226"/>
    <w:rsid w:val="000F5F10"/>
    <w:rsid w:val="000F6647"/>
    <w:rsid w:val="000F6C76"/>
    <w:rsid w:val="00100D42"/>
    <w:rsid w:val="001013CA"/>
    <w:rsid w:val="00102C8F"/>
    <w:rsid w:val="0010337A"/>
    <w:rsid w:val="00103BA7"/>
    <w:rsid w:val="00104539"/>
    <w:rsid w:val="00104C02"/>
    <w:rsid w:val="00104EAC"/>
    <w:rsid w:val="00105533"/>
    <w:rsid w:val="0010741D"/>
    <w:rsid w:val="00107981"/>
    <w:rsid w:val="00110728"/>
    <w:rsid w:val="00110FB8"/>
    <w:rsid w:val="00112382"/>
    <w:rsid w:val="001145B5"/>
    <w:rsid w:val="00114C02"/>
    <w:rsid w:val="0011527E"/>
    <w:rsid w:val="00115576"/>
    <w:rsid w:val="00115DB2"/>
    <w:rsid w:val="00116AD5"/>
    <w:rsid w:val="00121099"/>
    <w:rsid w:val="00122543"/>
    <w:rsid w:val="00122A7E"/>
    <w:rsid w:val="00122BA5"/>
    <w:rsid w:val="00122FD5"/>
    <w:rsid w:val="0012448E"/>
    <w:rsid w:val="00125A4D"/>
    <w:rsid w:val="00125BC0"/>
    <w:rsid w:val="00125BD6"/>
    <w:rsid w:val="00126765"/>
    <w:rsid w:val="001275EE"/>
    <w:rsid w:val="001300B3"/>
    <w:rsid w:val="00130BA8"/>
    <w:rsid w:val="00131C95"/>
    <w:rsid w:val="00133C8C"/>
    <w:rsid w:val="00133D19"/>
    <w:rsid w:val="001341D5"/>
    <w:rsid w:val="001377D9"/>
    <w:rsid w:val="001378BC"/>
    <w:rsid w:val="00140A71"/>
    <w:rsid w:val="0014209D"/>
    <w:rsid w:val="00143282"/>
    <w:rsid w:val="0014392E"/>
    <w:rsid w:val="00143CE5"/>
    <w:rsid w:val="00144E74"/>
    <w:rsid w:val="00145C3D"/>
    <w:rsid w:val="001476A3"/>
    <w:rsid w:val="00147C3B"/>
    <w:rsid w:val="001506EA"/>
    <w:rsid w:val="00151A3A"/>
    <w:rsid w:val="001521B5"/>
    <w:rsid w:val="001527C7"/>
    <w:rsid w:val="00153D26"/>
    <w:rsid w:val="00154A5D"/>
    <w:rsid w:val="0015687D"/>
    <w:rsid w:val="001572F4"/>
    <w:rsid w:val="0016043D"/>
    <w:rsid w:val="00160FC7"/>
    <w:rsid w:val="001616A2"/>
    <w:rsid w:val="00161E97"/>
    <w:rsid w:val="0016204C"/>
    <w:rsid w:val="00163858"/>
    <w:rsid w:val="0016422B"/>
    <w:rsid w:val="00164463"/>
    <w:rsid w:val="001645DC"/>
    <w:rsid w:val="00165095"/>
    <w:rsid w:val="001651C5"/>
    <w:rsid w:val="0016602B"/>
    <w:rsid w:val="001660E7"/>
    <w:rsid w:val="00166123"/>
    <w:rsid w:val="00170288"/>
    <w:rsid w:val="00173F63"/>
    <w:rsid w:val="00174343"/>
    <w:rsid w:val="001745DC"/>
    <w:rsid w:val="00175162"/>
    <w:rsid w:val="001751B8"/>
    <w:rsid w:val="00175AD6"/>
    <w:rsid w:val="00176940"/>
    <w:rsid w:val="00176A36"/>
    <w:rsid w:val="00176E55"/>
    <w:rsid w:val="001772DA"/>
    <w:rsid w:val="00182BF8"/>
    <w:rsid w:val="00182D5C"/>
    <w:rsid w:val="001830C6"/>
    <w:rsid w:val="001837DA"/>
    <w:rsid w:val="001840EC"/>
    <w:rsid w:val="001845B8"/>
    <w:rsid w:val="00184A06"/>
    <w:rsid w:val="00184B07"/>
    <w:rsid w:val="001852C2"/>
    <w:rsid w:val="00187EDA"/>
    <w:rsid w:val="0019107B"/>
    <w:rsid w:val="0019116F"/>
    <w:rsid w:val="0019170A"/>
    <w:rsid w:val="0019180F"/>
    <w:rsid w:val="00192457"/>
    <w:rsid w:val="001934A4"/>
    <w:rsid w:val="001937B2"/>
    <w:rsid w:val="00193888"/>
    <w:rsid w:val="00193B5D"/>
    <w:rsid w:val="00194A55"/>
    <w:rsid w:val="00194E13"/>
    <w:rsid w:val="00194EC3"/>
    <w:rsid w:val="00195461"/>
    <w:rsid w:val="0019619B"/>
    <w:rsid w:val="001976B8"/>
    <w:rsid w:val="001A0CC5"/>
    <w:rsid w:val="001A135B"/>
    <w:rsid w:val="001A1888"/>
    <w:rsid w:val="001A198E"/>
    <w:rsid w:val="001A2505"/>
    <w:rsid w:val="001A3A6E"/>
    <w:rsid w:val="001A3D21"/>
    <w:rsid w:val="001A4788"/>
    <w:rsid w:val="001A5031"/>
    <w:rsid w:val="001A56F4"/>
    <w:rsid w:val="001B0595"/>
    <w:rsid w:val="001B2958"/>
    <w:rsid w:val="001B33E3"/>
    <w:rsid w:val="001B3DBD"/>
    <w:rsid w:val="001B764C"/>
    <w:rsid w:val="001B765D"/>
    <w:rsid w:val="001B797E"/>
    <w:rsid w:val="001B7FE5"/>
    <w:rsid w:val="001C09F4"/>
    <w:rsid w:val="001C201A"/>
    <w:rsid w:val="001C2A55"/>
    <w:rsid w:val="001C2EC4"/>
    <w:rsid w:val="001C3611"/>
    <w:rsid w:val="001C3C6E"/>
    <w:rsid w:val="001C49D7"/>
    <w:rsid w:val="001C4A6E"/>
    <w:rsid w:val="001C4D71"/>
    <w:rsid w:val="001C562C"/>
    <w:rsid w:val="001C5A00"/>
    <w:rsid w:val="001C64C9"/>
    <w:rsid w:val="001C704F"/>
    <w:rsid w:val="001C7624"/>
    <w:rsid w:val="001D08B6"/>
    <w:rsid w:val="001D0F34"/>
    <w:rsid w:val="001D14C9"/>
    <w:rsid w:val="001D19B7"/>
    <w:rsid w:val="001D22F5"/>
    <w:rsid w:val="001D2D18"/>
    <w:rsid w:val="001D5DB3"/>
    <w:rsid w:val="001D67DA"/>
    <w:rsid w:val="001D7F82"/>
    <w:rsid w:val="001E0717"/>
    <w:rsid w:val="001E199B"/>
    <w:rsid w:val="001E20F7"/>
    <w:rsid w:val="001E246D"/>
    <w:rsid w:val="001E2E8D"/>
    <w:rsid w:val="001E3842"/>
    <w:rsid w:val="001E389D"/>
    <w:rsid w:val="001E4431"/>
    <w:rsid w:val="001E5717"/>
    <w:rsid w:val="001E64A2"/>
    <w:rsid w:val="001E65B9"/>
    <w:rsid w:val="001E77FD"/>
    <w:rsid w:val="001F1033"/>
    <w:rsid w:val="001F16C4"/>
    <w:rsid w:val="001F222D"/>
    <w:rsid w:val="001F27EA"/>
    <w:rsid w:val="001F2BE2"/>
    <w:rsid w:val="001F584D"/>
    <w:rsid w:val="001F593B"/>
    <w:rsid w:val="001F5D0A"/>
    <w:rsid w:val="001F6C85"/>
    <w:rsid w:val="001F72A0"/>
    <w:rsid w:val="001F7937"/>
    <w:rsid w:val="001F79C9"/>
    <w:rsid w:val="00200424"/>
    <w:rsid w:val="0020089A"/>
    <w:rsid w:val="00201114"/>
    <w:rsid w:val="0020137F"/>
    <w:rsid w:val="002014AB"/>
    <w:rsid w:val="00201636"/>
    <w:rsid w:val="00202E8F"/>
    <w:rsid w:val="00204144"/>
    <w:rsid w:val="002049F1"/>
    <w:rsid w:val="00204C4B"/>
    <w:rsid w:val="00204F68"/>
    <w:rsid w:val="00205C64"/>
    <w:rsid w:val="002076EC"/>
    <w:rsid w:val="002100E8"/>
    <w:rsid w:val="00210123"/>
    <w:rsid w:val="00211C2B"/>
    <w:rsid w:val="002121C1"/>
    <w:rsid w:val="00212930"/>
    <w:rsid w:val="002152DC"/>
    <w:rsid w:val="0021555A"/>
    <w:rsid w:val="00215749"/>
    <w:rsid w:val="0021574B"/>
    <w:rsid w:val="0021699A"/>
    <w:rsid w:val="00216C86"/>
    <w:rsid w:val="00217339"/>
    <w:rsid w:val="002175D0"/>
    <w:rsid w:val="00220A8A"/>
    <w:rsid w:val="0022251C"/>
    <w:rsid w:val="00222758"/>
    <w:rsid w:val="00222B08"/>
    <w:rsid w:val="00222EE8"/>
    <w:rsid w:val="00223893"/>
    <w:rsid w:val="00223B86"/>
    <w:rsid w:val="002261A0"/>
    <w:rsid w:val="002275D2"/>
    <w:rsid w:val="002309DE"/>
    <w:rsid w:val="00230D08"/>
    <w:rsid w:val="00231C22"/>
    <w:rsid w:val="002323A3"/>
    <w:rsid w:val="0023290D"/>
    <w:rsid w:val="0023336F"/>
    <w:rsid w:val="00233552"/>
    <w:rsid w:val="00233BC8"/>
    <w:rsid w:val="0023656F"/>
    <w:rsid w:val="00236881"/>
    <w:rsid w:val="00236FE2"/>
    <w:rsid w:val="00241442"/>
    <w:rsid w:val="0024228A"/>
    <w:rsid w:val="00242662"/>
    <w:rsid w:val="002426E2"/>
    <w:rsid w:val="00243904"/>
    <w:rsid w:val="00243930"/>
    <w:rsid w:val="00243DFC"/>
    <w:rsid w:val="00244AFC"/>
    <w:rsid w:val="00244F58"/>
    <w:rsid w:val="00246791"/>
    <w:rsid w:val="00246CE7"/>
    <w:rsid w:val="00246E0B"/>
    <w:rsid w:val="00247A6A"/>
    <w:rsid w:val="00247BE4"/>
    <w:rsid w:val="00247C36"/>
    <w:rsid w:val="002517E2"/>
    <w:rsid w:val="00251884"/>
    <w:rsid w:val="002518A9"/>
    <w:rsid w:val="00251FF6"/>
    <w:rsid w:val="00252B07"/>
    <w:rsid w:val="00253817"/>
    <w:rsid w:val="0025542C"/>
    <w:rsid w:val="0025576F"/>
    <w:rsid w:val="00257C5A"/>
    <w:rsid w:val="00257ECB"/>
    <w:rsid w:val="00260EBE"/>
    <w:rsid w:val="00261528"/>
    <w:rsid w:val="00261758"/>
    <w:rsid w:val="0026321A"/>
    <w:rsid w:val="00263E1E"/>
    <w:rsid w:val="00263EA6"/>
    <w:rsid w:val="00263F9D"/>
    <w:rsid w:val="00266637"/>
    <w:rsid w:val="00266BB3"/>
    <w:rsid w:val="00266C1C"/>
    <w:rsid w:val="002673B6"/>
    <w:rsid w:val="002706BB"/>
    <w:rsid w:val="00271C5A"/>
    <w:rsid w:val="002725FC"/>
    <w:rsid w:val="00272A55"/>
    <w:rsid w:val="00272DCC"/>
    <w:rsid w:val="00272F09"/>
    <w:rsid w:val="00273FB4"/>
    <w:rsid w:val="00273FBC"/>
    <w:rsid w:val="0027497F"/>
    <w:rsid w:val="00275567"/>
    <w:rsid w:val="002759BF"/>
    <w:rsid w:val="00275B22"/>
    <w:rsid w:val="002768F1"/>
    <w:rsid w:val="00276A13"/>
    <w:rsid w:val="00276DC7"/>
    <w:rsid w:val="00283F99"/>
    <w:rsid w:val="00284CDC"/>
    <w:rsid w:val="00284E90"/>
    <w:rsid w:val="00286127"/>
    <w:rsid w:val="00286D71"/>
    <w:rsid w:val="0028757E"/>
    <w:rsid w:val="00287CE8"/>
    <w:rsid w:val="00287D61"/>
    <w:rsid w:val="00287E0C"/>
    <w:rsid w:val="00290413"/>
    <w:rsid w:val="00290ADE"/>
    <w:rsid w:val="002910C6"/>
    <w:rsid w:val="002914C3"/>
    <w:rsid w:val="00291B56"/>
    <w:rsid w:val="00292400"/>
    <w:rsid w:val="002929D5"/>
    <w:rsid w:val="00293E99"/>
    <w:rsid w:val="00294766"/>
    <w:rsid w:val="00294F85"/>
    <w:rsid w:val="00295461"/>
    <w:rsid w:val="002970DC"/>
    <w:rsid w:val="00297961"/>
    <w:rsid w:val="00297E5B"/>
    <w:rsid w:val="002A0843"/>
    <w:rsid w:val="002A124B"/>
    <w:rsid w:val="002A2687"/>
    <w:rsid w:val="002A3A7E"/>
    <w:rsid w:val="002A3E58"/>
    <w:rsid w:val="002A4E11"/>
    <w:rsid w:val="002A5C57"/>
    <w:rsid w:val="002A5EAE"/>
    <w:rsid w:val="002A699D"/>
    <w:rsid w:val="002A6D1B"/>
    <w:rsid w:val="002A7B60"/>
    <w:rsid w:val="002B29AE"/>
    <w:rsid w:val="002B3DE2"/>
    <w:rsid w:val="002B431E"/>
    <w:rsid w:val="002B43E8"/>
    <w:rsid w:val="002B5B76"/>
    <w:rsid w:val="002B5ED1"/>
    <w:rsid w:val="002B6FCC"/>
    <w:rsid w:val="002B726E"/>
    <w:rsid w:val="002B7294"/>
    <w:rsid w:val="002B7BCF"/>
    <w:rsid w:val="002C04AE"/>
    <w:rsid w:val="002C23A8"/>
    <w:rsid w:val="002C2B3F"/>
    <w:rsid w:val="002C300E"/>
    <w:rsid w:val="002C355E"/>
    <w:rsid w:val="002C3C4B"/>
    <w:rsid w:val="002C3C5B"/>
    <w:rsid w:val="002C43EE"/>
    <w:rsid w:val="002C48FF"/>
    <w:rsid w:val="002C5373"/>
    <w:rsid w:val="002C5408"/>
    <w:rsid w:val="002C74A9"/>
    <w:rsid w:val="002C76A0"/>
    <w:rsid w:val="002C7CFF"/>
    <w:rsid w:val="002C7F8F"/>
    <w:rsid w:val="002D0127"/>
    <w:rsid w:val="002D2F22"/>
    <w:rsid w:val="002D3445"/>
    <w:rsid w:val="002D5DA1"/>
    <w:rsid w:val="002D7004"/>
    <w:rsid w:val="002D7593"/>
    <w:rsid w:val="002E07DC"/>
    <w:rsid w:val="002E0C50"/>
    <w:rsid w:val="002E14F3"/>
    <w:rsid w:val="002E152D"/>
    <w:rsid w:val="002E2868"/>
    <w:rsid w:val="002E48F4"/>
    <w:rsid w:val="002E498B"/>
    <w:rsid w:val="002E4DBC"/>
    <w:rsid w:val="002E56D8"/>
    <w:rsid w:val="002E60D8"/>
    <w:rsid w:val="002E6842"/>
    <w:rsid w:val="002E7ED1"/>
    <w:rsid w:val="002F0387"/>
    <w:rsid w:val="002F0909"/>
    <w:rsid w:val="002F1DCA"/>
    <w:rsid w:val="002F1E50"/>
    <w:rsid w:val="002F2967"/>
    <w:rsid w:val="002F3892"/>
    <w:rsid w:val="002F523F"/>
    <w:rsid w:val="002F61DD"/>
    <w:rsid w:val="002F6489"/>
    <w:rsid w:val="00300950"/>
    <w:rsid w:val="00300FFB"/>
    <w:rsid w:val="00301117"/>
    <w:rsid w:val="003020F9"/>
    <w:rsid w:val="00302212"/>
    <w:rsid w:val="003025B5"/>
    <w:rsid w:val="00302CCF"/>
    <w:rsid w:val="00302D23"/>
    <w:rsid w:val="00302D25"/>
    <w:rsid w:val="00302EB9"/>
    <w:rsid w:val="00305721"/>
    <w:rsid w:val="00306DC3"/>
    <w:rsid w:val="0030726C"/>
    <w:rsid w:val="003074FC"/>
    <w:rsid w:val="0030785E"/>
    <w:rsid w:val="003104C7"/>
    <w:rsid w:val="00310B45"/>
    <w:rsid w:val="00311036"/>
    <w:rsid w:val="003113CE"/>
    <w:rsid w:val="00311881"/>
    <w:rsid w:val="00311D0B"/>
    <w:rsid w:val="00311E33"/>
    <w:rsid w:val="003153FA"/>
    <w:rsid w:val="0031745F"/>
    <w:rsid w:val="003179BE"/>
    <w:rsid w:val="00317A54"/>
    <w:rsid w:val="00317B41"/>
    <w:rsid w:val="00317C01"/>
    <w:rsid w:val="0032584E"/>
    <w:rsid w:val="00326B65"/>
    <w:rsid w:val="00327336"/>
    <w:rsid w:val="0032741B"/>
    <w:rsid w:val="00330540"/>
    <w:rsid w:val="003338F8"/>
    <w:rsid w:val="00333EA8"/>
    <w:rsid w:val="00336025"/>
    <w:rsid w:val="0033611B"/>
    <w:rsid w:val="0033775C"/>
    <w:rsid w:val="003377CD"/>
    <w:rsid w:val="0034047D"/>
    <w:rsid w:val="00340888"/>
    <w:rsid w:val="003429C2"/>
    <w:rsid w:val="00342B46"/>
    <w:rsid w:val="0034455D"/>
    <w:rsid w:val="0034520F"/>
    <w:rsid w:val="003455D2"/>
    <w:rsid w:val="00346435"/>
    <w:rsid w:val="003466E3"/>
    <w:rsid w:val="003467E5"/>
    <w:rsid w:val="003469FC"/>
    <w:rsid w:val="003501EC"/>
    <w:rsid w:val="00351E9D"/>
    <w:rsid w:val="0035214F"/>
    <w:rsid w:val="00352BAD"/>
    <w:rsid w:val="00354C2D"/>
    <w:rsid w:val="00355355"/>
    <w:rsid w:val="003566A1"/>
    <w:rsid w:val="0035699A"/>
    <w:rsid w:val="0035750D"/>
    <w:rsid w:val="003605FA"/>
    <w:rsid w:val="0036076E"/>
    <w:rsid w:val="003612E4"/>
    <w:rsid w:val="00363A8F"/>
    <w:rsid w:val="00363FFC"/>
    <w:rsid w:val="003655D1"/>
    <w:rsid w:val="00370E0C"/>
    <w:rsid w:val="00371AD0"/>
    <w:rsid w:val="0037253D"/>
    <w:rsid w:val="0037291B"/>
    <w:rsid w:val="003730F4"/>
    <w:rsid w:val="00373157"/>
    <w:rsid w:val="00373385"/>
    <w:rsid w:val="0037376C"/>
    <w:rsid w:val="0037399B"/>
    <w:rsid w:val="00373C49"/>
    <w:rsid w:val="00380F59"/>
    <w:rsid w:val="00382997"/>
    <w:rsid w:val="00382FA4"/>
    <w:rsid w:val="00384A65"/>
    <w:rsid w:val="003854DA"/>
    <w:rsid w:val="00385647"/>
    <w:rsid w:val="003857DF"/>
    <w:rsid w:val="00386C37"/>
    <w:rsid w:val="00387E8E"/>
    <w:rsid w:val="00391FF7"/>
    <w:rsid w:val="00394958"/>
    <w:rsid w:val="00396D46"/>
    <w:rsid w:val="00396DE4"/>
    <w:rsid w:val="0039711B"/>
    <w:rsid w:val="00397FB0"/>
    <w:rsid w:val="003A13A1"/>
    <w:rsid w:val="003A13E1"/>
    <w:rsid w:val="003A1F7D"/>
    <w:rsid w:val="003A2186"/>
    <w:rsid w:val="003A24B8"/>
    <w:rsid w:val="003A29BE"/>
    <w:rsid w:val="003A307B"/>
    <w:rsid w:val="003A38AC"/>
    <w:rsid w:val="003A4012"/>
    <w:rsid w:val="003A44EE"/>
    <w:rsid w:val="003A4D4A"/>
    <w:rsid w:val="003A568B"/>
    <w:rsid w:val="003A7132"/>
    <w:rsid w:val="003B0193"/>
    <w:rsid w:val="003B07E9"/>
    <w:rsid w:val="003B0822"/>
    <w:rsid w:val="003B0B6A"/>
    <w:rsid w:val="003B0B9A"/>
    <w:rsid w:val="003B2109"/>
    <w:rsid w:val="003B24C5"/>
    <w:rsid w:val="003B3355"/>
    <w:rsid w:val="003B3BA4"/>
    <w:rsid w:val="003B435A"/>
    <w:rsid w:val="003B4746"/>
    <w:rsid w:val="003B4F63"/>
    <w:rsid w:val="003B5954"/>
    <w:rsid w:val="003B5FDA"/>
    <w:rsid w:val="003B6176"/>
    <w:rsid w:val="003B689F"/>
    <w:rsid w:val="003C00AE"/>
    <w:rsid w:val="003C02E5"/>
    <w:rsid w:val="003C11B8"/>
    <w:rsid w:val="003C2342"/>
    <w:rsid w:val="003C29F7"/>
    <w:rsid w:val="003C2A5B"/>
    <w:rsid w:val="003C3027"/>
    <w:rsid w:val="003C47AB"/>
    <w:rsid w:val="003C4A94"/>
    <w:rsid w:val="003C5456"/>
    <w:rsid w:val="003C5CD7"/>
    <w:rsid w:val="003C5D0F"/>
    <w:rsid w:val="003C5E31"/>
    <w:rsid w:val="003C649E"/>
    <w:rsid w:val="003C72EB"/>
    <w:rsid w:val="003C7669"/>
    <w:rsid w:val="003C7BFB"/>
    <w:rsid w:val="003D088A"/>
    <w:rsid w:val="003D15D6"/>
    <w:rsid w:val="003D1C48"/>
    <w:rsid w:val="003D1DD2"/>
    <w:rsid w:val="003D21AF"/>
    <w:rsid w:val="003D29D4"/>
    <w:rsid w:val="003D2C5B"/>
    <w:rsid w:val="003D2DD8"/>
    <w:rsid w:val="003D3870"/>
    <w:rsid w:val="003D4294"/>
    <w:rsid w:val="003D44C5"/>
    <w:rsid w:val="003D4F98"/>
    <w:rsid w:val="003D522D"/>
    <w:rsid w:val="003D60C1"/>
    <w:rsid w:val="003D7430"/>
    <w:rsid w:val="003D7C04"/>
    <w:rsid w:val="003E0259"/>
    <w:rsid w:val="003E05CF"/>
    <w:rsid w:val="003E2E7A"/>
    <w:rsid w:val="003E566D"/>
    <w:rsid w:val="003E70FE"/>
    <w:rsid w:val="003E7232"/>
    <w:rsid w:val="003F0963"/>
    <w:rsid w:val="003F0F5A"/>
    <w:rsid w:val="003F1B73"/>
    <w:rsid w:val="003F1FA2"/>
    <w:rsid w:val="003F2532"/>
    <w:rsid w:val="003F27C9"/>
    <w:rsid w:val="003F2F49"/>
    <w:rsid w:val="003F3727"/>
    <w:rsid w:val="003F3A3B"/>
    <w:rsid w:val="003F53F5"/>
    <w:rsid w:val="003F5FD7"/>
    <w:rsid w:val="003F679E"/>
    <w:rsid w:val="003F6A97"/>
    <w:rsid w:val="003F6F44"/>
    <w:rsid w:val="003F7A5D"/>
    <w:rsid w:val="00400598"/>
    <w:rsid w:val="00400FB9"/>
    <w:rsid w:val="00401B2F"/>
    <w:rsid w:val="00401E5F"/>
    <w:rsid w:val="00401E82"/>
    <w:rsid w:val="00402427"/>
    <w:rsid w:val="004028E8"/>
    <w:rsid w:val="00403C39"/>
    <w:rsid w:val="0040417B"/>
    <w:rsid w:val="00404756"/>
    <w:rsid w:val="00404B07"/>
    <w:rsid w:val="00404CB1"/>
    <w:rsid w:val="00405727"/>
    <w:rsid w:val="004113DA"/>
    <w:rsid w:val="00411462"/>
    <w:rsid w:val="00411B75"/>
    <w:rsid w:val="00411D61"/>
    <w:rsid w:val="00412293"/>
    <w:rsid w:val="0041453F"/>
    <w:rsid w:val="00415868"/>
    <w:rsid w:val="0041696C"/>
    <w:rsid w:val="00417BFE"/>
    <w:rsid w:val="0042009A"/>
    <w:rsid w:val="00420E02"/>
    <w:rsid w:val="00422C7F"/>
    <w:rsid w:val="00422E04"/>
    <w:rsid w:val="00422E6C"/>
    <w:rsid w:val="00423008"/>
    <w:rsid w:val="004243AE"/>
    <w:rsid w:val="00424D22"/>
    <w:rsid w:val="00425A73"/>
    <w:rsid w:val="00427C33"/>
    <w:rsid w:val="00430F97"/>
    <w:rsid w:val="00431C95"/>
    <w:rsid w:val="004324F3"/>
    <w:rsid w:val="00432D57"/>
    <w:rsid w:val="00433337"/>
    <w:rsid w:val="00433CA9"/>
    <w:rsid w:val="004357DE"/>
    <w:rsid w:val="00435C19"/>
    <w:rsid w:val="00435E9D"/>
    <w:rsid w:val="00436EEB"/>
    <w:rsid w:val="00437046"/>
    <w:rsid w:val="00440CE3"/>
    <w:rsid w:val="00443D38"/>
    <w:rsid w:val="00444663"/>
    <w:rsid w:val="00444DEA"/>
    <w:rsid w:val="00445D75"/>
    <w:rsid w:val="00447938"/>
    <w:rsid w:val="00450894"/>
    <w:rsid w:val="0045187B"/>
    <w:rsid w:val="00451E97"/>
    <w:rsid w:val="0045238D"/>
    <w:rsid w:val="004524C1"/>
    <w:rsid w:val="00452B0B"/>
    <w:rsid w:val="00454A31"/>
    <w:rsid w:val="00454BBC"/>
    <w:rsid w:val="00454E82"/>
    <w:rsid w:val="00454F4C"/>
    <w:rsid w:val="0045727E"/>
    <w:rsid w:val="00460CE2"/>
    <w:rsid w:val="00461BE5"/>
    <w:rsid w:val="00462181"/>
    <w:rsid w:val="0046223B"/>
    <w:rsid w:val="004625A4"/>
    <w:rsid w:val="00462DD3"/>
    <w:rsid w:val="0046318B"/>
    <w:rsid w:val="0046320E"/>
    <w:rsid w:val="004636A7"/>
    <w:rsid w:val="0046489A"/>
    <w:rsid w:val="004651D0"/>
    <w:rsid w:val="004658D4"/>
    <w:rsid w:val="00465B4C"/>
    <w:rsid w:val="00465E7D"/>
    <w:rsid w:val="0046682B"/>
    <w:rsid w:val="00466832"/>
    <w:rsid w:val="00467345"/>
    <w:rsid w:val="0046791F"/>
    <w:rsid w:val="00467FA9"/>
    <w:rsid w:val="00470482"/>
    <w:rsid w:val="004706B2"/>
    <w:rsid w:val="00471592"/>
    <w:rsid w:val="00472119"/>
    <w:rsid w:val="00474D7B"/>
    <w:rsid w:val="0047515F"/>
    <w:rsid w:val="00475B94"/>
    <w:rsid w:val="004767F3"/>
    <w:rsid w:val="00476A8A"/>
    <w:rsid w:val="00476BDE"/>
    <w:rsid w:val="0047717A"/>
    <w:rsid w:val="00477FE7"/>
    <w:rsid w:val="004801D0"/>
    <w:rsid w:val="00481081"/>
    <w:rsid w:val="00482AA6"/>
    <w:rsid w:val="0048350C"/>
    <w:rsid w:val="0048395A"/>
    <w:rsid w:val="0048410C"/>
    <w:rsid w:val="00484186"/>
    <w:rsid w:val="00484649"/>
    <w:rsid w:val="00484E6F"/>
    <w:rsid w:val="0048510B"/>
    <w:rsid w:val="0048592D"/>
    <w:rsid w:val="00485F2D"/>
    <w:rsid w:val="004865DC"/>
    <w:rsid w:val="00486CB9"/>
    <w:rsid w:val="00490522"/>
    <w:rsid w:val="00491769"/>
    <w:rsid w:val="00491F7A"/>
    <w:rsid w:val="00492199"/>
    <w:rsid w:val="004942E1"/>
    <w:rsid w:val="00494EAA"/>
    <w:rsid w:val="00495101"/>
    <w:rsid w:val="00495D57"/>
    <w:rsid w:val="0049654C"/>
    <w:rsid w:val="00496A2A"/>
    <w:rsid w:val="00496B0E"/>
    <w:rsid w:val="00496D4B"/>
    <w:rsid w:val="004A0C68"/>
    <w:rsid w:val="004A12D9"/>
    <w:rsid w:val="004A1C4A"/>
    <w:rsid w:val="004A2112"/>
    <w:rsid w:val="004A30E4"/>
    <w:rsid w:val="004A3452"/>
    <w:rsid w:val="004A3F2C"/>
    <w:rsid w:val="004A4504"/>
    <w:rsid w:val="004A4C1F"/>
    <w:rsid w:val="004A5223"/>
    <w:rsid w:val="004A58DE"/>
    <w:rsid w:val="004A7C53"/>
    <w:rsid w:val="004A7CF3"/>
    <w:rsid w:val="004B1890"/>
    <w:rsid w:val="004B1B03"/>
    <w:rsid w:val="004B2605"/>
    <w:rsid w:val="004B2664"/>
    <w:rsid w:val="004B2667"/>
    <w:rsid w:val="004B3B5C"/>
    <w:rsid w:val="004B4BC3"/>
    <w:rsid w:val="004B502B"/>
    <w:rsid w:val="004B51F0"/>
    <w:rsid w:val="004B6D42"/>
    <w:rsid w:val="004B73DF"/>
    <w:rsid w:val="004C0395"/>
    <w:rsid w:val="004C0C44"/>
    <w:rsid w:val="004C1103"/>
    <w:rsid w:val="004C1775"/>
    <w:rsid w:val="004C22BE"/>
    <w:rsid w:val="004C236B"/>
    <w:rsid w:val="004C2387"/>
    <w:rsid w:val="004C2EFC"/>
    <w:rsid w:val="004C4356"/>
    <w:rsid w:val="004C4A3B"/>
    <w:rsid w:val="004C4AF6"/>
    <w:rsid w:val="004C4EFF"/>
    <w:rsid w:val="004C5461"/>
    <w:rsid w:val="004C6AB7"/>
    <w:rsid w:val="004D0434"/>
    <w:rsid w:val="004D0FEF"/>
    <w:rsid w:val="004D1C18"/>
    <w:rsid w:val="004D2F42"/>
    <w:rsid w:val="004D30D1"/>
    <w:rsid w:val="004D3201"/>
    <w:rsid w:val="004D5ADD"/>
    <w:rsid w:val="004D6707"/>
    <w:rsid w:val="004D68C3"/>
    <w:rsid w:val="004D7D72"/>
    <w:rsid w:val="004D7F26"/>
    <w:rsid w:val="004E0318"/>
    <w:rsid w:val="004E08B9"/>
    <w:rsid w:val="004E0B89"/>
    <w:rsid w:val="004E168E"/>
    <w:rsid w:val="004E2A77"/>
    <w:rsid w:val="004E59DD"/>
    <w:rsid w:val="004E6CBD"/>
    <w:rsid w:val="004E6EEF"/>
    <w:rsid w:val="004F27D4"/>
    <w:rsid w:val="004F35FA"/>
    <w:rsid w:val="004F3AC3"/>
    <w:rsid w:val="004F3F35"/>
    <w:rsid w:val="004F4319"/>
    <w:rsid w:val="004F59DF"/>
    <w:rsid w:val="004F7183"/>
    <w:rsid w:val="004F7800"/>
    <w:rsid w:val="004F7871"/>
    <w:rsid w:val="0050059E"/>
    <w:rsid w:val="00500CF6"/>
    <w:rsid w:val="00504A33"/>
    <w:rsid w:val="00505199"/>
    <w:rsid w:val="005052D9"/>
    <w:rsid w:val="005056EE"/>
    <w:rsid w:val="00505D02"/>
    <w:rsid w:val="00506D85"/>
    <w:rsid w:val="00507C91"/>
    <w:rsid w:val="00507F6F"/>
    <w:rsid w:val="00512B7B"/>
    <w:rsid w:val="005162F5"/>
    <w:rsid w:val="00517896"/>
    <w:rsid w:val="00517AE7"/>
    <w:rsid w:val="00520A18"/>
    <w:rsid w:val="005223C3"/>
    <w:rsid w:val="00522EEF"/>
    <w:rsid w:val="00522FD7"/>
    <w:rsid w:val="00525681"/>
    <w:rsid w:val="00526D11"/>
    <w:rsid w:val="005270DA"/>
    <w:rsid w:val="00527CD2"/>
    <w:rsid w:val="00527E8A"/>
    <w:rsid w:val="00532854"/>
    <w:rsid w:val="00532D12"/>
    <w:rsid w:val="005340E8"/>
    <w:rsid w:val="0053450F"/>
    <w:rsid w:val="005345B9"/>
    <w:rsid w:val="00534BDE"/>
    <w:rsid w:val="005350F3"/>
    <w:rsid w:val="00535B6A"/>
    <w:rsid w:val="00535FB3"/>
    <w:rsid w:val="0053734C"/>
    <w:rsid w:val="00537359"/>
    <w:rsid w:val="005403AE"/>
    <w:rsid w:val="005406C8"/>
    <w:rsid w:val="00541B28"/>
    <w:rsid w:val="00542A98"/>
    <w:rsid w:val="0054370B"/>
    <w:rsid w:val="00543C6A"/>
    <w:rsid w:val="005451E1"/>
    <w:rsid w:val="00545887"/>
    <w:rsid w:val="0054601E"/>
    <w:rsid w:val="00550730"/>
    <w:rsid w:val="00551678"/>
    <w:rsid w:val="0055188C"/>
    <w:rsid w:val="005523DD"/>
    <w:rsid w:val="00553610"/>
    <w:rsid w:val="00554C87"/>
    <w:rsid w:val="00555501"/>
    <w:rsid w:val="005559BA"/>
    <w:rsid w:val="00555CDD"/>
    <w:rsid w:val="00556196"/>
    <w:rsid w:val="00556802"/>
    <w:rsid w:val="00560047"/>
    <w:rsid w:val="0056066F"/>
    <w:rsid w:val="005618EF"/>
    <w:rsid w:val="00561FFB"/>
    <w:rsid w:val="005629D7"/>
    <w:rsid w:val="0056437E"/>
    <w:rsid w:val="00566F23"/>
    <w:rsid w:val="00567281"/>
    <w:rsid w:val="00567493"/>
    <w:rsid w:val="00567CD4"/>
    <w:rsid w:val="005708C3"/>
    <w:rsid w:val="0057182D"/>
    <w:rsid w:val="00572F03"/>
    <w:rsid w:val="00572F2B"/>
    <w:rsid w:val="00573F94"/>
    <w:rsid w:val="0057580E"/>
    <w:rsid w:val="00576F08"/>
    <w:rsid w:val="005770E4"/>
    <w:rsid w:val="005771A0"/>
    <w:rsid w:val="005772F3"/>
    <w:rsid w:val="005774C9"/>
    <w:rsid w:val="00577DC2"/>
    <w:rsid w:val="005805C9"/>
    <w:rsid w:val="00580947"/>
    <w:rsid w:val="00581A23"/>
    <w:rsid w:val="0058201A"/>
    <w:rsid w:val="00582B24"/>
    <w:rsid w:val="00583D1B"/>
    <w:rsid w:val="00583E66"/>
    <w:rsid w:val="00584DEB"/>
    <w:rsid w:val="00585240"/>
    <w:rsid w:val="005859B2"/>
    <w:rsid w:val="0058602F"/>
    <w:rsid w:val="0058631D"/>
    <w:rsid w:val="0058659A"/>
    <w:rsid w:val="00586E5A"/>
    <w:rsid w:val="005900E8"/>
    <w:rsid w:val="005922BB"/>
    <w:rsid w:val="00594574"/>
    <w:rsid w:val="00594A6C"/>
    <w:rsid w:val="00594EC4"/>
    <w:rsid w:val="005952D7"/>
    <w:rsid w:val="0059533E"/>
    <w:rsid w:val="00595C9E"/>
    <w:rsid w:val="00596F26"/>
    <w:rsid w:val="00597734"/>
    <w:rsid w:val="005A0344"/>
    <w:rsid w:val="005A3277"/>
    <w:rsid w:val="005A34E2"/>
    <w:rsid w:val="005A38C0"/>
    <w:rsid w:val="005A468A"/>
    <w:rsid w:val="005A51DE"/>
    <w:rsid w:val="005A61EA"/>
    <w:rsid w:val="005A68B9"/>
    <w:rsid w:val="005A769B"/>
    <w:rsid w:val="005A79A6"/>
    <w:rsid w:val="005B0638"/>
    <w:rsid w:val="005B0844"/>
    <w:rsid w:val="005B0CD9"/>
    <w:rsid w:val="005B1CCC"/>
    <w:rsid w:val="005B23A0"/>
    <w:rsid w:val="005B3066"/>
    <w:rsid w:val="005B4F5E"/>
    <w:rsid w:val="005B5FF6"/>
    <w:rsid w:val="005B6E33"/>
    <w:rsid w:val="005B6E73"/>
    <w:rsid w:val="005B705B"/>
    <w:rsid w:val="005B74D1"/>
    <w:rsid w:val="005B7BD7"/>
    <w:rsid w:val="005C0312"/>
    <w:rsid w:val="005C0FB1"/>
    <w:rsid w:val="005C1A5C"/>
    <w:rsid w:val="005C1B81"/>
    <w:rsid w:val="005C31F3"/>
    <w:rsid w:val="005C3443"/>
    <w:rsid w:val="005C5937"/>
    <w:rsid w:val="005C62A5"/>
    <w:rsid w:val="005D2EB0"/>
    <w:rsid w:val="005D3557"/>
    <w:rsid w:val="005D3BC1"/>
    <w:rsid w:val="005D40CE"/>
    <w:rsid w:val="005D46AC"/>
    <w:rsid w:val="005D502A"/>
    <w:rsid w:val="005D6A02"/>
    <w:rsid w:val="005D6B1E"/>
    <w:rsid w:val="005D6DD9"/>
    <w:rsid w:val="005D77CE"/>
    <w:rsid w:val="005E014D"/>
    <w:rsid w:val="005E1E67"/>
    <w:rsid w:val="005E28F7"/>
    <w:rsid w:val="005E2B60"/>
    <w:rsid w:val="005E3344"/>
    <w:rsid w:val="005E659F"/>
    <w:rsid w:val="005E71FF"/>
    <w:rsid w:val="005E77D9"/>
    <w:rsid w:val="005E78B1"/>
    <w:rsid w:val="005E7A4B"/>
    <w:rsid w:val="005E7E30"/>
    <w:rsid w:val="005F1B8D"/>
    <w:rsid w:val="005F216B"/>
    <w:rsid w:val="005F24E7"/>
    <w:rsid w:val="005F265D"/>
    <w:rsid w:val="005F2BBA"/>
    <w:rsid w:val="005F2CBB"/>
    <w:rsid w:val="005F3AAC"/>
    <w:rsid w:val="005F5551"/>
    <w:rsid w:val="00601113"/>
    <w:rsid w:val="0060140C"/>
    <w:rsid w:val="00601D9C"/>
    <w:rsid w:val="00601DF1"/>
    <w:rsid w:val="006026AF"/>
    <w:rsid w:val="00603C18"/>
    <w:rsid w:val="00603C5E"/>
    <w:rsid w:val="00604869"/>
    <w:rsid w:val="006069DE"/>
    <w:rsid w:val="00606AB3"/>
    <w:rsid w:val="00611B06"/>
    <w:rsid w:val="0061235E"/>
    <w:rsid w:val="00612605"/>
    <w:rsid w:val="00612718"/>
    <w:rsid w:val="00612E2C"/>
    <w:rsid w:val="006148E2"/>
    <w:rsid w:val="006172C9"/>
    <w:rsid w:val="00620DBA"/>
    <w:rsid w:val="00622915"/>
    <w:rsid w:val="00622F7A"/>
    <w:rsid w:val="00623CCA"/>
    <w:rsid w:val="0062403B"/>
    <w:rsid w:val="006242D4"/>
    <w:rsid w:val="00624D5A"/>
    <w:rsid w:val="00625DAA"/>
    <w:rsid w:val="00627C7D"/>
    <w:rsid w:val="00632D07"/>
    <w:rsid w:val="006348B5"/>
    <w:rsid w:val="00634CDB"/>
    <w:rsid w:val="00637442"/>
    <w:rsid w:val="00640D3C"/>
    <w:rsid w:val="00641078"/>
    <w:rsid w:val="00641AB2"/>
    <w:rsid w:val="00641DA9"/>
    <w:rsid w:val="00642C61"/>
    <w:rsid w:val="00644368"/>
    <w:rsid w:val="006447F6"/>
    <w:rsid w:val="00645625"/>
    <w:rsid w:val="00647829"/>
    <w:rsid w:val="0065100D"/>
    <w:rsid w:val="00651179"/>
    <w:rsid w:val="00651245"/>
    <w:rsid w:val="00652648"/>
    <w:rsid w:val="00652B8A"/>
    <w:rsid w:val="006530BE"/>
    <w:rsid w:val="0065340D"/>
    <w:rsid w:val="00654828"/>
    <w:rsid w:val="00654A3D"/>
    <w:rsid w:val="006553EE"/>
    <w:rsid w:val="00656829"/>
    <w:rsid w:val="00656F64"/>
    <w:rsid w:val="006570B2"/>
    <w:rsid w:val="00657204"/>
    <w:rsid w:val="006573B3"/>
    <w:rsid w:val="0065793C"/>
    <w:rsid w:val="006608D3"/>
    <w:rsid w:val="006630F6"/>
    <w:rsid w:val="006636FE"/>
    <w:rsid w:val="00663720"/>
    <w:rsid w:val="00663EC4"/>
    <w:rsid w:val="00663F15"/>
    <w:rsid w:val="006647C4"/>
    <w:rsid w:val="00664BF7"/>
    <w:rsid w:val="00665F5D"/>
    <w:rsid w:val="006708E0"/>
    <w:rsid w:val="00672BA9"/>
    <w:rsid w:val="00674295"/>
    <w:rsid w:val="00674672"/>
    <w:rsid w:val="00674E94"/>
    <w:rsid w:val="00675280"/>
    <w:rsid w:val="00675525"/>
    <w:rsid w:val="00675CD0"/>
    <w:rsid w:val="006760E8"/>
    <w:rsid w:val="00676342"/>
    <w:rsid w:val="0067660A"/>
    <w:rsid w:val="006771A6"/>
    <w:rsid w:val="006773CD"/>
    <w:rsid w:val="00680EF1"/>
    <w:rsid w:val="0068253F"/>
    <w:rsid w:val="00682779"/>
    <w:rsid w:val="00682FBB"/>
    <w:rsid w:val="006843FD"/>
    <w:rsid w:val="0068550E"/>
    <w:rsid w:val="00687376"/>
    <w:rsid w:val="0068739D"/>
    <w:rsid w:val="006874BC"/>
    <w:rsid w:val="00687671"/>
    <w:rsid w:val="00687C04"/>
    <w:rsid w:val="00690095"/>
    <w:rsid w:val="00690A62"/>
    <w:rsid w:val="00690EA7"/>
    <w:rsid w:val="00692FBC"/>
    <w:rsid w:val="00693481"/>
    <w:rsid w:val="00694082"/>
    <w:rsid w:val="00694BCD"/>
    <w:rsid w:val="00694CC7"/>
    <w:rsid w:val="00695545"/>
    <w:rsid w:val="006A04EF"/>
    <w:rsid w:val="006A1749"/>
    <w:rsid w:val="006A1C25"/>
    <w:rsid w:val="006A2389"/>
    <w:rsid w:val="006A2EAF"/>
    <w:rsid w:val="006A3662"/>
    <w:rsid w:val="006A41E2"/>
    <w:rsid w:val="006A4482"/>
    <w:rsid w:val="006A45E7"/>
    <w:rsid w:val="006A4FA8"/>
    <w:rsid w:val="006A5FC6"/>
    <w:rsid w:val="006A6896"/>
    <w:rsid w:val="006B0DA7"/>
    <w:rsid w:val="006B4D42"/>
    <w:rsid w:val="006B590B"/>
    <w:rsid w:val="006B5CD6"/>
    <w:rsid w:val="006B618A"/>
    <w:rsid w:val="006B618E"/>
    <w:rsid w:val="006B62D0"/>
    <w:rsid w:val="006B64DF"/>
    <w:rsid w:val="006B672D"/>
    <w:rsid w:val="006B783F"/>
    <w:rsid w:val="006C2548"/>
    <w:rsid w:val="006C259B"/>
    <w:rsid w:val="006C2D9A"/>
    <w:rsid w:val="006C3449"/>
    <w:rsid w:val="006C4690"/>
    <w:rsid w:val="006C5884"/>
    <w:rsid w:val="006C601D"/>
    <w:rsid w:val="006C6577"/>
    <w:rsid w:val="006C6BFF"/>
    <w:rsid w:val="006C73B4"/>
    <w:rsid w:val="006D0EC2"/>
    <w:rsid w:val="006D1C05"/>
    <w:rsid w:val="006D2729"/>
    <w:rsid w:val="006D2B87"/>
    <w:rsid w:val="006D3737"/>
    <w:rsid w:val="006D37F3"/>
    <w:rsid w:val="006D3A38"/>
    <w:rsid w:val="006D3B92"/>
    <w:rsid w:val="006D43D8"/>
    <w:rsid w:val="006D44F9"/>
    <w:rsid w:val="006D6BA0"/>
    <w:rsid w:val="006D7EF9"/>
    <w:rsid w:val="006E0C93"/>
    <w:rsid w:val="006E1470"/>
    <w:rsid w:val="006E21D2"/>
    <w:rsid w:val="006E2523"/>
    <w:rsid w:val="006E2855"/>
    <w:rsid w:val="006E2B96"/>
    <w:rsid w:val="006E3DF5"/>
    <w:rsid w:val="006E48E7"/>
    <w:rsid w:val="006E4BB9"/>
    <w:rsid w:val="006E5F5C"/>
    <w:rsid w:val="006E6D3D"/>
    <w:rsid w:val="006E7E90"/>
    <w:rsid w:val="006F000F"/>
    <w:rsid w:val="006F058E"/>
    <w:rsid w:val="006F1550"/>
    <w:rsid w:val="006F2345"/>
    <w:rsid w:val="006F23C1"/>
    <w:rsid w:val="006F2FD5"/>
    <w:rsid w:val="006F3B4F"/>
    <w:rsid w:val="006F4553"/>
    <w:rsid w:val="006F4726"/>
    <w:rsid w:val="006F4B1F"/>
    <w:rsid w:val="006F4B94"/>
    <w:rsid w:val="006F6FBC"/>
    <w:rsid w:val="006F6FC2"/>
    <w:rsid w:val="006F705B"/>
    <w:rsid w:val="006F7E29"/>
    <w:rsid w:val="007003CE"/>
    <w:rsid w:val="007021E5"/>
    <w:rsid w:val="00702CF8"/>
    <w:rsid w:val="0070429A"/>
    <w:rsid w:val="007047C6"/>
    <w:rsid w:val="00705074"/>
    <w:rsid w:val="00705086"/>
    <w:rsid w:val="007103FD"/>
    <w:rsid w:val="00711631"/>
    <w:rsid w:val="007124DC"/>
    <w:rsid w:val="00712BF9"/>
    <w:rsid w:val="00712FD0"/>
    <w:rsid w:val="0071370F"/>
    <w:rsid w:val="00714621"/>
    <w:rsid w:val="007157E3"/>
    <w:rsid w:val="00716193"/>
    <w:rsid w:val="007168AF"/>
    <w:rsid w:val="007168D7"/>
    <w:rsid w:val="007177E1"/>
    <w:rsid w:val="007178AB"/>
    <w:rsid w:val="00720188"/>
    <w:rsid w:val="00721BD3"/>
    <w:rsid w:val="00722041"/>
    <w:rsid w:val="007221D1"/>
    <w:rsid w:val="007222C2"/>
    <w:rsid w:val="0072250E"/>
    <w:rsid w:val="0072263D"/>
    <w:rsid w:val="007227BC"/>
    <w:rsid w:val="00722AC7"/>
    <w:rsid w:val="00723361"/>
    <w:rsid w:val="0072472F"/>
    <w:rsid w:val="00725410"/>
    <w:rsid w:val="007254C4"/>
    <w:rsid w:val="0072567F"/>
    <w:rsid w:val="0072687E"/>
    <w:rsid w:val="007277B7"/>
    <w:rsid w:val="0073006C"/>
    <w:rsid w:val="0073209B"/>
    <w:rsid w:val="00733BFB"/>
    <w:rsid w:val="00735176"/>
    <w:rsid w:val="007353E7"/>
    <w:rsid w:val="00735421"/>
    <w:rsid w:val="007365D6"/>
    <w:rsid w:val="00736DFA"/>
    <w:rsid w:val="007374B7"/>
    <w:rsid w:val="00737583"/>
    <w:rsid w:val="00737F47"/>
    <w:rsid w:val="007403CF"/>
    <w:rsid w:val="00741F3F"/>
    <w:rsid w:val="00742533"/>
    <w:rsid w:val="0074255E"/>
    <w:rsid w:val="007428D0"/>
    <w:rsid w:val="0074332F"/>
    <w:rsid w:val="007446E3"/>
    <w:rsid w:val="007458CD"/>
    <w:rsid w:val="0074594F"/>
    <w:rsid w:val="00745EB9"/>
    <w:rsid w:val="00745FDA"/>
    <w:rsid w:val="007464EF"/>
    <w:rsid w:val="00750176"/>
    <w:rsid w:val="007513F9"/>
    <w:rsid w:val="00751C0B"/>
    <w:rsid w:val="00752ACA"/>
    <w:rsid w:val="0075349D"/>
    <w:rsid w:val="00753FD0"/>
    <w:rsid w:val="0075506B"/>
    <w:rsid w:val="0075512B"/>
    <w:rsid w:val="007557F9"/>
    <w:rsid w:val="00757297"/>
    <w:rsid w:val="00757F69"/>
    <w:rsid w:val="0076112C"/>
    <w:rsid w:val="007617C5"/>
    <w:rsid w:val="00761D1C"/>
    <w:rsid w:val="007631EC"/>
    <w:rsid w:val="00764593"/>
    <w:rsid w:val="00764967"/>
    <w:rsid w:val="00764ECE"/>
    <w:rsid w:val="00766554"/>
    <w:rsid w:val="00766B55"/>
    <w:rsid w:val="00767B63"/>
    <w:rsid w:val="00767D80"/>
    <w:rsid w:val="0077001B"/>
    <w:rsid w:val="00770AD6"/>
    <w:rsid w:val="0077128A"/>
    <w:rsid w:val="00771B6A"/>
    <w:rsid w:val="00772150"/>
    <w:rsid w:val="00773388"/>
    <w:rsid w:val="00773739"/>
    <w:rsid w:val="00773D75"/>
    <w:rsid w:val="00774506"/>
    <w:rsid w:val="0077592D"/>
    <w:rsid w:val="00775D28"/>
    <w:rsid w:val="0077676E"/>
    <w:rsid w:val="00777A7C"/>
    <w:rsid w:val="00777B94"/>
    <w:rsid w:val="00777F86"/>
    <w:rsid w:val="0078156B"/>
    <w:rsid w:val="0078335C"/>
    <w:rsid w:val="00783508"/>
    <w:rsid w:val="00784D4C"/>
    <w:rsid w:val="00785FBC"/>
    <w:rsid w:val="0078707B"/>
    <w:rsid w:val="00787C1B"/>
    <w:rsid w:val="00790E9A"/>
    <w:rsid w:val="00791204"/>
    <w:rsid w:val="00791F7C"/>
    <w:rsid w:val="00791F9B"/>
    <w:rsid w:val="0079233F"/>
    <w:rsid w:val="0079245C"/>
    <w:rsid w:val="00792FC7"/>
    <w:rsid w:val="00793613"/>
    <w:rsid w:val="00793FFA"/>
    <w:rsid w:val="00794377"/>
    <w:rsid w:val="00794A17"/>
    <w:rsid w:val="00796427"/>
    <w:rsid w:val="007970C6"/>
    <w:rsid w:val="007977B9"/>
    <w:rsid w:val="007A07EE"/>
    <w:rsid w:val="007A15B8"/>
    <w:rsid w:val="007A20AD"/>
    <w:rsid w:val="007A2157"/>
    <w:rsid w:val="007A2B18"/>
    <w:rsid w:val="007A389A"/>
    <w:rsid w:val="007A54DE"/>
    <w:rsid w:val="007A58B1"/>
    <w:rsid w:val="007A5D70"/>
    <w:rsid w:val="007A7656"/>
    <w:rsid w:val="007A7AE0"/>
    <w:rsid w:val="007B0D6E"/>
    <w:rsid w:val="007B1653"/>
    <w:rsid w:val="007B224F"/>
    <w:rsid w:val="007B2419"/>
    <w:rsid w:val="007B26AB"/>
    <w:rsid w:val="007B2A56"/>
    <w:rsid w:val="007B3D46"/>
    <w:rsid w:val="007B4914"/>
    <w:rsid w:val="007B51A2"/>
    <w:rsid w:val="007B5B38"/>
    <w:rsid w:val="007B5EE6"/>
    <w:rsid w:val="007B6477"/>
    <w:rsid w:val="007C22C9"/>
    <w:rsid w:val="007C3A8C"/>
    <w:rsid w:val="007C4103"/>
    <w:rsid w:val="007C6EC2"/>
    <w:rsid w:val="007C7E9B"/>
    <w:rsid w:val="007D24E2"/>
    <w:rsid w:val="007D3525"/>
    <w:rsid w:val="007D3856"/>
    <w:rsid w:val="007D41D7"/>
    <w:rsid w:val="007D44E3"/>
    <w:rsid w:val="007D4F46"/>
    <w:rsid w:val="007D502A"/>
    <w:rsid w:val="007D519B"/>
    <w:rsid w:val="007D52CE"/>
    <w:rsid w:val="007D5AF8"/>
    <w:rsid w:val="007D6222"/>
    <w:rsid w:val="007D6CC5"/>
    <w:rsid w:val="007D7B89"/>
    <w:rsid w:val="007D7DD7"/>
    <w:rsid w:val="007E0083"/>
    <w:rsid w:val="007E1CC3"/>
    <w:rsid w:val="007E1F87"/>
    <w:rsid w:val="007E2CD0"/>
    <w:rsid w:val="007E5663"/>
    <w:rsid w:val="007E71D9"/>
    <w:rsid w:val="007E76F6"/>
    <w:rsid w:val="007E7A72"/>
    <w:rsid w:val="007E7CAC"/>
    <w:rsid w:val="007F0AEE"/>
    <w:rsid w:val="007F1840"/>
    <w:rsid w:val="007F1F51"/>
    <w:rsid w:val="007F20B7"/>
    <w:rsid w:val="007F2146"/>
    <w:rsid w:val="007F2E24"/>
    <w:rsid w:val="007F3E78"/>
    <w:rsid w:val="007F5AC0"/>
    <w:rsid w:val="007F6B17"/>
    <w:rsid w:val="007F71F6"/>
    <w:rsid w:val="007F7336"/>
    <w:rsid w:val="007F7C3E"/>
    <w:rsid w:val="008025AF"/>
    <w:rsid w:val="008036CD"/>
    <w:rsid w:val="0080390E"/>
    <w:rsid w:val="00803C80"/>
    <w:rsid w:val="00804499"/>
    <w:rsid w:val="0080450A"/>
    <w:rsid w:val="00807E56"/>
    <w:rsid w:val="00810123"/>
    <w:rsid w:val="00811203"/>
    <w:rsid w:val="008113C0"/>
    <w:rsid w:val="00812397"/>
    <w:rsid w:val="0081273C"/>
    <w:rsid w:val="008134B5"/>
    <w:rsid w:val="0081359B"/>
    <w:rsid w:val="0081362E"/>
    <w:rsid w:val="00813BCD"/>
    <w:rsid w:val="00813CA0"/>
    <w:rsid w:val="00813F64"/>
    <w:rsid w:val="0081495A"/>
    <w:rsid w:val="008149C0"/>
    <w:rsid w:val="008153DA"/>
    <w:rsid w:val="00815C1A"/>
    <w:rsid w:val="00816185"/>
    <w:rsid w:val="008164C1"/>
    <w:rsid w:val="00816975"/>
    <w:rsid w:val="00816ADC"/>
    <w:rsid w:val="00816C54"/>
    <w:rsid w:val="0081748D"/>
    <w:rsid w:val="00817E04"/>
    <w:rsid w:val="008208AA"/>
    <w:rsid w:val="008208C8"/>
    <w:rsid w:val="00820CEF"/>
    <w:rsid w:val="00821D6E"/>
    <w:rsid w:val="00821FE2"/>
    <w:rsid w:val="00822378"/>
    <w:rsid w:val="00822D8B"/>
    <w:rsid w:val="00824C71"/>
    <w:rsid w:val="00824EE5"/>
    <w:rsid w:val="00826B7D"/>
    <w:rsid w:val="008308EF"/>
    <w:rsid w:val="00831C86"/>
    <w:rsid w:val="00832761"/>
    <w:rsid w:val="00833723"/>
    <w:rsid w:val="00833809"/>
    <w:rsid w:val="00833880"/>
    <w:rsid w:val="00833A76"/>
    <w:rsid w:val="00834656"/>
    <w:rsid w:val="00834F54"/>
    <w:rsid w:val="00835151"/>
    <w:rsid w:val="00835268"/>
    <w:rsid w:val="00835709"/>
    <w:rsid w:val="0083578F"/>
    <w:rsid w:val="00837694"/>
    <w:rsid w:val="008379BD"/>
    <w:rsid w:val="00837A65"/>
    <w:rsid w:val="00837D27"/>
    <w:rsid w:val="00837DC8"/>
    <w:rsid w:val="00840310"/>
    <w:rsid w:val="00840C19"/>
    <w:rsid w:val="00842013"/>
    <w:rsid w:val="008437B4"/>
    <w:rsid w:val="00843849"/>
    <w:rsid w:val="008447F0"/>
    <w:rsid w:val="00845CF0"/>
    <w:rsid w:val="008463C9"/>
    <w:rsid w:val="00846B70"/>
    <w:rsid w:val="00846CEE"/>
    <w:rsid w:val="00847391"/>
    <w:rsid w:val="00847B1A"/>
    <w:rsid w:val="00847CCA"/>
    <w:rsid w:val="00847D20"/>
    <w:rsid w:val="0085047F"/>
    <w:rsid w:val="00851087"/>
    <w:rsid w:val="00851BA2"/>
    <w:rsid w:val="0085344E"/>
    <w:rsid w:val="00853B67"/>
    <w:rsid w:val="008549E9"/>
    <w:rsid w:val="008559E2"/>
    <w:rsid w:val="00856394"/>
    <w:rsid w:val="00856D8D"/>
    <w:rsid w:val="00860406"/>
    <w:rsid w:val="00860620"/>
    <w:rsid w:val="00860E98"/>
    <w:rsid w:val="0086128D"/>
    <w:rsid w:val="00862025"/>
    <w:rsid w:val="00862192"/>
    <w:rsid w:val="008624C9"/>
    <w:rsid w:val="008626B3"/>
    <w:rsid w:val="00863669"/>
    <w:rsid w:val="00863BE3"/>
    <w:rsid w:val="008640E8"/>
    <w:rsid w:val="008651FA"/>
    <w:rsid w:val="00865769"/>
    <w:rsid w:val="008711E4"/>
    <w:rsid w:val="00872193"/>
    <w:rsid w:val="008729A0"/>
    <w:rsid w:val="008744FE"/>
    <w:rsid w:val="0087568E"/>
    <w:rsid w:val="00875B55"/>
    <w:rsid w:val="008800A3"/>
    <w:rsid w:val="0088047F"/>
    <w:rsid w:val="00881FE9"/>
    <w:rsid w:val="008822AF"/>
    <w:rsid w:val="00882654"/>
    <w:rsid w:val="008829A8"/>
    <w:rsid w:val="00882B0E"/>
    <w:rsid w:val="008832FB"/>
    <w:rsid w:val="00884AF5"/>
    <w:rsid w:val="00885158"/>
    <w:rsid w:val="008854F8"/>
    <w:rsid w:val="008856A2"/>
    <w:rsid w:val="00885977"/>
    <w:rsid w:val="00885AE9"/>
    <w:rsid w:val="008870A8"/>
    <w:rsid w:val="00887EE6"/>
    <w:rsid w:val="00887F49"/>
    <w:rsid w:val="008911DD"/>
    <w:rsid w:val="0089213A"/>
    <w:rsid w:val="00892693"/>
    <w:rsid w:val="00893829"/>
    <w:rsid w:val="00896426"/>
    <w:rsid w:val="00896703"/>
    <w:rsid w:val="00897328"/>
    <w:rsid w:val="008A0321"/>
    <w:rsid w:val="008A1591"/>
    <w:rsid w:val="008A16F4"/>
    <w:rsid w:val="008A21B5"/>
    <w:rsid w:val="008A2470"/>
    <w:rsid w:val="008A2EEC"/>
    <w:rsid w:val="008A31FA"/>
    <w:rsid w:val="008A3828"/>
    <w:rsid w:val="008A3B1B"/>
    <w:rsid w:val="008A49FB"/>
    <w:rsid w:val="008A4AE4"/>
    <w:rsid w:val="008A6B28"/>
    <w:rsid w:val="008A7C08"/>
    <w:rsid w:val="008B188A"/>
    <w:rsid w:val="008B2E97"/>
    <w:rsid w:val="008B3049"/>
    <w:rsid w:val="008B4B61"/>
    <w:rsid w:val="008B5B19"/>
    <w:rsid w:val="008B647D"/>
    <w:rsid w:val="008B66B1"/>
    <w:rsid w:val="008B6C45"/>
    <w:rsid w:val="008B7D0E"/>
    <w:rsid w:val="008B7E9D"/>
    <w:rsid w:val="008C0E1A"/>
    <w:rsid w:val="008C2DCB"/>
    <w:rsid w:val="008C44DA"/>
    <w:rsid w:val="008C48D4"/>
    <w:rsid w:val="008C4A5B"/>
    <w:rsid w:val="008C5504"/>
    <w:rsid w:val="008C5DC5"/>
    <w:rsid w:val="008C6E81"/>
    <w:rsid w:val="008D0595"/>
    <w:rsid w:val="008D245D"/>
    <w:rsid w:val="008D2AAF"/>
    <w:rsid w:val="008D4F4A"/>
    <w:rsid w:val="008D61C0"/>
    <w:rsid w:val="008D6707"/>
    <w:rsid w:val="008D6769"/>
    <w:rsid w:val="008D6BC5"/>
    <w:rsid w:val="008D6E2B"/>
    <w:rsid w:val="008E0166"/>
    <w:rsid w:val="008E02E9"/>
    <w:rsid w:val="008E0D2E"/>
    <w:rsid w:val="008E20B5"/>
    <w:rsid w:val="008E395F"/>
    <w:rsid w:val="008E3C0F"/>
    <w:rsid w:val="008E4454"/>
    <w:rsid w:val="008E7BCB"/>
    <w:rsid w:val="008F0029"/>
    <w:rsid w:val="008F0404"/>
    <w:rsid w:val="008F0FF7"/>
    <w:rsid w:val="008F12A6"/>
    <w:rsid w:val="008F2957"/>
    <w:rsid w:val="008F2B8E"/>
    <w:rsid w:val="008F3B00"/>
    <w:rsid w:val="008F44EF"/>
    <w:rsid w:val="008F579D"/>
    <w:rsid w:val="008F592E"/>
    <w:rsid w:val="008F5A35"/>
    <w:rsid w:val="008F6B46"/>
    <w:rsid w:val="008F6CE9"/>
    <w:rsid w:val="008F77D2"/>
    <w:rsid w:val="008F78B9"/>
    <w:rsid w:val="008F7FF9"/>
    <w:rsid w:val="00900BC8"/>
    <w:rsid w:val="0090113B"/>
    <w:rsid w:val="00902600"/>
    <w:rsid w:val="00904B06"/>
    <w:rsid w:val="00904CCC"/>
    <w:rsid w:val="00906225"/>
    <w:rsid w:val="009062EF"/>
    <w:rsid w:val="0090642D"/>
    <w:rsid w:val="0090662F"/>
    <w:rsid w:val="00907FEC"/>
    <w:rsid w:val="00910822"/>
    <w:rsid w:val="009112DE"/>
    <w:rsid w:val="00911A2E"/>
    <w:rsid w:val="00912AA5"/>
    <w:rsid w:val="00912EE3"/>
    <w:rsid w:val="00915665"/>
    <w:rsid w:val="00916366"/>
    <w:rsid w:val="0091680B"/>
    <w:rsid w:val="00917330"/>
    <w:rsid w:val="0091788D"/>
    <w:rsid w:val="009207A9"/>
    <w:rsid w:val="00920BD7"/>
    <w:rsid w:val="00921010"/>
    <w:rsid w:val="00921BE1"/>
    <w:rsid w:val="00923997"/>
    <w:rsid w:val="00923A14"/>
    <w:rsid w:val="00923BAF"/>
    <w:rsid w:val="0092502E"/>
    <w:rsid w:val="0093199B"/>
    <w:rsid w:val="009326D4"/>
    <w:rsid w:val="00932A8C"/>
    <w:rsid w:val="009330EA"/>
    <w:rsid w:val="009344C8"/>
    <w:rsid w:val="00934904"/>
    <w:rsid w:val="009363A1"/>
    <w:rsid w:val="009373E9"/>
    <w:rsid w:val="00937D55"/>
    <w:rsid w:val="00940C4B"/>
    <w:rsid w:val="00942238"/>
    <w:rsid w:val="00943B68"/>
    <w:rsid w:val="00944E26"/>
    <w:rsid w:val="00945223"/>
    <w:rsid w:val="00945579"/>
    <w:rsid w:val="00945E75"/>
    <w:rsid w:val="00946EC1"/>
    <w:rsid w:val="009507C3"/>
    <w:rsid w:val="00951091"/>
    <w:rsid w:val="009514C8"/>
    <w:rsid w:val="00951936"/>
    <w:rsid w:val="00951A75"/>
    <w:rsid w:val="00952630"/>
    <w:rsid w:val="00952DDA"/>
    <w:rsid w:val="00953853"/>
    <w:rsid w:val="00953F43"/>
    <w:rsid w:val="00954DEB"/>
    <w:rsid w:val="009550FA"/>
    <w:rsid w:val="0095532C"/>
    <w:rsid w:val="00955598"/>
    <w:rsid w:val="00956346"/>
    <w:rsid w:val="00956DE8"/>
    <w:rsid w:val="00956E2E"/>
    <w:rsid w:val="00956E77"/>
    <w:rsid w:val="00957631"/>
    <w:rsid w:val="009577D7"/>
    <w:rsid w:val="00957F9D"/>
    <w:rsid w:val="00960235"/>
    <w:rsid w:val="0096207B"/>
    <w:rsid w:val="00962CA4"/>
    <w:rsid w:val="00963C6B"/>
    <w:rsid w:val="009647B3"/>
    <w:rsid w:val="00964ACD"/>
    <w:rsid w:val="00966E30"/>
    <w:rsid w:val="0096760E"/>
    <w:rsid w:val="00971939"/>
    <w:rsid w:val="009725CE"/>
    <w:rsid w:val="00973640"/>
    <w:rsid w:val="00973648"/>
    <w:rsid w:val="0097544E"/>
    <w:rsid w:val="00980CE7"/>
    <w:rsid w:val="00982DB2"/>
    <w:rsid w:val="00983014"/>
    <w:rsid w:val="00983159"/>
    <w:rsid w:val="00983244"/>
    <w:rsid w:val="00983257"/>
    <w:rsid w:val="009839D3"/>
    <w:rsid w:val="009839F5"/>
    <w:rsid w:val="00983E8A"/>
    <w:rsid w:val="009845B2"/>
    <w:rsid w:val="0098595F"/>
    <w:rsid w:val="009860BA"/>
    <w:rsid w:val="0098695D"/>
    <w:rsid w:val="00987877"/>
    <w:rsid w:val="00987C00"/>
    <w:rsid w:val="0099054E"/>
    <w:rsid w:val="00990F4E"/>
    <w:rsid w:val="0099196D"/>
    <w:rsid w:val="00992210"/>
    <w:rsid w:val="0099367B"/>
    <w:rsid w:val="009957C1"/>
    <w:rsid w:val="00995B76"/>
    <w:rsid w:val="00996135"/>
    <w:rsid w:val="00996441"/>
    <w:rsid w:val="00997574"/>
    <w:rsid w:val="009A0A25"/>
    <w:rsid w:val="009A0E72"/>
    <w:rsid w:val="009A159D"/>
    <w:rsid w:val="009A29E5"/>
    <w:rsid w:val="009A36A7"/>
    <w:rsid w:val="009A4323"/>
    <w:rsid w:val="009A4E0B"/>
    <w:rsid w:val="009A4F1A"/>
    <w:rsid w:val="009A67F1"/>
    <w:rsid w:val="009A6B1E"/>
    <w:rsid w:val="009B0012"/>
    <w:rsid w:val="009B05F4"/>
    <w:rsid w:val="009B3988"/>
    <w:rsid w:val="009B4834"/>
    <w:rsid w:val="009B57FB"/>
    <w:rsid w:val="009B7B4D"/>
    <w:rsid w:val="009B7D88"/>
    <w:rsid w:val="009C05BC"/>
    <w:rsid w:val="009C19E7"/>
    <w:rsid w:val="009C241E"/>
    <w:rsid w:val="009C3DD7"/>
    <w:rsid w:val="009C4303"/>
    <w:rsid w:val="009C4383"/>
    <w:rsid w:val="009C5369"/>
    <w:rsid w:val="009C5D0B"/>
    <w:rsid w:val="009C6B57"/>
    <w:rsid w:val="009C6DC0"/>
    <w:rsid w:val="009C7204"/>
    <w:rsid w:val="009C7399"/>
    <w:rsid w:val="009C7447"/>
    <w:rsid w:val="009D12D5"/>
    <w:rsid w:val="009D221D"/>
    <w:rsid w:val="009D25DA"/>
    <w:rsid w:val="009D2C55"/>
    <w:rsid w:val="009D4269"/>
    <w:rsid w:val="009D5334"/>
    <w:rsid w:val="009D76CB"/>
    <w:rsid w:val="009D7766"/>
    <w:rsid w:val="009E054D"/>
    <w:rsid w:val="009E1214"/>
    <w:rsid w:val="009E134E"/>
    <w:rsid w:val="009E17CE"/>
    <w:rsid w:val="009E195C"/>
    <w:rsid w:val="009E22EC"/>
    <w:rsid w:val="009E26DE"/>
    <w:rsid w:val="009E29D1"/>
    <w:rsid w:val="009E4C74"/>
    <w:rsid w:val="009E54C6"/>
    <w:rsid w:val="009E5F07"/>
    <w:rsid w:val="009E5FEB"/>
    <w:rsid w:val="009E62D2"/>
    <w:rsid w:val="009E668D"/>
    <w:rsid w:val="009E67CF"/>
    <w:rsid w:val="009E73A5"/>
    <w:rsid w:val="009E761F"/>
    <w:rsid w:val="009E7DF8"/>
    <w:rsid w:val="009F0595"/>
    <w:rsid w:val="009F087A"/>
    <w:rsid w:val="009F0D38"/>
    <w:rsid w:val="009F18BD"/>
    <w:rsid w:val="009F1E21"/>
    <w:rsid w:val="009F24A0"/>
    <w:rsid w:val="009F290E"/>
    <w:rsid w:val="009F34A6"/>
    <w:rsid w:val="009F5508"/>
    <w:rsid w:val="009F5B51"/>
    <w:rsid w:val="009F6359"/>
    <w:rsid w:val="009F6511"/>
    <w:rsid w:val="009F6B0E"/>
    <w:rsid w:val="00A01B90"/>
    <w:rsid w:val="00A020C3"/>
    <w:rsid w:val="00A02F2B"/>
    <w:rsid w:val="00A03F28"/>
    <w:rsid w:val="00A04E51"/>
    <w:rsid w:val="00A05BB6"/>
    <w:rsid w:val="00A06236"/>
    <w:rsid w:val="00A06857"/>
    <w:rsid w:val="00A06FD8"/>
    <w:rsid w:val="00A07C58"/>
    <w:rsid w:val="00A07C5F"/>
    <w:rsid w:val="00A10261"/>
    <w:rsid w:val="00A10738"/>
    <w:rsid w:val="00A11235"/>
    <w:rsid w:val="00A11BF7"/>
    <w:rsid w:val="00A120DC"/>
    <w:rsid w:val="00A13351"/>
    <w:rsid w:val="00A13F10"/>
    <w:rsid w:val="00A146BB"/>
    <w:rsid w:val="00A1563F"/>
    <w:rsid w:val="00A1566D"/>
    <w:rsid w:val="00A15763"/>
    <w:rsid w:val="00A16427"/>
    <w:rsid w:val="00A16728"/>
    <w:rsid w:val="00A16888"/>
    <w:rsid w:val="00A16BEE"/>
    <w:rsid w:val="00A16DD0"/>
    <w:rsid w:val="00A17476"/>
    <w:rsid w:val="00A176DE"/>
    <w:rsid w:val="00A20271"/>
    <w:rsid w:val="00A202BE"/>
    <w:rsid w:val="00A20C2F"/>
    <w:rsid w:val="00A21C1E"/>
    <w:rsid w:val="00A22620"/>
    <w:rsid w:val="00A231AD"/>
    <w:rsid w:val="00A24016"/>
    <w:rsid w:val="00A24493"/>
    <w:rsid w:val="00A25984"/>
    <w:rsid w:val="00A25DD0"/>
    <w:rsid w:val="00A26A12"/>
    <w:rsid w:val="00A270EA"/>
    <w:rsid w:val="00A27BAB"/>
    <w:rsid w:val="00A30C5C"/>
    <w:rsid w:val="00A31048"/>
    <w:rsid w:val="00A315F5"/>
    <w:rsid w:val="00A316C4"/>
    <w:rsid w:val="00A31733"/>
    <w:rsid w:val="00A32B96"/>
    <w:rsid w:val="00A333FF"/>
    <w:rsid w:val="00A345B4"/>
    <w:rsid w:val="00A34699"/>
    <w:rsid w:val="00A34A07"/>
    <w:rsid w:val="00A34C7D"/>
    <w:rsid w:val="00A35183"/>
    <w:rsid w:val="00A360AE"/>
    <w:rsid w:val="00A36CCA"/>
    <w:rsid w:val="00A37072"/>
    <w:rsid w:val="00A37528"/>
    <w:rsid w:val="00A413F5"/>
    <w:rsid w:val="00A43454"/>
    <w:rsid w:val="00A435B8"/>
    <w:rsid w:val="00A4380B"/>
    <w:rsid w:val="00A43E14"/>
    <w:rsid w:val="00A454C8"/>
    <w:rsid w:val="00A45792"/>
    <w:rsid w:val="00A50BD1"/>
    <w:rsid w:val="00A50D41"/>
    <w:rsid w:val="00A51210"/>
    <w:rsid w:val="00A51D5E"/>
    <w:rsid w:val="00A52830"/>
    <w:rsid w:val="00A528F3"/>
    <w:rsid w:val="00A52BF2"/>
    <w:rsid w:val="00A54AAE"/>
    <w:rsid w:val="00A54BC8"/>
    <w:rsid w:val="00A551F0"/>
    <w:rsid w:val="00A55FBC"/>
    <w:rsid w:val="00A560F7"/>
    <w:rsid w:val="00A57279"/>
    <w:rsid w:val="00A60112"/>
    <w:rsid w:val="00A60FAF"/>
    <w:rsid w:val="00A6103C"/>
    <w:rsid w:val="00A62D67"/>
    <w:rsid w:val="00A62E99"/>
    <w:rsid w:val="00A63869"/>
    <w:rsid w:val="00A642AD"/>
    <w:rsid w:val="00A64744"/>
    <w:rsid w:val="00A6488F"/>
    <w:rsid w:val="00A6509B"/>
    <w:rsid w:val="00A65488"/>
    <w:rsid w:val="00A65B0F"/>
    <w:rsid w:val="00A65B9F"/>
    <w:rsid w:val="00A65F7C"/>
    <w:rsid w:val="00A7077B"/>
    <w:rsid w:val="00A708BC"/>
    <w:rsid w:val="00A70C47"/>
    <w:rsid w:val="00A71C2D"/>
    <w:rsid w:val="00A71C6B"/>
    <w:rsid w:val="00A7209A"/>
    <w:rsid w:val="00A72100"/>
    <w:rsid w:val="00A731B0"/>
    <w:rsid w:val="00A732A4"/>
    <w:rsid w:val="00A73DDC"/>
    <w:rsid w:val="00A74386"/>
    <w:rsid w:val="00A74A5C"/>
    <w:rsid w:val="00A75891"/>
    <w:rsid w:val="00A76B4A"/>
    <w:rsid w:val="00A7757E"/>
    <w:rsid w:val="00A77835"/>
    <w:rsid w:val="00A77AE6"/>
    <w:rsid w:val="00A77CBA"/>
    <w:rsid w:val="00A77FD7"/>
    <w:rsid w:val="00A800D2"/>
    <w:rsid w:val="00A805B0"/>
    <w:rsid w:val="00A805FA"/>
    <w:rsid w:val="00A8078D"/>
    <w:rsid w:val="00A807DD"/>
    <w:rsid w:val="00A80CA9"/>
    <w:rsid w:val="00A8271D"/>
    <w:rsid w:val="00A8375D"/>
    <w:rsid w:val="00A83D2F"/>
    <w:rsid w:val="00A8573C"/>
    <w:rsid w:val="00A85D0A"/>
    <w:rsid w:val="00A86077"/>
    <w:rsid w:val="00A8719B"/>
    <w:rsid w:val="00A8719E"/>
    <w:rsid w:val="00A87B09"/>
    <w:rsid w:val="00A90251"/>
    <w:rsid w:val="00A90352"/>
    <w:rsid w:val="00A90BD1"/>
    <w:rsid w:val="00A921AC"/>
    <w:rsid w:val="00A929DF"/>
    <w:rsid w:val="00A977DE"/>
    <w:rsid w:val="00AA0DDF"/>
    <w:rsid w:val="00AA0E68"/>
    <w:rsid w:val="00AA2062"/>
    <w:rsid w:val="00AA215B"/>
    <w:rsid w:val="00AA3339"/>
    <w:rsid w:val="00AA356D"/>
    <w:rsid w:val="00AA4775"/>
    <w:rsid w:val="00AA50A6"/>
    <w:rsid w:val="00AA64BD"/>
    <w:rsid w:val="00AB0308"/>
    <w:rsid w:val="00AB0EDD"/>
    <w:rsid w:val="00AB11D3"/>
    <w:rsid w:val="00AB1B91"/>
    <w:rsid w:val="00AB2217"/>
    <w:rsid w:val="00AB31B4"/>
    <w:rsid w:val="00AB427D"/>
    <w:rsid w:val="00AB43C3"/>
    <w:rsid w:val="00AB4E43"/>
    <w:rsid w:val="00AB5FB0"/>
    <w:rsid w:val="00AB6EDE"/>
    <w:rsid w:val="00AC0093"/>
    <w:rsid w:val="00AC043F"/>
    <w:rsid w:val="00AC05CB"/>
    <w:rsid w:val="00AC085D"/>
    <w:rsid w:val="00AC1BD3"/>
    <w:rsid w:val="00AC2CE5"/>
    <w:rsid w:val="00AC30C8"/>
    <w:rsid w:val="00AC34F4"/>
    <w:rsid w:val="00AC420C"/>
    <w:rsid w:val="00AC49B3"/>
    <w:rsid w:val="00AC4B39"/>
    <w:rsid w:val="00AC517E"/>
    <w:rsid w:val="00AC6013"/>
    <w:rsid w:val="00AC723E"/>
    <w:rsid w:val="00AC752C"/>
    <w:rsid w:val="00AC7548"/>
    <w:rsid w:val="00AD1451"/>
    <w:rsid w:val="00AD15F7"/>
    <w:rsid w:val="00AD1CDB"/>
    <w:rsid w:val="00AD2400"/>
    <w:rsid w:val="00AD27BC"/>
    <w:rsid w:val="00AD2ACE"/>
    <w:rsid w:val="00AD3552"/>
    <w:rsid w:val="00AD36FB"/>
    <w:rsid w:val="00AD3B8F"/>
    <w:rsid w:val="00AD42A0"/>
    <w:rsid w:val="00AD58DA"/>
    <w:rsid w:val="00AD5A41"/>
    <w:rsid w:val="00AD5B68"/>
    <w:rsid w:val="00AD5D0F"/>
    <w:rsid w:val="00AD68D8"/>
    <w:rsid w:val="00AE1150"/>
    <w:rsid w:val="00AE21C6"/>
    <w:rsid w:val="00AE29D5"/>
    <w:rsid w:val="00AE29E1"/>
    <w:rsid w:val="00AE2FA7"/>
    <w:rsid w:val="00AE3A81"/>
    <w:rsid w:val="00AE3C87"/>
    <w:rsid w:val="00AE469E"/>
    <w:rsid w:val="00AE4D06"/>
    <w:rsid w:val="00AE59EE"/>
    <w:rsid w:val="00AE6342"/>
    <w:rsid w:val="00AE6D9A"/>
    <w:rsid w:val="00AE7875"/>
    <w:rsid w:val="00AF0977"/>
    <w:rsid w:val="00AF102E"/>
    <w:rsid w:val="00AF16FB"/>
    <w:rsid w:val="00AF1BC4"/>
    <w:rsid w:val="00AF1BD7"/>
    <w:rsid w:val="00AF326A"/>
    <w:rsid w:val="00AF32AB"/>
    <w:rsid w:val="00AF3E10"/>
    <w:rsid w:val="00AF412C"/>
    <w:rsid w:val="00AF49C3"/>
    <w:rsid w:val="00AF5325"/>
    <w:rsid w:val="00AF551E"/>
    <w:rsid w:val="00AF5636"/>
    <w:rsid w:val="00AF76CB"/>
    <w:rsid w:val="00AF77FD"/>
    <w:rsid w:val="00B00970"/>
    <w:rsid w:val="00B037EE"/>
    <w:rsid w:val="00B03895"/>
    <w:rsid w:val="00B04AFC"/>
    <w:rsid w:val="00B05340"/>
    <w:rsid w:val="00B065F5"/>
    <w:rsid w:val="00B06FDC"/>
    <w:rsid w:val="00B07083"/>
    <w:rsid w:val="00B1014E"/>
    <w:rsid w:val="00B101BD"/>
    <w:rsid w:val="00B11616"/>
    <w:rsid w:val="00B11921"/>
    <w:rsid w:val="00B12A7E"/>
    <w:rsid w:val="00B13EF3"/>
    <w:rsid w:val="00B14410"/>
    <w:rsid w:val="00B15EFF"/>
    <w:rsid w:val="00B16119"/>
    <w:rsid w:val="00B16A15"/>
    <w:rsid w:val="00B179BD"/>
    <w:rsid w:val="00B2040B"/>
    <w:rsid w:val="00B20729"/>
    <w:rsid w:val="00B22797"/>
    <w:rsid w:val="00B22C02"/>
    <w:rsid w:val="00B22F52"/>
    <w:rsid w:val="00B23D22"/>
    <w:rsid w:val="00B24261"/>
    <w:rsid w:val="00B24E09"/>
    <w:rsid w:val="00B25653"/>
    <w:rsid w:val="00B2579F"/>
    <w:rsid w:val="00B25EF4"/>
    <w:rsid w:val="00B26A50"/>
    <w:rsid w:val="00B26E2B"/>
    <w:rsid w:val="00B27802"/>
    <w:rsid w:val="00B27C5C"/>
    <w:rsid w:val="00B27D81"/>
    <w:rsid w:val="00B3077E"/>
    <w:rsid w:val="00B31341"/>
    <w:rsid w:val="00B32AEB"/>
    <w:rsid w:val="00B351B9"/>
    <w:rsid w:val="00B373CB"/>
    <w:rsid w:val="00B373EB"/>
    <w:rsid w:val="00B37AA4"/>
    <w:rsid w:val="00B40273"/>
    <w:rsid w:val="00B41EB7"/>
    <w:rsid w:val="00B42F3F"/>
    <w:rsid w:val="00B436FC"/>
    <w:rsid w:val="00B437D1"/>
    <w:rsid w:val="00B43C80"/>
    <w:rsid w:val="00B43F9F"/>
    <w:rsid w:val="00B4413C"/>
    <w:rsid w:val="00B447B2"/>
    <w:rsid w:val="00B44BE2"/>
    <w:rsid w:val="00B450DA"/>
    <w:rsid w:val="00B463AB"/>
    <w:rsid w:val="00B47835"/>
    <w:rsid w:val="00B504D8"/>
    <w:rsid w:val="00B50503"/>
    <w:rsid w:val="00B50700"/>
    <w:rsid w:val="00B50CD6"/>
    <w:rsid w:val="00B512B2"/>
    <w:rsid w:val="00B51B6B"/>
    <w:rsid w:val="00B520DC"/>
    <w:rsid w:val="00B53740"/>
    <w:rsid w:val="00B5397D"/>
    <w:rsid w:val="00B553CE"/>
    <w:rsid w:val="00B55712"/>
    <w:rsid w:val="00B55FD7"/>
    <w:rsid w:val="00B56106"/>
    <w:rsid w:val="00B5677D"/>
    <w:rsid w:val="00B56B36"/>
    <w:rsid w:val="00B56BB4"/>
    <w:rsid w:val="00B575E3"/>
    <w:rsid w:val="00B577FB"/>
    <w:rsid w:val="00B60873"/>
    <w:rsid w:val="00B6142F"/>
    <w:rsid w:val="00B63131"/>
    <w:rsid w:val="00B638E2"/>
    <w:rsid w:val="00B63AD6"/>
    <w:rsid w:val="00B63E4A"/>
    <w:rsid w:val="00B63F7B"/>
    <w:rsid w:val="00B64F11"/>
    <w:rsid w:val="00B66028"/>
    <w:rsid w:val="00B662E2"/>
    <w:rsid w:val="00B66970"/>
    <w:rsid w:val="00B66A54"/>
    <w:rsid w:val="00B66B56"/>
    <w:rsid w:val="00B67087"/>
    <w:rsid w:val="00B67934"/>
    <w:rsid w:val="00B67F7B"/>
    <w:rsid w:val="00B704D4"/>
    <w:rsid w:val="00B7161B"/>
    <w:rsid w:val="00B716CF"/>
    <w:rsid w:val="00B71750"/>
    <w:rsid w:val="00B71824"/>
    <w:rsid w:val="00B71877"/>
    <w:rsid w:val="00B71B66"/>
    <w:rsid w:val="00B73B99"/>
    <w:rsid w:val="00B75767"/>
    <w:rsid w:val="00B75A33"/>
    <w:rsid w:val="00B75D16"/>
    <w:rsid w:val="00B77141"/>
    <w:rsid w:val="00B77862"/>
    <w:rsid w:val="00B77AA6"/>
    <w:rsid w:val="00B80A8A"/>
    <w:rsid w:val="00B81E34"/>
    <w:rsid w:val="00B8236C"/>
    <w:rsid w:val="00B8266B"/>
    <w:rsid w:val="00B8453A"/>
    <w:rsid w:val="00B858F5"/>
    <w:rsid w:val="00B8688B"/>
    <w:rsid w:val="00B9093F"/>
    <w:rsid w:val="00B90D51"/>
    <w:rsid w:val="00B90FA1"/>
    <w:rsid w:val="00B92771"/>
    <w:rsid w:val="00B9318E"/>
    <w:rsid w:val="00B94FA9"/>
    <w:rsid w:val="00B959FD"/>
    <w:rsid w:val="00BA097D"/>
    <w:rsid w:val="00BA2C26"/>
    <w:rsid w:val="00BA2FE2"/>
    <w:rsid w:val="00BA303A"/>
    <w:rsid w:val="00BA37B3"/>
    <w:rsid w:val="00BA3A6A"/>
    <w:rsid w:val="00BA3EC9"/>
    <w:rsid w:val="00BA543D"/>
    <w:rsid w:val="00BA54C8"/>
    <w:rsid w:val="00BA5B87"/>
    <w:rsid w:val="00BA5E10"/>
    <w:rsid w:val="00BA619D"/>
    <w:rsid w:val="00BA65B7"/>
    <w:rsid w:val="00BA69D6"/>
    <w:rsid w:val="00BA748E"/>
    <w:rsid w:val="00BA7DE8"/>
    <w:rsid w:val="00BB0869"/>
    <w:rsid w:val="00BB1037"/>
    <w:rsid w:val="00BB13D9"/>
    <w:rsid w:val="00BB1A1E"/>
    <w:rsid w:val="00BB2A55"/>
    <w:rsid w:val="00BB38D7"/>
    <w:rsid w:val="00BB42DD"/>
    <w:rsid w:val="00BB492C"/>
    <w:rsid w:val="00BB4EFC"/>
    <w:rsid w:val="00BB508C"/>
    <w:rsid w:val="00BB5199"/>
    <w:rsid w:val="00BB60FF"/>
    <w:rsid w:val="00BB75F7"/>
    <w:rsid w:val="00BB7B27"/>
    <w:rsid w:val="00BC0929"/>
    <w:rsid w:val="00BC09E6"/>
    <w:rsid w:val="00BC0E3F"/>
    <w:rsid w:val="00BC27B8"/>
    <w:rsid w:val="00BC2AE2"/>
    <w:rsid w:val="00BC33E5"/>
    <w:rsid w:val="00BC45B6"/>
    <w:rsid w:val="00BC4A99"/>
    <w:rsid w:val="00BC5F41"/>
    <w:rsid w:val="00BC71DC"/>
    <w:rsid w:val="00BC7E5C"/>
    <w:rsid w:val="00BD02A1"/>
    <w:rsid w:val="00BD044A"/>
    <w:rsid w:val="00BD0627"/>
    <w:rsid w:val="00BD0A93"/>
    <w:rsid w:val="00BD1929"/>
    <w:rsid w:val="00BD2BBC"/>
    <w:rsid w:val="00BD3BAD"/>
    <w:rsid w:val="00BD4FF7"/>
    <w:rsid w:val="00BD5D40"/>
    <w:rsid w:val="00BD5F7F"/>
    <w:rsid w:val="00BD641D"/>
    <w:rsid w:val="00BD6C11"/>
    <w:rsid w:val="00BD736C"/>
    <w:rsid w:val="00BD772A"/>
    <w:rsid w:val="00BE016B"/>
    <w:rsid w:val="00BE0179"/>
    <w:rsid w:val="00BE05E4"/>
    <w:rsid w:val="00BE0E95"/>
    <w:rsid w:val="00BE1655"/>
    <w:rsid w:val="00BE2210"/>
    <w:rsid w:val="00BE2B58"/>
    <w:rsid w:val="00BE2D1D"/>
    <w:rsid w:val="00BE42AE"/>
    <w:rsid w:val="00BE4760"/>
    <w:rsid w:val="00BE4C89"/>
    <w:rsid w:val="00BE742D"/>
    <w:rsid w:val="00BF015F"/>
    <w:rsid w:val="00BF0629"/>
    <w:rsid w:val="00BF06C1"/>
    <w:rsid w:val="00BF0CA1"/>
    <w:rsid w:val="00BF14AE"/>
    <w:rsid w:val="00BF2321"/>
    <w:rsid w:val="00BF2694"/>
    <w:rsid w:val="00BF2799"/>
    <w:rsid w:val="00BF281B"/>
    <w:rsid w:val="00BF2AC4"/>
    <w:rsid w:val="00BF2DE3"/>
    <w:rsid w:val="00BF356E"/>
    <w:rsid w:val="00BF480C"/>
    <w:rsid w:val="00BF6376"/>
    <w:rsid w:val="00BF7445"/>
    <w:rsid w:val="00C0040C"/>
    <w:rsid w:val="00C008C2"/>
    <w:rsid w:val="00C0245D"/>
    <w:rsid w:val="00C02EC6"/>
    <w:rsid w:val="00C03BF8"/>
    <w:rsid w:val="00C05E44"/>
    <w:rsid w:val="00C05EA4"/>
    <w:rsid w:val="00C071DC"/>
    <w:rsid w:val="00C07224"/>
    <w:rsid w:val="00C1040D"/>
    <w:rsid w:val="00C104E6"/>
    <w:rsid w:val="00C10FAA"/>
    <w:rsid w:val="00C112C0"/>
    <w:rsid w:val="00C130F3"/>
    <w:rsid w:val="00C143BC"/>
    <w:rsid w:val="00C14DE1"/>
    <w:rsid w:val="00C16A70"/>
    <w:rsid w:val="00C16E80"/>
    <w:rsid w:val="00C17020"/>
    <w:rsid w:val="00C17A0E"/>
    <w:rsid w:val="00C20623"/>
    <w:rsid w:val="00C20F91"/>
    <w:rsid w:val="00C21D74"/>
    <w:rsid w:val="00C23E87"/>
    <w:rsid w:val="00C24E8F"/>
    <w:rsid w:val="00C2583E"/>
    <w:rsid w:val="00C258A9"/>
    <w:rsid w:val="00C25AB1"/>
    <w:rsid w:val="00C25E63"/>
    <w:rsid w:val="00C26087"/>
    <w:rsid w:val="00C262D6"/>
    <w:rsid w:val="00C26AB8"/>
    <w:rsid w:val="00C26E3F"/>
    <w:rsid w:val="00C26EE6"/>
    <w:rsid w:val="00C2733F"/>
    <w:rsid w:val="00C27477"/>
    <w:rsid w:val="00C30275"/>
    <w:rsid w:val="00C31BAA"/>
    <w:rsid w:val="00C33748"/>
    <w:rsid w:val="00C34726"/>
    <w:rsid w:val="00C34959"/>
    <w:rsid w:val="00C3499B"/>
    <w:rsid w:val="00C34B0B"/>
    <w:rsid w:val="00C34DB9"/>
    <w:rsid w:val="00C356F1"/>
    <w:rsid w:val="00C3666E"/>
    <w:rsid w:val="00C3698A"/>
    <w:rsid w:val="00C36BFA"/>
    <w:rsid w:val="00C37566"/>
    <w:rsid w:val="00C375D5"/>
    <w:rsid w:val="00C404AB"/>
    <w:rsid w:val="00C41056"/>
    <w:rsid w:val="00C423CC"/>
    <w:rsid w:val="00C42C47"/>
    <w:rsid w:val="00C433E1"/>
    <w:rsid w:val="00C43B36"/>
    <w:rsid w:val="00C43BF3"/>
    <w:rsid w:val="00C43E83"/>
    <w:rsid w:val="00C449B6"/>
    <w:rsid w:val="00C459BD"/>
    <w:rsid w:val="00C46C5C"/>
    <w:rsid w:val="00C47836"/>
    <w:rsid w:val="00C478A1"/>
    <w:rsid w:val="00C5014A"/>
    <w:rsid w:val="00C51DF4"/>
    <w:rsid w:val="00C52280"/>
    <w:rsid w:val="00C52833"/>
    <w:rsid w:val="00C52CF9"/>
    <w:rsid w:val="00C536CC"/>
    <w:rsid w:val="00C53A0B"/>
    <w:rsid w:val="00C556E5"/>
    <w:rsid w:val="00C55A3E"/>
    <w:rsid w:val="00C56ED0"/>
    <w:rsid w:val="00C602CA"/>
    <w:rsid w:val="00C60916"/>
    <w:rsid w:val="00C614BC"/>
    <w:rsid w:val="00C61DC0"/>
    <w:rsid w:val="00C6306E"/>
    <w:rsid w:val="00C632A9"/>
    <w:rsid w:val="00C63A26"/>
    <w:rsid w:val="00C6567A"/>
    <w:rsid w:val="00C656D1"/>
    <w:rsid w:val="00C65DF8"/>
    <w:rsid w:val="00C662DD"/>
    <w:rsid w:val="00C663B9"/>
    <w:rsid w:val="00C67307"/>
    <w:rsid w:val="00C70762"/>
    <w:rsid w:val="00C708DF"/>
    <w:rsid w:val="00C70AB8"/>
    <w:rsid w:val="00C73802"/>
    <w:rsid w:val="00C77B66"/>
    <w:rsid w:val="00C80D21"/>
    <w:rsid w:val="00C80F82"/>
    <w:rsid w:val="00C8158B"/>
    <w:rsid w:val="00C81815"/>
    <w:rsid w:val="00C83294"/>
    <w:rsid w:val="00C839A3"/>
    <w:rsid w:val="00C83C91"/>
    <w:rsid w:val="00C843CA"/>
    <w:rsid w:val="00C84644"/>
    <w:rsid w:val="00C84665"/>
    <w:rsid w:val="00C859E8"/>
    <w:rsid w:val="00C864D0"/>
    <w:rsid w:val="00C87820"/>
    <w:rsid w:val="00C9165E"/>
    <w:rsid w:val="00C9261E"/>
    <w:rsid w:val="00C92827"/>
    <w:rsid w:val="00C9395F"/>
    <w:rsid w:val="00C941FE"/>
    <w:rsid w:val="00C9429B"/>
    <w:rsid w:val="00C947AD"/>
    <w:rsid w:val="00C94EED"/>
    <w:rsid w:val="00C97622"/>
    <w:rsid w:val="00C97946"/>
    <w:rsid w:val="00C97C80"/>
    <w:rsid w:val="00CA01CB"/>
    <w:rsid w:val="00CA0BC5"/>
    <w:rsid w:val="00CA1183"/>
    <w:rsid w:val="00CA1664"/>
    <w:rsid w:val="00CA1C48"/>
    <w:rsid w:val="00CA1E3F"/>
    <w:rsid w:val="00CA2180"/>
    <w:rsid w:val="00CA274E"/>
    <w:rsid w:val="00CA2D28"/>
    <w:rsid w:val="00CA3A82"/>
    <w:rsid w:val="00CA5903"/>
    <w:rsid w:val="00CA6B5E"/>
    <w:rsid w:val="00CA71DE"/>
    <w:rsid w:val="00CA7807"/>
    <w:rsid w:val="00CB1699"/>
    <w:rsid w:val="00CB196F"/>
    <w:rsid w:val="00CB2125"/>
    <w:rsid w:val="00CB2732"/>
    <w:rsid w:val="00CB2EDF"/>
    <w:rsid w:val="00CB3057"/>
    <w:rsid w:val="00CB33B7"/>
    <w:rsid w:val="00CB3496"/>
    <w:rsid w:val="00CB4DA9"/>
    <w:rsid w:val="00CB548C"/>
    <w:rsid w:val="00CB5945"/>
    <w:rsid w:val="00CB6463"/>
    <w:rsid w:val="00CB737E"/>
    <w:rsid w:val="00CC0407"/>
    <w:rsid w:val="00CC0D20"/>
    <w:rsid w:val="00CC0E33"/>
    <w:rsid w:val="00CC1478"/>
    <w:rsid w:val="00CC16B5"/>
    <w:rsid w:val="00CC1FD8"/>
    <w:rsid w:val="00CC3147"/>
    <w:rsid w:val="00CC333B"/>
    <w:rsid w:val="00CC3ADB"/>
    <w:rsid w:val="00CC4AE2"/>
    <w:rsid w:val="00CC5F82"/>
    <w:rsid w:val="00CC6E50"/>
    <w:rsid w:val="00CC71E5"/>
    <w:rsid w:val="00CC7538"/>
    <w:rsid w:val="00CC7AB8"/>
    <w:rsid w:val="00CC7EDA"/>
    <w:rsid w:val="00CD0088"/>
    <w:rsid w:val="00CD015F"/>
    <w:rsid w:val="00CD154D"/>
    <w:rsid w:val="00CD1F5E"/>
    <w:rsid w:val="00CD20A5"/>
    <w:rsid w:val="00CD3AAB"/>
    <w:rsid w:val="00CD49EF"/>
    <w:rsid w:val="00CD4BF4"/>
    <w:rsid w:val="00CD5B98"/>
    <w:rsid w:val="00CD6FBD"/>
    <w:rsid w:val="00CD75B8"/>
    <w:rsid w:val="00CE0A45"/>
    <w:rsid w:val="00CE0F67"/>
    <w:rsid w:val="00CE1883"/>
    <w:rsid w:val="00CE26C6"/>
    <w:rsid w:val="00CE2798"/>
    <w:rsid w:val="00CE2FFD"/>
    <w:rsid w:val="00CE458B"/>
    <w:rsid w:val="00CE459E"/>
    <w:rsid w:val="00CE5016"/>
    <w:rsid w:val="00CE502A"/>
    <w:rsid w:val="00CE5F4C"/>
    <w:rsid w:val="00CE5F5B"/>
    <w:rsid w:val="00CE7B40"/>
    <w:rsid w:val="00CE7D3B"/>
    <w:rsid w:val="00CF033D"/>
    <w:rsid w:val="00CF1026"/>
    <w:rsid w:val="00CF15CC"/>
    <w:rsid w:val="00CF1882"/>
    <w:rsid w:val="00CF3749"/>
    <w:rsid w:val="00CF54DC"/>
    <w:rsid w:val="00CF54F3"/>
    <w:rsid w:val="00CF5E63"/>
    <w:rsid w:val="00CF6118"/>
    <w:rsid w:val="00CF6835"/>
    <w:rsid w:val="00CF76F7"/>
    <w:rsid w:val="00D00835"/>
    <w:rsid w:val="00D009D9"/>
    <w:rsid w:val="00D01AB2"/>
    <w:rsid w:val="00D0247E"/>
    <w:rsid w:val="00D02C25"/>
    <w:rsid w:val="00D04246"/>
    <w:rsid w:val="00D06A6D"/>
    <w:rsid w:val="00D06C46"/>
    <w:rsid w:val="00D0791A"/>
    <w:rsid w:val="00D103B9"/>
    <w:rsid w:val="00D11659"/>
    <w:rsid w:val="00D13F3C"/>
    <w:rsid w:val="00D14838"/>
    <w:rsid w:val="00D14D66"/>
    <w:rsid w:val="00D17817"/>
    <w:rsid w:val="00D206D9"/>
    <w:rsid w:val="00D20877"/>
    <w:rsid w:val="00D213B7"/>
    <w:rsid w:val="00D21626"/>
    <w:rsid w:val="00D219BB"/>
    <w:rsid w:val="00D21F40"/>
    <w:rsid w:val="00D21F87"/>
    <w:rsid w:val="00D222D5"/>
    <w:rsid w:val="00D226C6"/>
    <w:rsid w:val="00D23D4B"/>
    <w:rsid w:val="00D24BEA"/>
    <w:rsid w:val="00D25DE7"/>
    <w:rsid w:val="00D25FB5"/>
    <w:rsid w:val="00D266F8"/>
    <w:rsid w:val="00D2718D"/>
    <w:rsid w:val="00D27F02"/>
    <w:rsid w:val="00D3084A"/>
    <w:rsid w:val="00D30F55"/>
    <w:rsid w:val="00D31E80"/>
    <w:rsid w:val="00D31EB3"/>
    <w:rsid w:val="00D3262F"/>
    <w:rsid w:val="00D33092"/>
    <w:rsid w:val="00D330E5"/>
    <w:rsid w:val="00D331AF"/>
    <w:rsid w:val="00D335AC"/>
    <w:rsid w:val="00D33F69"/>
    <w:rsid w:val="00D353B3"/>
    <w:rsid w:val="00D3602C"/>
    <w:rsid w:val="00D361F7"/>
    <w:rsid w:val="00D363EF"/>
    <w:rsid w:val="00D366AF"/>
    <w:rsid w:val="00D36E00"/>
    <w:rsid w:val="00D378C9"/>
    <w:rsid w:val="00D40F5B"/>
    <w:rsid w:val="00D41E89"/>
    <w:rsid w:val="00D42771"/>
    <w:rsid w:val="00D42975"/>
    <w:rsid w:val="00D429C2"/>
    <w:rsid w:val="00D4339C"/>
    <w:rsid w:val="00D43994"/>
    <w:rsid w:val="00D442E3"/>
    <w:rsid w:val="00D44F68"/>
    <w:rsid w:val="00D452A2"/>
    <w:rsid w:val="00D46C51"/>
    <w:rsid w:val="00D47F05"/>
    <w:rsid w:val="00D52018"/>
    <w:rsid w:val="00D537F4"/>
    <w:rsid w:val="00D542E0"/>
    <w:rsid w:val="00D543DE"/>
    <w:rsid w:val="00D55454"/>
    <w:rsid w:val="00D5657D"/>
    <w:rsid w:val="00D57FC0"/>
    <w:rsid w:val="00D6058D"/>
    <w:rsid w:val="00D60A7B"/>
    <w:rsid w:val="00D60FB7"/>
    <w:rsid w:val="00D6194A"/>
    <w:rsid w:val="00D61EE0"/>
    <w:rsid w:val="00D620DE"/>
    <w:rsid w:val="00D637CF"/>
    <w:rsid w:val="00D63857"/>
    <w:rsid w:val="00D644A6"/>
    <w:rsid w:val="00D649A1"/>
    <w:rsid w:val="00D6574F"/>
    <w:rsid w:val="00D67C16"/>
    <w:rsid w:val="00D67E90"/>
    <w:rsid w:val="00D7046E"/>
    <w:rsid w:val="00D7080B"/>
    <w:rsid w:val="00D71690"/>
    <w:rsid w:val="00D72161"/>
    <w:rsid w:val="00D7294E"/>
    <w:rsid w:val="00D7296F"/>
    <w:rsid w:val="00D72EE2"/>
    <w:rsid w:val="00D734A0"/>
    <w:rsid w:val="00D742C6"/>
    <w:rsid w:val="00D7431B"/>
    <w:rsid w:val="00D74841"/>
    <w:rsid w:val="00D74CFF"/>
    <w:rsid w:val="00D74FBD"/>
    <w:rsid w:val="00D756A7"/>
    <w:rsid w:val="00D75BF3"/>
    <w:rsid w:val="00D76E65"/>
    <w:rsid w:val="00D77619"/>
    <w:rsid w:val="00D8066B"/>
    <w:rsid w:val="00D818B0"/>
    <w:rsid w:val="00D834D9"/>
    <w:rsid w:val="00D839B9"/>
    <w:rsid w:val="00D83CAE"/>
    <w:rsid w:val="00D83F32"/>
    <w:rsid w:val="00D8441E"/>
    <w:rsid w:val="00D84FB9"/>
    <w:rsid w:val="00D85B61"/>
    <w:rsid w:val="00D85F75"/>
    <w:rsid w:val="00D86D6C"/>
    <w:rsid w:val="00D871FB"/>
    <w:rsid w:val="00D904B3"/>
    <w:rsid w:val="00D90692"/>
    <w:rsid w:val="00D90702"/>
    <w:rsid w:val="00D907C5"/>
    <w:rsid w:val="00D90912"/>
    <w:rsid w:val="00D91566"/>
    <w:rsid w:val="00D91BF0"/>
    <w:rsid w:val="00D92103"/>
    <w:rsid w:val="00D92C0E"/>
    <w:rsid w:val="00D92C69"/>
    <w:rsid w:val="00D932B4"/>
    <w:rsid w:val="00D9652F"/>
    <w:rsid w:val="00D96ACA"/>
    <w:rsid w:val="00D96D78"/>
    <w:rsid w:val="00D9784D"/>
    <w:rsid w:val="00DA066C"/>
    <w:rsid w:val="00DA1956"/>
    <w:rsid w:val="00DA2E48"/>
    <w:rsid w:val="00DA34A8"/>
    <w:rsid w:val="00DA3A77"/>
    <w:rsid w:val="00DA3CB1"/>
    <w:rsid w:val="00DA54DC"/>
    <w:rsid w:val="00DA6E1D"/>
    <w:rsid w:val="00DA70C0"/>
    <w:rsid w:val="00DA7F55"/>
    <w:rsid w:val="00DA7F8A"/>
    <w:rsid w:val="00DB02B8"/>
    <w:rsid w:val="00DB0E00"/>
    <w:rsid w:val="00DB1036"/>
    <w:rsid w:val="00DB14AD"/>
    <w:rsid w:val="00DB17F2"/>
    <w:rsid w:val="00DB2603"/>
    <w:rsid w:val="00DB2B71"/>
    <w:rsid w:val="00DB35A8"/>
    <w:rsid w:val="00DB3D4B"/>
    <w:rsid w:val="00DB421C"/>
    <w:rsid w:val="00DB466A"/>
    <w:rsid w:val="00DB54C1"/>
    <w:rsid w:val="00DB5DF2"/>
    <w:rsid w:val="00DB70CE"/>
    <w:rsid w:val="00DB75C8"/>
    <w:rsid w:val="00DB782E"/>
    <w:rsid w:val="00DC0C1C"/>
    <w:rsid w:val="00DC180D"/>
    <w:rsid w:val="00DC18D6"/>
    <w:rsid w:val="00DC1E5E"/>
    <w:rsid w:val="00DC2784"/>
    <w:rsid w:val="00DC341F"/>
    <w:rsid w:val="00DC3F72"/>
    <w:rsid w:val="00DC4F6E"/>
    <w:rsid w:val="00DC522A"/>
    <w:rsid w:val="00DC59CA"/>
    <w:rsid w:val="00DC718D"/>
    <w:rsid w:val="00DD13F6"/>
    <w:rsid w:val="00DD1A36"/>
    <w:rsid w:val="00DD1B9D"/>
    <w:rsid w:val="00DD280C"/>
    <w:rsid w:val="00DD2BF2"/>
    <w:rsid w:val="00DD325B"/>
    <w:rsid w:val="00DD3AD1"/>
    <w:rsid w:val="00DD46BD"/>
    <w:rsid w:val="00DD53CA"/>
    <w:rsid w:val="00DD5FA1"/>
    <w:rsid w:val="00DD7162"/>
    <w:rsid w:val="00DD79B4"/>
    <w:rsid w:val="00DE1D68"/>
    <w:rsid w:val="00DE2711"/>
    <w:rsid w:val="00DE29E5"/>
    <w:rsid w:val="00DE3D13"/>
    <w:rsid w:val="00DE4BBC"/>
    <w:rsid w:val="00DE50D6"/>
    <w:rsid w:val="00DE5808"/>
    <w:rsid w:val="00DE5BB8"/>
    <w:rsid w:val="00DE662F"/>
    <w:rsid w:val="00DE6C0A"/>
    <w:rsid w:val="00DF0322"/>
    <w:rsid w:val="00DF069E"/>
    <w:rsid w:val="00DF0ADD"/>
    <w:rsid w:val="00DF12AD"/>
    <w:rsid w:val="00DF217A"/>
    <w:rsid w:val="00DF25C4"/>
    <w:rsid w:val="00DF2815"/>
    <w:rsid w:val="00DF2C59"/>
    <w:rsid w:val="00DF361D"/>
    <w:rsid w:val="00DF4039"/>
    <w:rsid w:val="00DF45B6"/>
    <w:rsid w:val="00DF4698"/>
    <w:rsid w:val="00DF46CE"/>
    <w:rsid w:val="00DF4789"/>
    <w:rsid w:val="00DF5F71"/>
    <w:rsid w:val="00DF68C1"/>
    <w:rsid w:val="00DF7CDF"/>
    <w:rsid w:val="00E003F2"/>
    <w:rsid w:val="00E004C5"/>
    <w:rsid w:val="00E00C5D"/>
    <w:rsid w:val="00E020A2"/>
    <w:rsid w:val="00E05930"/>
    <w:rsid w:val="00E05CCE"/>
    <w:rsid w:val="00E06328"/>
    <w:rsid w:val="00E06E7C"/>
    <w:rsid w:val="00E10234"/>
    <w:rsid w:val="00E10A94"/>
    <w:rsid w:val="00E112A3"/>
    <w:rsid w:val="00E11A36"/>
    <w:rsid w:val="00E12FC3"/>
    <w:rsid w:val="00E1404E"/>
    <w:rsid w:val="00E152B0"/>
    <w:rsid w:val="00E156BE"/>
    <w:rsid w:val="00E20636"/>
    <w:rsid w:val="00E20AE2"/>
    <w:rsid w:val="00E20D81"/>
    <w:rsid w:val="00E211A3"/>
    <w:rsid w:val="00E22CD9"/>
    <w:rsid w:val="00E22F5C"/>
    <w:rsid w:val="00E2300F"/>
    <w:rsid w:val="00E233CA"/>
    <w:rsid w:val="00E26617"/>
    <w:rsid w:val="00E26626"/>
    <w:rsid w:val="00E3163C"/>
    <w:rsid w:val="00E3185C"/>
    <w:rsid w:val="00E31DC7"/>
    <w:rsid w:val="00E32EFC"/>
    <w:rsid w:val="00E3368C"/>
    <w:rsid w:val="00E33E11"/>
    <w:rsid w:val="00E3524E"/>
    <w:rsid w:val="00E360FE"/>
    <w:rsid w:val="00E36341"/>
    <w:rsid w:val="00E36B2A"/>
    <w:rsid w:val="00E36D0E"/>
    <w:rsid w:val="00E37495"/>
    <w:rsid w:val="00E40E5B"/>
    <w:rsid w:val="00E413C7"/>
    <w:rsid w:val="00E41D14"/>
    <w:rsid w:val="00E41DE8"/>
    <w:rsid w:val="00E4259A"/>
    <w:rsid w:val="00E42BD5"/>
    <w:rsid w:val="00E42FD9"/>
    <w:rsid w:val="00E435D3"/>
    <w:rsid w:val="00E459B9"/>
    <w:rsid w:val="00E45E58"/>
    <w:rsid w:val="00E469EF"/>
    <w:rsid w:val="00E47337"/>
    <w:rsid w:val="00E478ED"/>
    <w:rsid w:val="00E47916"/>
    <w:rsid w:val="00E47D66"/>
    <w:rsid w:val="00E50D22"/>
    <w:rsid w:val="00E51497"/>
    <w:rsid w:val="00E51C18"/>
    <w:rsid w:val="00E531D7"/>
    <w:rsid w:val="00E539D3"/>
    <w:rsid w:val="00E5499F"/>
    <w:rsid w:val="00E55AF1"/>
    <w:rsid w:val="00E57B38"/>
    <w:rsid w:val="00E57E07"/>
    <w:rsid w:val="00E60071"/>
    <w:rsid w:val="00E61766"/>
    <w:rsid w:val="00E61782"/>
    <w:rsid w:val="00E61A41"/>
    <w:rsid w:val="00E622A0"/>
    <w:rsid w:val="00E6320B"/>
    <w:rsid w:val="00E63B4E"/>
    <w:rsid w:val="00E63E04"/>
    <w:rsid w:val="00E6550F"/>
    <w:rsid w:val="00E704D5"/>
    <w:rsid w:val="00E71425"/>
    <w:rsid w:val="00E7232E"/>
    <w:rsid w:val="00E72881"/>
    <w:rsid w:val="00E74842"/>
    <w:rsid w:val="00E750E7"/>
    <w:rsid w:val="00E751DB"/>
    <w:rsid w:val="00E75F4C"/>
    <w:rsid w:val="00E7715A"/>
    <w:rsid w:val="00E776DC"/>
    <w:rsid w:val="00E80260"/>
    <w:rsid w:val="00E8054E"/>
    <w:rsid w:val="00E80B8A"/>
    <w:rsid w:val="00E813FF"/>
    <w:rsid w:val="00E8336D"/>
    <w:rsid w:val="00E84623"/>
    <w:rsid w:val="00E84DE9"/>
    <w:rsid w:val="00E8509C"/>
    <w:rsid w:val="00E85273"/>
    <w:rsid w:val="00E855C9"/>
    <w:rsid w:val="00E85FC7"/>
    <w:rsid w:val="00E86C6C"/>
    <w:rsid w:val="00E9023B"/>
    <w:rsid w:val="00E90B49"/>
    <w:rsid w:val="00E90EB0"/>
    <w:rsid w:val="00E91228"/>
    <w:rsid w:val="00E91C26"/>
    <w:rsid w:val="00E926B3"/>
    <w:rsid w:val="00E928E1"/>
    <w:rsid w:val="00E93117"/>
    <w:rsid w:val="00E93B2B"/>
    <w:rsid w:val="00E93E11"/>
    <w:rsid w:val="00E940F0"/>
    <w:rsid w:val="00E944F6"/>
    <w:rsid w:val="00E94833"/>
    <w:rsid w:val="00E9626F"/>
    <w:rsid w:val="00E977CE"/>
    <w:rsid w:val="00E979F1"/>
    <w:rsid w:val="00EA008D"/>
    <w:rsid w:val="00EA1167"/>
    <w:rsid w:val="00EA2E45"/>
    <w:rsid w:val="00EA3ADF"/>
    <w:rsid w:val="00EA4450"/>
    <w:rsid w:val="00EA4789"/>
    <w:rsid w:val="00EA71FE"/>
    <w:rsid w:val="00EA7C32"/>
    <w:rsid w:val="00EB1185"/>
    <w:rsid w:val="00EB12C9"/>
    <w:rsid w:val="00EB21E6"/>
    <w:rsid w:val="00EB299F"/>
    <w:rsid w:val="00EB3483"/>
    <w:rsid w:val="00EB474F"/>
    <w:rsid w:val="00EB4D0C"/>
    <w:rsid w:val="00EB5A38"/>
    <w:rsid w:val="00EB5F19"/>
    <w:rsid w:val="00EB67EC"/>
    <w:rsid w:val="00EB6CCF"/>
    <w:rsid w:val="00EB76C8"/>
    <w:rsid w:val="00EB7CB9"/>
    <w:rsid w:val="00EC0C5B"/>
    <w:rsid w:val="00EC1547"/>
    <w:rsid w:val="00EC23C6"/>
    <w:rsid w:val="00EC3044"/>
    <w:rsid w:val="00EC4046"/>
    <w:rsid w:val="00EC49FB"/>
    <w:rsid w:val="00EC4B09"/>
    <w:rsid w:val="00EC6260"/>
    <w:rsid w:val="00EC6848"/>
    <w:rsid w:val="00ED1213"/>
    <w:rsid w:val="00ED14C5"/>
    <w:rsid w:val="00ED1700"/>
    <w:rsid w:val="00ED1C78"/>
    <w:rsid w:val="00ED5BDB"/>
    <w:rsid w:val="00ED6F46"/>
    <w:rsid w:val="00ED7A61"/>
    <w:rsid w:val="00ED7C89"/>
    <w:rsid w:val="00EE039B"/>
    <w:rsid w:val="00EE20E1"/>
    <w:rsid w:val="00EE302D"/>
    <w:rsid w:val="00EE38C5"/>
    <w:rsid w:val="00EE4581"/>
    <w:rsid w:val="00EE50F2"/>
    <w:rsid w:val="00EE6E28"/>
    <w:rsid w:val="00EE710B"/>
    <w:rsid w:val="00EE7A25"/>
    <w:rsid w:val="00EE7E39"/>
    <w:rsid w:val="00EF0DE7"/>
    <w:rsid w:val="00EF1410"/>
    <w:rsid w:val="00EF1569"/>
    <w:rsid w:val="00EF2C00"/>
    <w:rsid w:val="00EF2E75"/>
    <w:rsid w:val="00EF3533"/>
    <w:rsid w:val="00EF38AE"/>
    <w:rsid w:val="00EF538F"/>
    <w:rsid w:val="00EF572D"/>
    <w:rsid w:val="00EF62E3"/>
    <w:rsid w:val="00EF734A"/>
    <w:rsid w:val="00F00CAD"/>
    <w:rsid w:val="00F03655"/>
    <w:rsid w:val="00F038C9"/>
    <w:rsid w:val="00F04CC5"/>
    <w:rsid w:val="00F05A76"/>
    <w:rsid w:val="00F1016D"/>
    <w:rsid w:val="00F1056F"/>
    <w:rsid w:val="00F12672"/>
    <w:rsid w:val="00F13208"/>
    <w:rsid w:val="00F14CA3"/>
    <w:rsid w:val="00F1511C"/>
    <w:rsid w:val="00F156C5"/>
    <w:rsid w:val="00F16DBD"/>
    <w:rsid w:val="00F215E3"/>
    <w:rsid w:val="00F23050"/>
    <w:rsid w:val="00F24015"/>
    <w:rsid w:val="00F26F74"/>
    <w:rsid w:val="00F3011F"/>
    <w:rsid w:val="00F301D0"/>
    <w:rsid w:val="00F302A5"/>
    <w:rsid w:val="00F307C9"/>
    <w:rsid w:val="00F30F90"/>
    <w:rsid w:val="00F310F7"/>
    <w:rsid w:val="00F320C6"/>
    <w:rsid w:val="00F33CA2"/>
    <w:rsid w:val="00F344B8"/>
    <w:rsid w:val="00F35271"/>
    <w:rsid w:val="00F355BB"/>
    <w:rsid w:val="00F361A6"/>
    <w:rsid w:val="00F36297"/>
    <w:rsid w:val="00F36CA5"/>
    <w:rsid w:val="00F409AC"/>
    <w:rsid w:val="00F419D6"/>
    <w:rsid w:val="00F42739"/>
    <w:rsid w:val="00F4286E"/>
    <w:rsid w:val="00F43741"/>
    <w:rsid w:val="00F44F4B"/>
    <w:rsid w:val="00F4505F"/>
    <w:rsid w:val="00F469C5"/>
    <w:rsid w:val="00F46A5A"/>
    <w:rsid w:val="00F4787F"/>
    <w:rsid w:val="00F51BEF"/>
    <w:rsid w:val="00F51CAF"/>
    <w:rsid w:val="00F52725"/>
    <w:rsid w:val="00F5397E"/>
    <w:rsid w:val="00F55616"/>
    <w:rsid w:val="00F56019"/>
    <w:rsid w:val="00F606F5"/>
    <w:rsid w:val="00F636C1"/>
    <w:rsid w:val="00F6390B"/>
    <w:rsid w:val="00F63D0B"/>
    <w:rsid w:val="00F641B0"/>
    <w:rsid w:val="00F6482A"/>
    <w:rsid w:val="00F650D2"/>
    <w:rsid w:val="00F66AF1"/>
    <w:rsid w:val="00F67041"/>
    <w:rsid w:val="00F67318"/>
    <w:rsid w:val="00F67F39"/>
    <w:rsid w:val="00F70309"/>
    <w:rsid w:val="00F7070A"/>
    <w:rsid w:val="00F70CFF"/>
    <w:rsid w:val="00F71091"/>
    <w:rsid w:val="00F7137A"/>
    <w:rsid w:val="00F71C80"/>
    <w:rsid w:val="00F74B1D"/>
    <w:rsid w:val="00F757DA"/>
    <w:rsid w:val="00F75F5B"/>
    <w:rsid w:val="00F76F8A"/>
    <w:rsid w:val="00F77DC9"/>
    <w:rsid w:val="00F77F68"/>
    <w:rsid w:val="00F822AE"/>
    <w:rsid w:val="00F825BC"/>
    <w:rsid w:val="00F82B0A"/>
    <w:rsid w:val="00F8386F"/>
    <w:rsid w:val="00F84467"/>
    <w:rsid w:val="00F851F9"/>
    <w:rsid w:val="00F85930"/>
    <w:rsid w:val="00F8790C"/>
    <w:rsid w:val="00F9028F"/>
    <w:rsid w:val="00F90582"/>
    <w:rsid w:val="00F91B50"/>
    <w:rsid w:val="00F924EF"/>
    <w:rsid w:val="00F93223"/>
    <w:rsid w:val="00F94121"/>
    <w:rsid w:val="00F95F02"/>
    <w:rsid w:val="00F97ADA"/>
    <w:rsid w:val="00F97F6B"/>
    <w:rsid w:val="00FA3FE4"/>
    <w:rsid w:val="00FA4373"/>
    <w:rsid w:val="00FA56BB"/>
    <w:rsid w:val="00FA5B24"/>
    <w:rsid w:val="00FA5DC3"/>
    <w:rsid w:val="00FA61AF"/>
    <w:rsid w:val="00FA6BC1"/>
    <w:rsid w:val="00FA72FE"/>
    <w:rsid w:val="00FA743B"/>
    <w:rsid w:val="00FB1D24"/>
    <w:rsid w:val="00FB288C"/>
    <w:rsid w:val="00FB2D32"/>
    <w:rsid w:val="00FB3987"/>
    <w:rsid w:val="00FB3C1F"/>
    <w:rsid w:val="00FB4D66"/>
    <w:rsid w:val="00FB4DF4"/>
    <w:rsid w:val="00FB5F60"/>
    <w:rsid w:val="00FB6302"/>
    <w:rsid w:val="00FB6567"/>
    <w:rsid w:val="00FB6F18"/>
    <w:rsid w:val="00FC1297"/>
    <w:rsid w:val="00FC1D38"/>
    <w:rsid w:val="00FC1E3D"/>
    <w:rsid w:val="00FC2A0B"/>
    <w:rsid w:val="00FC4007"/>
    <w:rsid w:val="00FC47A3"/>
    <w:rsid w:val="00FC4C9C"/>
    <w:rsid w:val="00FC5D33"/>
    <w:rsid w:val="00FD0A70"/>
    <w:rsid w:val="00FD232B"/>
    <w:rsid w:val="00FD28BA"/>
    <w:rsid w:val="00FD2ACE"/>
    <w:rsid w:val="00FD3B32"/>
    <w:rsid w:val="00FD3D4A"/>
    <w:rsid w:val="00FD4F05"/>
    <w:rsid w:val="00FD59FA"/>
    <w:rsid w:val="00FD6394"/>
    <w:rsid w:val="00FD64F6"/>
    <w:rsid w:val="00FD721F"/>
    <w:rsid w:val="00FD73A1"/>
    <w:rsid w:val="00FD7F13"/>
    <w:rsid w:val="00FE008F"/>
    <w:rsid w:val="00FE1753"/>
    <w:rsid w:val="00FE1F75"/>
    <w:rsid w:val="00FE29F5"/>
    <w:rsid w:val="00FE36AA"/>
    <w:rsid w:val="00FE51A4"/>
    <w:rsid w:val="00FE5B21"/>
    <w:rsid w:val="00FE5DBB"/>
    <w:rsid w:val="00FE61DD"/>
    <w:rsid w:val="00FE77DA"/>
    <w:rsid w:val="00FF0D81"/>
    <w:rsid w:val="00FF15A2"/>
    <w:rsid w:val="00FF280B"/>
    <w:rsid w:val="00FF34FC"/>
    <w:rsid w:val="00FF3A10"/>
    <w:rsid w:val="00FF3B2B"/>
    <w:rsid w:val="00FF4036"/>
    <w:rsid w:val="00FF41D4"/>
    <w:rsid w:val="00FF42C3"/>
    <w:rsid w:val="00FF5797"/>
    <w:rsid w:val="00FF5CEF"/>
    <w:rsid w:val="00FF5E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0B564741"/>
  <w15:docId w15:val="{5A51B0DA-AE94-43FD-B21C-9B8C47FA6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32"/>
      <w:sz w:val="32"/>
      <w:szCs w:val="20"/>
    </w:rPr>
  </w:style>
  <w:style w:type="paragraph" w:styleId="Nagwek3">
    <w:name w:val="heading 3"/>
    <w:basedOn w:val="Normalny"/>
    <w:next w:val="Normalny"/>
    <w:link w:val="Nagwek3Znak"/>
    <w:uiPriority w:val="9"/>
    <w:semiHidden/>
    <w:unhideWhenUsed/>
    <w:qFormat/>
    <w:locked/>
    <w:rsid w:val="002261A0"/>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B15EFF"/>
    <w:rPr>
      <w:rFonts w:ascii="Arial" w:hAnsi="Arial" w:cs="Times New Roman"/>
      <w:b/>
      <w:kern w:val="32"/>
      <w:sz w:val="32"/>
      <w:lang w:eastAsia="pl-PL"/>
    </w:rPr>
  </w:style>
  <w:style w:type="paragraph" w:styleId="Nagwek">
    <w:name w:val="header"/>
    <w:aliases w:val="Nagłówek strony"/>
    <w:basedOn w:val="Normalny"/>
    <w:link w:val="NagwekZnak"/>
    <w:uiPriority w:val="99"/>
    <w:rsid w:val="00811203"/>
    <w:pPr>
      <w:tabs>
        <w:tab w:val="center" w:pos="4536"/>
        <w:tab w:val="right" w:pos="9072"/>
      </w:tabs>
    </w:pPr>
    <w:rPr>
      <w:rFonts w:eastAsia="Calibri"/>
      <w:szCs w:val="20"/>
    </w:rPr>
  </w:style>
  <w:style w:type="character" w:customStyle="1" w:styleId="NagwekZnak">
    <w:name w:val="Nagłówek Znak"/>
    <w:aliases w:val="Nagłówek strony Znak"/>
    <w:link w:val="Nagwek"/>
    <w:uiPriority w:val="99"/>
    <w:locked/>
    <w:rsid w:val="00811203"/>
    <w:rPr>
      <w:rFonts w:ascii="Times New Roman" w:hAnsi="Times New Roman" w:cs="Times New Roman"/>
      <w:sz w:val="24"/>
      <w:lang w:eastAsia="pl-PL"/>
    </w:rPr>
  </w:style>
  <w:style w:type="paragraph" w:styleId="Stopka">
    <w:name w:val="footer"/>
    <w:basedOn w:val="Normalny"/>
    <w:link w:val="StopkaZnak"/>
    <w:uiPriority w:val="99"/>
    <w:rsid w:val="00811203"/>
    <w:pPr>
      <w:tabs>
        <w:tab w:val="center" w:pos="4536"/>
        <w:tab w:val="right" w:pos="9072"/>
      </w:tabs>
    </w:pPr>
    <w:rPr>
      <w:rFonts w:eastAsia="Calibri"/>
      <w:szCs w:val="20"/>
    </w:rPr>
  </w:style>
  <w:style w:type="character" w:customStyle="1" w:styleId="StopkaZnak">
    <w:name w:val="Stopka Znak"/>
    <w:link w:val="Stopka"/>
    <w:uiPriority w:val="99"/>
    <w:locked/>
    <w:rsid w:val="00811203"/>
    <w:rPr>
      <w:rFonts w:ascii="Times New Roman" w:hAnsi="Times New Roman" w:cs="Times New Roman"/>
      <w:sz w:val="24"/>
      <w:lang w:eastAsia="pl-PL"/>
    </w:rPr>
  </w:style>
  <w:style w:type="paragraph" w:customStyle="1" w:styleId="Kolorowalistaakcent11">
    <w:name w:val="Kolorowa lista — akcent 11"/>
    <w:aliases w:val="L1,Numerowanie,Akapit z listą5,T_SZ_List Paragraph,normalny tekst,Jasna lista — akcent 51"/>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811203"/>
    <w:rPr>
      <w:rFonts w:ascii="Calibri" w:eastAsia="SimSun" w:hAnsi="Calibri"/>
      <w:sz w:val="20"/>
      <w:lang w:eastAsia="zh-CN"/>
    </w:rPr>
  </w:style>
  <w:style w:type="paragraph" w:customStyle="1" w:styleId="Default">
    <w:name w:val="Default"/>
    <w:uiPriority w:val="99"/>
    <w:rsid w:val="00811203"/>
    <w:pPr>
      <w:autoSpaceDE w:val="0"/>
      <w:autoSpaceDN w:val="0"/>
      <w:adjustRightInd w:val="0"/>
    </w:pPr>
    <w:rPr>
      <w:rFonts w:ascii="Times New Roman" w:hAnsi="Times New Roman"/>
      <w:color w:val="000000"/>
      <w:sz w:val="24"/>
      <w:szCs w:val="24"/>
      <w:lang w:eastAsia="en-US"/>
    </w:rPr>
  </w:style>
  <w:style w:type="character" w:styleId="Hipercze">
    <w:name w:val="Hyperlink"/>
    <w:uiPriority w:val="99"/>
    <w:rsid w:val="00811203"/>
    <w:rPr>
      <w:rFonts w:cs="Times New Roman"/>
      <w:color w:val="0000FF"/>
      <w:u w:val="single"/>
    </w:rPr>
  </w:style>
  <w:style w:type="paragraph" w:styleId="Bezodstpw">
    <w:name w:val="No Spacing"/>
    <w:link w:val="BezodstpwZnak"/>
    <w:uiPriority w:val="1"/>
    <w:qFormat/>
    <w:rsid w:val="00811203"/>
    <w:rPr>
      <w:rFonts w:eastAsia="Times New Roman"/>
      <w:sz w:val="22"/>
      <w:szCs w:val="22"/>
    </w:rPr>
  </w:style>
  <w:style w:type="character" w:customStyle="1" w:styleId="FontStyle33">
    <w:name w:val="Font Style33"/>
    <w:uiPriority w:val="99"/>
    <w:rsid w:val="00811203"/>
    <w:rPr>
      <w:rFonts w:ascii="Times New Roman" w:hAnsi="Times New Roman"/>
      <w:sz w:val="22"/>
    </w:rPr>
  </w:style>
  <w:style w:type="paragraph" w:styleId="NormalnyWeb">
    <w:name w:val="Normal (Web)"/>
    <w:basedOn w:val="Normalny"/>
    <w:uiPriority w:val="99"/>
    <w:rsid w:val="00811203"/>
    <w:rPr>
      <w:rFonts w:eastAsia="Calibri"/>
    </w:rPr>
  </w:style>
  <w:style w:type="paragraph" w:customStyle="1" w:styleId="Teksttreci2">
    <w:name w:val="Tekst treści (2)"/>
    <w:basedOn w:val="Normalny"/>
    <w:uiPriority w:val="99"/>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811203"/>
    <w:pPr>
      <w:spacing w:line="360" w:lineRule="auto"/>
      <w:ind w:left="284" w:hanging="284"/>
    </w:pPr>
    <w:rPr>
      <w:szCs w:val="20"/>
    </w:rPr>
  </w:style>
  <w:style w:type="paragraph" w:customStyle="1" w:styleId="Teksttreci5">
    <w:name w:val="Tekst treści (5)"/>
    <w:basedOn w:val="Normalny"/>
    <w:uiPriority w:val="99"/>
    <w:rsid w:val="00811203"/>
    <w:pPr>
      <w:widowControl w:val="0"/>
      <w:shd w:val="clear" w:color="auto" w:fill="FFFFFF"/>
      <w:spacing w:before="240" w:after="480" w:line="250" w:lineRule="exact"/>
      <w:ind w:hanging="320"/>
      <w:jc w:val="both"/>
    </w:pPr>
    <w:rPr>
      <w:i/>
      <w:sz w:val="22"/>
    </w:rPr>
  </w:style>
  <w:style w:type="table" w:styleId="Tabela-Siatka">
    <w:name w:val="Table Grid"/>
    <w:basedOn w:val="Standardowy"/>
    <w:uiPriority w:val="3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0C0949"/>
    <w:rPr>
      <w:rFonts w:cs="Times New Roman"/>
      <w:color w:val="954F72"/>
      <w:u w:val="single"/>
    </w:rPr>
  </w:style>
  <w:style w:type="paragraph" w:styleId="Tekstpodstawowy">
    <w:name w:val="Body Text"/>
    <w:basedOn w:val="Normalny"/>
    <w:link w:val="TekstpodstawowyZnak"/>
    <w:uiPriority w:val="99"/>
    <w:rsid w:val="00C52280"/>
    <w:rPr>
      <w:rFonts w:eastAsia="Calibri"/>
      <w:b/>
      <w:sz w:val="20"/>
      <w:szCs w:val="20"/>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paragraph" w:customStyle="1" w:styleId="pkt">
    <w:name w:val="pkt"/>
    <w:basedOn w:val="Normalny"/>
    <w:uiPriority w:val="99"/>
    <w:rsid w:val="00690095"/>
    <w:pPr>
      <w:autoSpaceDE w:val="0"/>
      <w:autoSpaceDN w:val="0"/>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rsid w:val="00253817"/>
    <w:pPr>
      <w:widowControl w:val="0"/>
      <w:numPr>
        <w:numId w:val="3"/>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rsid w:val="00253817"/>
    <w:pPr>
      <w:numPr>
        <w:ilvl w:val="1"/>
        <w:numId w:val="3"/>
      </w:numPr>
      <w:autoSpaceDE w:val="0"/>
      <w:autoSpaceDN w:val="0"/>
      <w:adjustRightInd w:val="0"/>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rsid w:val="00253817"/>
    <w:pPr>
      <w:numPr>
        <w:numId w:val="4"/>
      </w:numPr>
      <w:tabs>
        <w:tab w:val="num"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rsid w:val="00253817"/>
    <w:pPr>
      <w:numPr>
        <w:numId w:val="5"/>
      </w:numPr>
      <w:ind w:left="2552" w:hanging="851"/>
    </w:pPr>
  </w:style>
  <w:style w:type="character" w:customStyle="1" w:styleId="Listanumerowana3Znak">
    <w:name w:val="Lista numerowana 3 Znak"/>
    <w:link w:val="Listanumerowana3"/>
    <w:uiPriority w:val="99"/>
    <w:locked/>
    <w:rsid w:val="00253817"/>
    <w:rPr>
      <w:rFonts w:ascii="Times" w:eastAsia="Times New Roman" w:hAnsi="Times"/>
    </w:rPr>
  </w:style>
  <w:style w:type="paragraph" w:styleId="Listanumerowana5">
    <w:name w:val="List Number 5"/>
    <w:basedOn w:val="Normalny"/>
    <w:rsid w:val="00253817"/>
    <w:pPr>
      <w:numPr>
        <w:ilvl w:val="4"/>
        <w:numId w:val="3"/>
      </w:numPr>
      <w:tabs>
        <w:tab w:val="num"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rsid w:val="006D7EF9"/>
    <w:rPr>
      <w:rFonts w:ascii="Tahoma" w:eastAsia="Calibri" w:hAnsi="Tahoma"/>
      <w:sz w:val="16"/>
      <w:szCs w:val="20"/>
    </w:rPr>
  </w:style>
  <w:style w:type="character" w:customStyle="1" w:styleId="TekstdymkaZnak">
    <w:name w:val="Tekst dymka Znak"/>
    <w:link w:val="Tekstdymka"/>
    <w:uiPriority w:val="99"/>
    <w:semiHidden/>
    <w:locked/>
    <w:rsid w:val="006D7EF9"/>
    <w:rPr>
      <w:rFonts w:ascii="Tahoma" w:hAnsi="Tahoma" w:cs="Times New Roman"/>
      <w:sz w:val="16"/>
      <w:lang w:eastAsia="pl-PL"/>
    </w:rPr>
  </w:style>
  <w:style w:type="character" w:styleId="Odwoaniedokomentarza">
    <w:name w:val="annotation reference"/>
    <w:uiPriority w:val="99"/>
    <w:semiHidden/>
    <w:rsid w:val="006D7EF9"/>
    <w:rPr>
      <w:rFonts w:cs="Times New Roman"/>
      <w:sz w:val="16"/>
    </w:rPr>
  </w:style>
  <w:style w:type="paragraph" w:styleId="Tekstkomentarza">
    <w:name w:val="annotation text"/>
    <w:basedOn w:val="Normalny"/>
    <w:link w:val="TekstkomentarzaZnak"/>
    <w:uiPriority w:val="99"/>
    <w:rsid w:val="006D7EF9"/>
    <w:rPr>
      <w:rFonts w:eastAsia="Calibri"/>
      <w:sz w:val="20"/>
      <w:szCs w:val="20"/>
    </w:rPr>
  </w:style>
  <w:style w:type="character" w:customStyle="1" w:styleId="TekstkomentarzaZnak">
    <w:name w:val="Tekst komentarza Znak"/>
    <w:link w:val="Tekstkomentarza"/>
    <w:uiPriority w:val="99"/>
    <w:locked/>
    <w:rsid w:val="006D7EF9"/>
    <w:rPr>
      <w:rFonts w:ascii="Times New Roman" w:hAnsi="Times New Roman" w:cs="Times New Roman"/>
      <w:sz w:val="20"/>
      <w:lang w:eastAsia="pl-PL"/>
    </w:rPr>
  </w:style>
  <w:style w:type="paragraph" w:styleId="Tematkomentarza">
    <w:name w:val="annotation subject"/>
    <w:basedOn w:val="Tekstkomentarza"/>
    <w:next w:val="Tekstkomentarza"/>
    <w:link w:val="TematkomentarzaZnak"/>
    <w:uiPriority w:val="99"/>
    <w:semiHidden/>
    <w:rsid w:val="006D7EF9"/>
    <w:rPr>
      <w:b/>
    </w:rPr>
  </w:style>
  <w:style w:type="character" w:customStyle="1" w:styleId="TematkomentarzaZnak">
    <w:name w:val="Temat komentarza Znak"/>
    <w:link w:val="Tematkomentarza"/>
    <w:uiPriority w:val="99"/>
    <w:semiHidden/>
    <w:locked/>
    <w:rsid w:val="006D7EF9"/>
    <w:rPr>
      <w:rFonts w:ascii="Times New Roman" w:hAnsi="Times New Roman" w:cs="Times New Roman"/>
      <w:b/>
      <w:sz w:val="20"/>
      <w:lang w:eastAsia="pl-PL"/>
    </w:rPr>
  </w:style>
  <w:style w:type="character" w:customStyle="1" w:styleId="alb">
    <w:name w:val="a_lb"/>
    <w:rsid w:val="00DF069E"/>
    <w:rPr>
      <w:rFonts w:cs="Times New Roman"/>
    </w:rPr>
  </w:style>
  <w:style w:type="paragraph" w:customStyle="1" w:styleId="normaltableau">
    <w:name w:val="normal_tableau"/>
    <w:basedOn w:val="Normalny"/>
    <w:uiPriority w:val="99"/>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styleId="Odwoanieprzypisudolnego">
    <w:name w:val="footnote reference"/>
    <w:uiPriority w:val="99"/>
    <w:rsid w:val="002049F1"/>
    <w:rPr>
      <w:rFonts w:cs="Times New Roman"/>
      <w:vertAlign w:val="superscript"/>
    </w:rPr>
  </w:style>
  <w:style w:type="paragraph" w:styleId="Zwykytekst">
    <w:name w:val="Plain Text"/>
    <w:basedOn w:val="Normalny"/>
    <w:link w:val="ZwykytekstZnak"/>
    <w:rsid w:val="005A34E2"/>
    <w:rPr>
      <w:rFonts w:ascii="Courier New" w:eastAsia="MS Mincho" w:hAnsi="Courier New"/>
      <w:sz w:val="20"/>
      <w:szCs w:val="20"/>
    </w:rPr>
  </w:style>
  <w:style w:type="character" w:customStyle="1" w:styleId="ZwykytekstZnak">
    <w:name w:val="Zwykły tekst Znak"/>
    <w:link w:val="Zwykytekst"/>
    <w:locked/>
    <w:rsid w:val="005A34E2"/>
    <w:rPr>
      <w:rFonts w:ascii="Courier New" w:eastAsia="MS Mincho" w:hAnsi="Courier New" w:cs="Times New Roman"/>
      <w:sz w:val="20"/>
      <w:lang w:eastAsia="pl-PL"/>
    </w:rPr>
  </w:style>
  <w:style w:type="paragraph" w:customStyle="1" w:styleId="Standard">
    <w:name w:val="Standard"/>
    <w:rsid w:val="003F6F44"/>
    <w:pPr>
      <w:widowControl w:val="0"/>
      <w:suppressAutoHyphens/>
      <w:autoSpaceDN w:val="0"/>
      <w:textAlignment w:val="baseline"/>
    </w:pPr>
    <w:rPr>
      <w:rFonts w:ascii="Times New Roman" w:hAnsi="Times New Roman" w:cs="Tahoma"/>
      <w:kern w:val="3"/>
      <w:sz w:val="24"/>
      <w:szCs w:val="24"/>
      <w:lang w:val="en-US" w:eastAsia="en-US"/>
    </w:rPr>
  </w:style>
  <w:style w:type="paragraph" w:customStyle="1" w:styleId="Tekstpodstawowywcity21">
    <w:name w:val="Tekst podstawowy wcięty 21"/>
    <w:basedOn w:val="Normalny"/>
    <w:uiPriority w:val="99"/>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8"/>
      <w:sz w:val="56"/>
      <w:szCs w:val="20"/>
    </w:rPr>
  </w:style>
  <w:style w:type="character" w:customStyle="1" w:styleId="TytuZnak">
    <w:name w:val="Tytuł Znak"/>
    <w:link w:val="Tytu"/>
    <w:uiPriority w:val="99"/>
    <w:locked/>
    <w:rsid w:val="00D63857"/>
    <w:rPr>
      <w:rFonts w:ascii="Calibri Light" w:hAnsi="Calibri Light" w:cs="Times New Roman"/>
      <w:spacing w:val="-10"/>
      <w:kern w:val="28"/>
      <w:sz w:val="56"/>
      <w:lang w:eastAsia="pl-PL"/>
    </w:rPr>
  </w:style>
  <w:style w:type="character" w:customStyle="1" w:styleId="Teksttreci">
    <w:name w:val="Tekst treści_"/>
    <w:link w:val="Teksttreci1"/>
    <w:locked/>
    <w:rsid w:val="003A1F7D"/>
    <w:rPr>
      <w:sz w:val="19"/>
      <w:shd w:val="clear" w:color="auto" w:fill="FFFFFF"/>
    </w:rPr>
  </w:style>
  <w:style w:type="paragraph" w:customStyle="1" w:styleId="Teksttreci1">
    <w:name w:val="Tekst treści1"/>
    <w:basedOn w:val="Normalny"/>
    <w:link w:val="Teksttreci"/>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character" w:customStyle="1" w:styleId="TeksttreciPogrubienie6">
    <w:name w:val="Tekst treści + Pogrubienie6"/>
    <w:uiPriority w:val="99"/>
    <w:rsid w:val="003A1F7D"/>
    <w:rPr>
      <w:b/>
      <w:spacing w:val="0"/>
      <w:sz w:val="19"/>
      <w:shd w:val="clear" w:color="auto" w:fill="FFFFFF"/>
    </w:rPr>
  </w:style>
  <w:style w:type="character" w:customStyle="1" w:styleId="Teksttreci0">
    <w:name w:val="Tekst treści"/>
    <w:uiPriority w:val="99"/>
    <w:rsid w:val="00041821"/>
    <w:rPr>
      <w:rFonts w:ascii="Arial Unicode MS" w:eastAsia="Arial Unicode MS"/>
      <w:noProof/>
      <w:spacing w:val="0"/>
      <w:sz w:val="19"/>
      <w:shd w:val="clear" w:color="auto" w:fill="FFFFFF"/>
    </w:rPr>
  </w:style>
  <w:style w:type="character" w:customStyle="1" w:styleId="h2">
    <w:name w:val="h2"/>
    <w:uiPriority w:val="99"/>
    <w:rsid w:val="00041821"/>
    <w:rPr>
      <w:rFonts w:cs="Times New Roman"/>
    </w:rPr>
  </w:style>
  <w:style w:type="paragraph" w:styleId="Tekstprzypisukocowego">
    <w:name w:val="endnote text"/>
    <w:basedOn w:val="Normalny"/>
    <w:link w:val="TekstprzypisukocowegoZnak"/>
    <w:uiPriority w:val="99"/>
    <w:semiHidden/>
    <w:rsid w:val="00822D8B"/>
    <w:rPr>
      <w:rFonts w:eastAsia="Calibri"/>
      <w:sz w:val="20"/>
      <w:szCs w:val="20"/>
    </w:rPr>
  </w:style>
  <w:style w:type="character" w:customStyle="1" w:styleId="TekstprzypisukocowegoZnak">
    <w:name w:val="Tekst przypisu końcowego Znak"/>
    <w:link w:val="Tekstprzypisukocowego"/>
    <w:uiPriority w:val="99"/>
    <w:semiHidden/>
    <w:locked/>
    <w:rsid w:val="00822D8B"/>
    <w:rPr>
      <w:rFonts w:ascii="Times New Roman" w:hAnsi="Times New Roman" w:cs="Times New Roman"/>
      <w:sz w:val="20"/>
      <w:lang w:eastAsia="pl-PL"/>
    </w:rPr>
  </w:style>
  <w:style w:type="character" w:styleId="Odwoanieprzypisukocowego">
    <w:name w:val="endnote reference"/>
    <w:uiPriority w:val="99"/>
    <w:semiHidden/>
    <w:rsid w:val="00822D8B"/>
    <w:rPr>
      <w:rFonts w:cs="Times New Roman"/>
      <w:vertAlign w:val="superscript"/>
    </w:rPr>
  </w:style>
  <w:style w:type="paragraph" w:customStyle="1" w:styleId="text-justify">
    <w:name w:val="text-justify"/>
    <w:basedOn w:val="Normalny"/>
    <w:rsid w:val="008437B4"/>
    <w:pPr>
      <w:spacing w:before="100" w:beforeAutospacing="1" w:after="100" w:afterAutospacing="1"/>
    </w:pPr>
  </w:style>
  <w:style w:type="paragraph" w:customStyle="1" w:styleId="Kolorowecieniowanieakcent11">
    <w:name w:val="Kolorowe cieniowanie — akcent 11"/>
    <w:hidden/>
    <w:uiPriority w:val="99"/>
    <w:semiHidden/>
    <w:rsid w:val="00B77862"/>
    <w:rPr>
      <w:rFonts w:ascii="Times New Roman" w:eastAsia="Times New Roman" w:hAnsi="Times New Roman"/>
      <w:sz w:val="24"/>
      <w:szCs w:val="24"/>
    </w:rPr>
  </w:style>
  <w:style w:type="character" w:styleId="Pogrubienie">
    <w:name w:val="Strong"/>
    <w:qFormat/>
    <w:rsid w:val="002B431E"/>
    <w:rPr>
      <w:rFonts w:cs="Times New Roman"/>
      <w:b/>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rsid w:val="006A1749"/>
    <w:pPr>
      <w:spacing w:after="120" w:line="480" w:lineRule="auto"/>
    </w:pPr>
    <w:rPr>
      <w:rFonts w:eastAsia="Calibri"/>
    </w:rPr>
  </w:style>
  <w:style w:type="character" w:customStyle="1" w:styleId="Tekstpodstawowy2Znak">
    <w:name w:val="Tekst podstawowy 2 Znak"/>
    <w:link w:val="Tekstpodstawowy2"/>
    <w:uiPriority w:val="99"/>
    <w:semiHidden/>
    <w:locked/>
    <w:rsid w:val="006A1749"/>
    <w:rPr>
      <w:rFonts w:ascii="Times New Roman" w:hAnsi="Times New Roman" w:cs="Times New Roman"/>
      <w:sz w:val="24"/>
      <w:szCs w:val="24"/>
    </w:rPr>
  </w:style>
  <w:style w:type="character" w:customStyle="1" w:styleId="m5968006951817061090size">
    <w:name w:val="m5968006951817061090size"/>
    <w:uiPriority w:val="99"/>
    <w:rsid w:val="00A55FBC"/>
    <w:rPr>
      <w:rFonts w:cs="Times New Roman"/>
    </w:rPr>
  </w:style>
  <w:style w:type="character" w:customStyle="1" w:styleId="m5968006951817061090font">
    <w:name w:val="m5968006951817061090font"/>
    <w:uiPriority w:val="99"/>
    <w:rsid w:val="00A55FBC"/>
    <w:rPr>
      <w:rFonts w:cs="Times New Roman"/>
    </w:rPr>
  </w:style>
  <w:style w:type="paragraph" w:customStyle="1" w:styleId="m5968006951817061090kolorowalistaakcent11">
    <w:name w:val="m5968006951817061090kolorowalistaakcent11"/>
    <w:basedOn w:val="Normalny"/>
    <w:uiPriority w:val="99"/>
    <w:rsid w:val="00A55FBC"/>
    <w:pPr>
      <w:spacing w:before="100" w:beforeAutospacing="1" w:after="100" w:afterAutospacing="1"/>
    </w:pPr>
    <w:rPr>
      <w:rFonts w:eastAsia="Calibri"/>
    </w:rPr>
  </w:style>
  <w:style w:type="numbering" w:customStyle="1" w:styleId="Zaimportowanystyl40">
    <w:name w:val="Zaimportowany styl 4.0"/>
    <w:rsid w:val="00FB651A"/>
    <w:pPr>
      <w:numPr>
        <w:numId w:val="9"/>
      </w:numPr>
    </w:pPr>
  </w:style>
  <w:style w:type="numbering" w:customStyle="1" w:styleId="Zaimportowanystyl2">
    <w:name w:val="Zaimportowany styl 2"/>
    <w:rsid w:val="00FB651A"/>
    <w:pPr>
      <w:numPr>
        <w:numId w:val="8"/>
      </w:numPr>
    </w:p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character" w:customStyle="1" w:styleId="PodtytuZnak">
    <w:name w:val="Podtytuł Znak"/>
    <w:link w:val="Podtytu"/>
    <w:uiPriority w:val="11"/>
    <w:rsid w:val="000367B8"/>
    <w:rPr>
      <w:rFonts w:ascii="Cambria" w:eastAsia="Times New Roman" w:hAnsi="Cambria" w:cs="Times New Roman"/>
      <w:sz w:val="24"/>
      <w:szCs w:val="24"/>
    </w:rPr>
  </w:style>
  <w:style w:type="paragraph" w:customStyle="1" w:styleId="ox-b171701408-msonormal">
    <w:name w:val="ox-b171701408-msonormal"/>
    <w:basedOn w:val="Normalny"/>
    <w:rsid w:val="00AA50A6"/>
    <w:pPr>
      <w:spacing w:before="100" w:beforeAutospacing="1" w:after="100" w:afterAutospacing="1"/>
    </w:pPr>
    <w:rPr>
      <w:rFonts w:eastAsia="Calibri"/>
    </w:rPr>
  </w:style>
  <w:style w:type="character" w:customStyle="1" w:styleId="BezodstpwZnak">
    <w:name w:val="Bez odstępów Znak"/>
    <w:link w:val="Bezodstpw"/>
    <w:uiPriority w:val="99"/>
    <w:locked/>
    <w:rsid w:val="00E36B2A"/>
    <w:rPr>
      <w:rFonts w:eastAsia="Times New Roman"/>
      <w:sz w:val="22"/>
      <w:szCs w:val="22"/>
    </w:rPr>
  </w:style>
  <w:style w:type="paragraph" w:customStyle="1" w:styleId="p1">
    <w:name w:val="p1"/>
    <w:basedOn w:val="Normalny"/>
    <w:rsid w:val="003D522D"/>
    <w:rPr>
      <w:rFonts w:ascii="Helvetica" w:eastAsia="Calibri" w:hAnsi="Helvetica"/>
      <w:sz w:val="15"/>
      <w:szCs w:val="15"/>
    </w:rPr>
  </w:style>
  <w:style w:type="character" w:customStyle="1" w:styleId="apple-converted-space">
    <w:name w:val="apple-converted-space"/>
    <w:basedOn w:val="Domylnaczcionkaakapitu"/>
    <w:rsid w:val="003D522D"/>
  </w:style>
  <w:style w:type="character" w:customStyle="1" w:styleId="apple-tab-span">
    <w:name w:val="apple-tab-span"/>
    <w:basedOn w:val="Domylnaczcionkaakapitu"/>
    <w:rsid w:val="00E61782"/>
  </w:style>
  <w:style w:type="paragraph" w:customStyle="1" w:styleId="p3">
    <w:name w:val="p3"/>
    <w:basedOn w:val="Normalny"/>
    <w:rsid w:val="00E61782"/>
    <w:pPr>
      <w:jc w:val="both"/>
    </w:pPr>
    <w:rPr>
      <w:rFonts w:ascii="Helvetica Neue" w:eastAsia="Calibri" w:hAnsi="Helvetica Neue"/>
      <w:color w:val="454545"/>
      <w:sz w:val="18"/>
      <w:szCs w:val="18"/>
    </w:rPr>
  </w:style>
  <w:style w:type="character" w:customStyle="1" w:styleId="s1">
    <w:name w:val="s1"/>
    <w:basedOn w:val="Domylnaczcionkaakapitu"/>
    <w:rsid w:val="00E61782"/>
    <w:rPr>
      <w:u w:val="single"/>
    </w:rPr>
  </w:style>
  <w:style w:type="paragraph" w:customStyle="1" w:styleId="p2">
    <w:name w:val="p2"/>
    <w:basedOn w:val="Normalny"/>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rsid w:val="00CA2180"/>
    <w:pPr>
      <w:spacing w:before="100" w:beforeAutospacing="1" w:after="100" w:afterAutospacing="1"/>
    </w:pPr>
    <w:rPr>
      <w:rFonts w:eastAsiaTheme="minorHAnsi"/>
    </w:rPr>
  </w:style>
  <w:style w:type="character" w:customStyle="1" w:styleId="Nierozpoznanawzmianka1">
    <w:name w:val="Nierozpoznana wzmianka1"/>
    <w:basedOn w:val="Domylnaczcionkaakapitu"/>
    <w:uiPriority w:val="99"/>
    <w:rsid w:val="00F1511C"/>
    <w:rPr>
      <w:color w:val="605E5C"/>
      <w:shd w:val="clear" w:color="auto" w:fill="E1DFDD"/>
    </w:rPr>
  </w:style>
  <w:style w:type="paragraph" w:styleId="Lista">
    <w:name w:val="List"/>
    <w:basedOn w:val="Normalny"/>
    <w:uiPriority w:val="99"/>
    <w:semiHidden/>
    <w:unhideWhenUsed/>
    <w:locked/>
    <w:rsid w:val="00B27802"/>
    <w:pPr>
      <w:ind w:left="283" w:hanging="283"/>
      <w:contextualSpacing/>
    </w:pPr>
  </w:style>
  <w:style w:type="character" w:customStyle="1" w:styleId="Nierozpoznanawzmianka2">
    <w:name w:val="Nierozpoznana wzmianka2"/>
    <w:basedOn w:val="Domylnaczcionkaakapitu"/>
    <w:uiPriority w:val="99"/>
    <w:rsid w:val="003A29BE"/>
    <w:rPr>
      <w:color w:val="605E5C"/>
      <w:shd w:val="clear" w:color="auto" w:fill="E1DFDD"/>
    </w:rPr>
  </w:style>
  <w:style w:type="character" w:styleId="Uwydatnienie">
    <w:name w:val="Emphasis"/>
    <w:basedOn w:val="Domylnaczcionkaakapitu"/>
    <w:uiPriority w:val="20"/>
    <w:qFormat/>
    <w:locked/>
    <w:rsid w:val="00433CA9"/>
    <w:rPr>
      <w:i/>
      <w:iCs/>
    </w:rPr>
  </w:style>
  <w:style w:type="paragraph" w:styleId="Poprawka">
    <w:name w:val="Revision"/>
    <w:hidden/>
    <w:uiPriority w:val="99"/>
    <w:semiHidden/>
    <w:rsid w:val="00BE0E95"/>
    <w:rPr>
      <w:rFonts w:ascii="Times New Roman" w:eastAsia="Times New Roman" w:hAnsi="Times New Roman"/>
      <w:sz w:val="24"/>
      <w:szCs w:val="24"/>
    </w:rPr>
  </w:style>
  <w:style w:type="character" w:customStyle="1" w:styleId="Nierozpoznanawzmianka3">
    <w:name w:val="Nierozpoznana wzmianka3"/>
    <w:basedOn w:val="Domylnaczcionkaakapitu"/>
    <w:uiPriority w:val="99"/>
    <w:semiHidden/>
    <w:unhideWhenUsed/>
    <w:rsid w:val="00A30C5C"/>
    <w:rPr>
      <w:color w:val="605E5C"/>
      <w:shd w:val="clear" w:color="auto" w:fill="E1DFDD"/>
    </w:rPr>
  </w:style>
  <w:style w:type="character" w:customStyle="1" w:styleId="ListParagraphChar">
    <w:name w:val="List Paragraph Char"/>
    <w:aliases w:val="T_SZ_List Paragraph Char"/>
    <w:qFormat/>
    <w:locked/>
    <w:rsid w:val="00520A18"/>
    <w:rPr>
      <w:lang w:eastAsia="en-US"/>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character" w:customStyle="1" w:styleId="Domylnaczcionkaakapitu1">
    <w:name w:val="Domyślna czcionka akapitu1"/>
    <w:rsid w:val="001C3C6E"/>
  </w:style>
  <w:style w:type="character" w:customStyle="1" w:styleId="Domylnaczcionkaakapitu2">
    <w:name w:val="Domyślna czcionka akapitu2"/>
    <w:rsid w:val="001C3C6E"/>
  </w:style>
  <w:style w:type="numbering" w:customStyle="1" w:styleId="WWNum66">
    <w:name w:val="WWNum66"/>
    <w:basedOn w:val="Bezlisty"/>
    <w:rsid w:val="001C3C6E"/>
    <w:pPr>
      <w:numPr>
        <w:numId w:val="36"/>
      </w:numPr>
    </w:pPr>
  </w:style>
  <w:style w:type="paragraph" w:customStyle="1" w:styleId="Normalny1">
    <w:name w:val="Normalny1"/>
    <w:rsid w:val="00B662E2"/>
    <w:pPr>
      <w:widowControl w:val="0"/>
      <w:suppressAutoHyphens/>
    </w:pPr>
    <w:rPr>
      <w:rFonts w:ascii="Times New Roman" w:eastAsia="Lucida Sans Unicode" w:hAnsi="Times New Roman" w:cs="Arial"/>
      <w:sz w:val="24"/>
      <w:szCs w:val="24"/>
      <w:lang w:eastAsia="zh-CN" w:bidi="hi-IN"/>
    </w:rPr>
  </w:style>
  <w:style w:type="character" w:customStyle="1" w:styleId="fn-ref">
    <w:name w:val="fn-ref"/>
    <w:basedOn w:val="Domylnaczcionkaakapitu"/>
    <w:rsid w:val="00CC0E33"/>
  </w:style>
  <w:style w:type="character" w:customStyle="1" w:styleId="alb-s">
    <w:name w:val="a_lb-s"/>
    <w:basedOn w:val="Domylnaczcionkaakapitu"/>
    <w:rsid w:val="006A1C25"/>
  </w:style>
  <w:style w:type="paragraph" w:customStyle="1" w:styleId="ZLITPKTzmpktliter">
    <w:name w:val="Z_LIT/PKT – zm. pkt literą"/>
    <w:basedOn w:val="Normalny"/>
    <w:uiPriority w:val="47"/>
    <w:qFormat/>
    <w:rsid w:val="00833880"/>
    <w:pPr>
      <w:spacing w:line="360" w:lineRule="auto"/>
      <w:ind w:left="1497" w:hanging="510"/>
      <w:jc w:val="both"/>
    </w:pPr>
    <w:rPr>
      <w:rFonts w:ascii="Times" w:hAnsi="Times" w:cs="Arial"/>
      <w:bCs/>
      <w:szCs w:val="20"/>
    </w:rPr>
  </w:style>
  <w:style w:type="paragraph" w:customStyle="1" w:styleId="ZTIRPKTzmpkttiret">
    <w:name w:val="Z_TIR/PKT – zm. pkt tiret"/>
    <w:basedOn w:val="Normalny"/>
    <w:uiPriority w:val="56"/>
    <w:qFormat/>
    <w:rsid w:val="00945E75"/>
    <w:pPr>
      <w:spacing w:line="360" w:lineRule="auto"/>
      <w:ind w:left="1893" w:hanging="510"/>
      <w:jc w:val="both"/>
    </w:pPr>
    <w:rPr>
      <w:rFonts w:ascii="Times" w:hAnsi="Times" w:cs="Arial"/>
      <w:bCs/>
      <w:szCs w:val="20"/>
    </w:rPr>
  </w:style>
  <w:style w:type="paragraph" w:customStyle="1" w:styleId="ZnakZnakZnakZnakZnakZnakZnak">
    <w:name w:val="Znak Znak Znak Znak Znak Znak Znak"/>
    <w:basedOn w:val="Normalny"/>
    <w:rsid w:val="00DF45B6"/>
  </w:style>
  <w:style w:type="paragraph" w:customStyle="1" w:styleId="kolorowalistaakcent110">
    <w:name w:val="kolorowalistaakcent11"/>
    <w:basedOn w:val="Normalny"/>
    <w:rsid w:val="00FD64F6"/>
    <w:pPr>
      <w:spacing w:before="100" w:beforeAutospacing="1" w:after="100" w:afterAutospacing="1"/>
    </w:pPr>
    <w:rPr>
      <w:rFonts w:ascii="Calibri" w:eastAsiaTheme="minorHAnsi" w:hAnsi="Calibri" w:cs="Calibri"/>
      <w:sz w:val="22"/>
      <w:szCs w:val="22"/>
    </w:rPr>
  </w:style>
  <w:style w:type="character" w:styleId="Nierozpoznanawzmianka">
    <w:name w:val="Unresolved Mention"/>
    <w:basedOn w:val="Domylnaczcionkaakapitu"/>
    <w:uiPriority w:val="99"/>
    <w:rsid w:val="000A4681"/>
    <w:rPr>
      <w:color w:val="605E5C"/>
      <w:shd w:val="clear" w:color="auto" w:fill="E1DFDD"/>
    </w:rPr>
  </w:style>
  <w:style w:type="character" w:customStyle="1" w:styleId="Nagwek3Znak">
    <w:name w:val="Nagłówek 3 Znak"/>
    <w:basedOn w:val="Domylnaczcionkaakapitu"/>
    <w:link w:val="Nagwek3"/>
    <w:uiPriority w:val="9"/>
    <w:semiHidden/>
    <w:rsid w:val="002261A0"/>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43452">
      <w:bodyDiv w:val="1"/>
      <w:marLeft w:val="0"/>
      <w:marRight w:val="0"/>
      <w:marTop w:val="0"/>
      <w:marBottom w:val="0"/>
      <w:divBdr>
        <w:top w:val="none" w:sz="0" w:space="0" w:color="auto"/>
        <w:left w:val="none" w:sz="0" w:space="0" w:color="auto"/>
        <w:bottom w:val="none" w:sz="0" w:space="0" w:color="auto"/>
        <w:right w:val="none" w:sz="0" w:space="0" w:color="auto"/>
      </w:divBdr>
      <w:divsChild>
        <w:div w:id="832180024">
          <w:marLeft w:val="0"/>
          <w:marRight w:val="0"/>
          <w:marTop w:val="72"/>
          <w:marBottom w:val="0"/>
          <w:divBdr>
            <w:top w:val="none" w:sz="0" w:space="0" w:color="auto"/>
            <w:left w:val="none" w:sz="0" w:space="0" w:color="auto"/>
            <w:bottom w:val="none" w:sz="0" w:space="0" w:color="auto"/>
            <w:right w:val="none" w:sz="0" w:space="0" w:color="auto"/>
          </w:divBdr>
          <w:divsChild>
            <w:div w:id="2033726885">
              <w:marLeft w:val="360"/>
              <w:marRight w:val="0"/>
              <w:marTop w:val="72"/>
              <w:marBottom w:val="72"/>
              <w:divBdr>
                <w:top w:val="none" w:sz="0" w:space="0" w:color="auto"/>
                <w:left w:val="none" w:sz="0" w:space="0" w:color="auto"/>
                <w:bottom w:val="none" w:sz="0" w:space="0" w:color="auto"/>
                <w:right w:val="none" w:sz="0" w:space="0" w:color="auto"/>
              </w:divBdr>
            </w:div>
            <w:div w:id="361322070">
              <w:marLeft w:val="360"/>
              <w:marRight w:val="0"/>
              <w:marTop w:val="0"/>
              <w:marBottom w:val="72"/>
              <w:divBdr>
                <w:top w:val="none" w:sz="0" w:space="0" w:color="auto"/>
                <w:left w:val="none" w:sz="0" w:space="0" w:color="auto"/>
                <w:bottom w:val="none" w:sz="0" w:space="0" w:color="auto"/>
                <w:right w:val="none" w:sz="0" w:space="0" w:color="auto"/>
              </w:divBdr>
            </w:div>
          </w:divsChild>
        </w:div>
        <w:div w:id="1627810356">
          <w:marLeft w:val="0"/>
          <w:marRight w:val="0"/>
          <w:marTop w:val="72"/>
          <w:marBottom w:val="0"/>
          <w:divBdr>
            <w:top w:val="none" w:sz="0" w:space="0" w:color="auto"/>
            <w:left w:val="none" w:sz="0" w:space="0" w:color="auto"/>
            <w:bottom w:val="none" w:sz="0" w:space="0" w:color="auto"/>
            <w:right w:val="none" w:sz="0" w:space="0" w:color="auto"/>
          </w:divBdr>
        </w:div>
      </w:divsChild>
    </w:div>
    <w:div w:id="43792800">
      <w:bodyDiv w:val="1"/>
      <w:marLeft w:val="0"/>
      <w:marRight w:val="0"/>
      <w:marTop w:val="0"/>
      <w:marBottom w:val="0"/>
      <w:divBdr>
        <w:top w:val="none" w:sz="0" w:space="0" w:color="auto"/>
        <w:left w:val="none" w:sz="0" w:space="0" w:color="auto"/>
        <w:bottom w:val="none" w:sz="0" w:space="0" w:color="auto"/>
        <w:right w:val="none" w:sz="0" w:space="0" w:color="auto"/>
      </w:divBdr>
      <w:divsChild>
        <w:div w:id="678654983">
          <w:marLeft w:val="0"/>
          <w:marRight w:val="0"/>
          <w:marTop w:val="72"/>
          <w:marBottom w:val="0"/>
          <w:divBdr>
            <w:top w:val="none" w:sz="0" w:space="0" w:color="auto"/>
            <w:left w:val="none" w:sz="0" w:space="0" w:color="auto"/>
            <w:bottom w:val="none" w:sz="0" w:space="0" w:color="auto"/>
            <w:right w:val="none" w:sz="0" w:space="0" w:color="auto"/>
          </w:divBdr>
        </w:div>
        <w:div w:id="1221551685">
          <w:marLeft w:val="0"/>
          <w:marRight w:val="0"/>
          <w:marTop w:val="72"/>
          <w:marBottom w:val="0"/>
          <w:divBdr>
            <w:top w:val="none" w:sz="0" w:space="0" w:color="auto"/>
            <w:left w:val="none" w:sz="0" w:space="0" w:color="auto"/>
            <w:bottom w:val="none" w:sz="0" w:space="0" w:color="auto"/>
            <w:right w:val="none" w:sz="0" w:space="0" w:color="auto"/>
          </w:divBdr>
          <w:divsChild>
            <w:div w:id="1408842041">
              <w:marLeft w:val="360"/>
              <w:marRight w:val="0"/>
              <w:marTop w:val="72"/>
              <w:marBottom w:val="72"/>
              <w:divBdr>
                <w:top w:val="none" w:sz="0" w:space="0" w:color="auto"/>
                <w:left w:val="none" w:sz="0" w:space="0" w:color="auto"/>
                <w:bottom w:val="none" w:sz="0" w:space="0" w:color="auto"/>
                <w:right w:val="none" w:sz="0" w:space="0" w:color="auto"/>
              </w:divBdr>
            </w:div>
            <w:div w:id="1513715287">
              <w:marLeft w:val="360"/>
              <w:marRight w:val="0"/>
              <w:marTop w:val="0"/>
              <w:marBottom w:val="72"/>
              <w:divBdr>
                <w:top w:val="none" w:sz="0" w:space="0" w:color="auto"/>
                <w:left w:val="none" w:sz="0" w:space="0" w:color="auto"/>
                <w:bottom w:val="none" w:sz="0" w:space="0" w:color="auto"/>
                <w:right w:val="none" w:sz="0" w:space="0" w:color="auto"/>
              </w:divBdr>
            </w:div>
            <w:div w:id="574360273">
              <w:marLeft w:val="360"/>
              <w:marRight w:val="0"/>
              <w:marTop w:val="0"/>
              <w:marBottom w:val="72"/>
              <w:divBdr>
                <w:top w:val="none" w:sz="0" w:space="0" w:color="auto"/>
                <w:left w:val="none" w:sz="0" w:space="0" w:color="auto"/>
                <w:bottom w:val="none" w:sz="0" w:space="0" w:color="auto"/>
                <w:right w:val="none" w:sz="0" w:space="0" w:color="auto"/>
              </w:divBdr>
            </w:div>
            <w:div w:id="205331079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02920417">
      <w:bodyDiv w:val="1"/>
      <w:marLeft w:val="0"/>
      <w:marRight w:val="0"/>
      <w:marTop w:val="0"/>
      <w:marBottom w:val="0"/>
      <w:divBdr>
        <w:top w:val="none" w:sz="0" w:space="0" w:color="auto"/>
        <w:left w:val="none" w:sz="0" w:space="0" w:color="auto"/>
        <w:bottom w:val="none" w:sz="0" w:space="0" w:color="auto"/>
        <w:right w:val="none" w:sz="0" w:space="0" w:color="auto"/>
      </w:divBdr>
      <w:divsChild>
        <w:div w:id="1388453434">
          <w:marLeft w:val="0"/>
          <w:marRight w:val="0"/>
          <w:marTop w:val="0"/>
          <w:marBottom w:val="240"/>
          <w:divBdr>
            <w:top w:val="none" w:sz="0" w:space="0" w:color="auto"/>
            <w:left w:val="none" w:sz="0" w:space="0" w:color="auto"/>
            <w:bottom w:val="none" w:sz="0" w:space="0" w:color="auto"/>
            <w:right w:val="none" w:sz="0" w:space="0" w:color="auto"/>
          </w:divBdr>
          <w:divsChild>
            <w:div w:id="30962250">
              <w:marLeft w:val="0"/>
              <w:marRight w:val="0"/>
              <w:marTop w:val="72"/>
              <w:marBottom w:val="0"/>
              <w:divBdr>
                <w:top w:val="none" w:sz="0" w:space="0" w:color="auto"/>
                <w:left w:val="none" w:sz="0" w:space="0" w:color="auto"/>
                <w:bottom w:val="none" w:sz="0" w:space="0" w:color="auto"/>
                <w:right w:val="none" w:sz="0" w:space="0" w:color="auto"/>
              </w:divBdr>
            </w:div>
            <w:div w:id="568005785">
              <w:marLeft w:val="0"/>
              <w:marRight w:val="0"/>
              <w:marTop w:val="72"/>
              <w:marBottom w:val="0"/>
              <w:divBdr>
                <w:top w:val="none" w:sz="0" w:space="0" w:color="auto"/>
                <w:left w:val="none" w:sz="0" w:space="0" w:color="auto"/>
                <w:bottom w:val="none" w:sz="0" w:space="0" w:color="auto"/>
                <w:right w:val="none" w:sz="0" w:space="0" w:color="auto"/>
              </w:divBdr>
            </w:div>
          </w:divsChild>
        </w:div>
        <w:div w:id="174660800">
          <w:marLeft w:val="0"/>
          <w:marRight w:val="0"/>
          <w:marTop w:val="0"/>
          <w:marBottom w:val="240"/>
          <w:divBdr>
            <w:top w:val="none" w:sz="0" w:space="0" w:color="auto"/>
            <w:left w:val="none" w:sz="0" w:space="0" w:color="auto"/>
            <w:bottom w:val="none" w:sz="0" w:space="0" w:color="auto"/>
            <w:right w:val="none" w:sz="0" w:space="0" w:color="auto"/>
          </w:divBdr>
          <w:divsChild>
            <w:div w:id="445848968">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16991404">
      <w:bodyDiv w:val="1"/>
      <w:marLeft w:val="0"/>
      <w:marRight w:val="0"/>
      <w:marTop w:val="0"/>
      <w:marBottom w:val="0"/>
      <w:divBdr>
        <w:top w:val="none" w:sz="0" w:space="0" w:color="auto"/>
        <w:left w:val="none" w:sz="0" w:space="0" w:color="auto"/>
        <w:bottom w:val="none" w:sz="0" w:space="0" w:color="auto"/>
        <w:right w:val="none" w:sz="0" w:space="0" w:color="auto"/>
      </w:divBdr>
    </w:div>
    <w:div w:id="191459610">
      <w:bodyDiv w:val="1"/>
      <w:marLeft w:val="0"/>
      <w:marRight w:val="0"/>
      <w:marTop w:val="0"/>
      <w:marBottom w:val="0"/>
      <w:divBdr>
        <w:top w:val="none" w:sz="0" w:space="0" w:color="auto"/>
        <w:left w:val="none" w:sz="0" w:space="0" w:color="auto"/>
        <w:bottom w:val="none" w:sz="0" w:space="0" w:color="auto"/>
        <w:right w:val="none" w:sz="0" w:space="0" w:color="auto"/>
      </w:divBdr>
      <w:divsChild>
        <w:div w:id="1045524980">
          <w:marLeft w:val="0"/>
          <w:marRight w:val="0"/>
          <w:marTop w:val="72"/>
          <w:marBottom w:val="0"/>
          <w:divBdr>
            <w:top w:val="none" w:sz="0" w:space="0" w:color="auto"/>
            <w:left w:val="none" w:sz="0" w:space="0" w:color="auto"/>
            <w:bottom w:val="none" w:sz="0" w:space="0" w:color="auto"/>
            <w:right w:val="none" w:sz="0" w:space="0" w:color="auto"/>
          </w:divBdr>
        </w:div>
        <w:div w:id="1149901716">
          <w:marLeft w:val="0"/>
          <w:marRight w:val="0"/>
          <w:marTop w:val="72"/>
          <w:marBottom w:val="0"/>
          <w:divBdr>
            <w:top w:val="none" w:sz="0" w:space="0" w:color="auto"/>
            <w:left w:val="none" w:sz="0" w:space="0" w:color="auto"/>
            <w:bottom w:val="none" w:sz="0" w:space="0" w:color="auto"/>
            <w:right w:val="none" w:sz="0" w:space="0" w:color="auto"/>
          </w:divBdr>
        </w:div>
      </w:divsChild>
    </w:div>
    <w:div w:id="238635479">
      <w:bodyDiv w:val="1"/>
      <w:marLeft w:val="0"/>
      <w:marRight w:val="0"/>
      <w:marTop w:val="0"/>
      <w:marBottom w:val="0"/>
      <w:divBdr>
        <w:top w:val="none" w:sz="0" w:space="0" w:color="auto"/>
        <w:left w:val="none" w:sz="0" w:space="0" w:color="auto"/>
        <w:bottom w:val="none" w:sz="0" w:space="0" w:color="auto"/>
        <w:right w:val="none" w:sz="0" w:space="0" w:color="auto"/>
      </w:divBdr>
      <w:divsChild>
        <w:div w:id="2081173434">
          <w:marLeft w:val="360"/>
          <w:marRight w:val="0"/>
          <w:marTop w:val="72"/>
          <w:marBottom w:val="72"/>
          <w:divBdr>
            <w:top w:val="none" w:sz="0" w:space="0" w:color="auto"/>
            <w:left w:val="none" w:sz="0" w:space="0" w:color="auto"/>
            <w:bottom w:val="none" w:sz="0" w:space="0" w:color="auto"/>
            <w:right w:val="none" w:sz="0" w:space="0" w:color="auto"/>
          </w:divBdr>
        </w:div>
      </w:divsChild>
    </w:div>
    <w:div w:id="241334523">
      <w:bodyDiv w:val="1"/>
      <w:marLeft w:val="0"/>
      <w:marRight w:val="0"/>
      <w:marTop w:val="0"/>
      <w:marBottom w:val="0"/>
      <w:divBdr>
        <w:top w:val="none" w:sz="0" w:space="0" w:color="auto"/>
        <w:left w:val="none" w:sz="0" w:space="0" w:color="auto"/>
        <w:bottom w:val="none" w:sz="0" w:space="0" w:color="auto"/>
        <w:right w:val="none" w:sz="0" w:space="0" w:color="auto"/>
      </w:divBdr>
    </w:div>
    <w:div w:id="259144893">
      <w:bodyDiv w:val="1"/>
      <w:marLeft w:val="0"/>
      <w:marRight w:val="0"/>
      <w:marTop w:val="0"/>
      <w:marBottom w:val="0"/>
      <w:divBdr>
        <w:top w:val="none" w:sz="0" w:space="0" w:color="auto"/>
        <w:left w:val="none" w:sz="0" w:space="0" w:color="auto"/>
        <w:bottom w:val="none" w:sz="0" w:space="0" w:color="auto"/>
        <w:right w:val="none" w:sz="0" w:space="0" w:color="auto"/>
      </w:divBdr>
      <w:divsChild>
        <w:div w:id="1866751098">
          <w:marLeft w:val="0"/>
          <w:marRight w:val="0"/>
          <w:marTop w:val="72"/>
          <w:marBottom w:val="0"/>
          <w:divBdr>
            <w:top w:val="none" w:sz="0" w:space="0" w:color="auto"/>
            <w:left w:val="none" w:sz="0" w:space="0" w:color="auto"/>
            <w:bottom w:val="none" w:sz="0" w:space="0" w:color="auto"/>
            <w:right w:val="none" w:sz="0" w:space="0" w:color="auto"/>
          </w:divBdr>
          <w:divsChild>
            <w:div w:id="478545730">
              <w:marLeft w:val="360"/>
              <w:marRight w:val="0"/>
              <w:marTop w:val="72"/>
              <w:marBottom w:val="72"/>
              <w:divBdr>
                <w:top w:val="none" w:sz="0" w:space="0" w:color="auto"/>
                <w:left w:val="none" w:sz="0" w:space="0" w:color="auto"/>
                <w:bottom w:val="none" w:sz="0" w:space="0" w:color="auto"/>
                <w:right w:val="none" w:sz="0" w:space="0" w:color="auto"/>
              </w:divBdr>
            </w:div>
            <w:div w:id="1790080287">
              <w:marLeft w:val="360"/>
              <w:marRight w:val="0"/>
              <w:marTop w:val="0"/>
              <w:marBottom w:val="72"/>
              <w:divBdr>
                <w:top w:val="none" w:sz="0" w:space="0" w:color="auto"/>
                <w:left w:val="none" w:sz="0" w:space="0" w:color="auto"/>
                <w:bottom w:val="none" w:sz="0" w:space="0" w:color="auto"/>
                <w:right w:val="none" w:sz="0" w:space="0" w:color="auto"/>
              </w:divBdr>
            </w:div>
            <w:div w:id="2024084381">
              <w:marLeft w:val="360"/>
              <w:marRight w:val="0"/>
              <w:marTop w:val="0"/>
              <w:marBottom w:val="72"/>
              <w:divBdr>
                <w:top w:val="none" w:sz="0" w:space="0" w:color="auto"/>
                <w:left w:val="none" w:sz="0" w:space="0" w:color="auto"/>
                <w:bottom w:val="none" w:sz="0" w:space="0" w:color="auto"/>
                <w:right w:val="none" w:sz="0" w:space="0" w:color="auto"/>
              </w:divBdr>
              <w:divsChild>
                <w:div w:id="1654528819">
                  <w:marLeft w:val="360"/>
                  <w:marRight w:val="0"/>
                  <w:marTop w:val="0"/>
                  <w:marBottom w:val="0"/>
                  <w:divBdr>
                    <w:top w:val="none" w:sz="0" w:space="0" w:color="auto"/>
                    <w:left w:val="none" w:sz="0" w:space="0" w:color="auto"/>
                    <w:bottom w:val="none" w:sz="0" w:space="0" w:color="auto"/>
                    <w:right w:val="none" w:sz="0" w:space="0" w:color="auto"/>
                  </w:divBdr>
                </w:div>
                <w:div w:id="227767376">
                  <w:marLeft w:val="360"/>
                  <w:marRight w:val="0"/>
                  <w:marTop w:val="0"/>
                  <w:marBottom w:val="0"/>
                  <w:divBdr>
                    <w:top w:val="none" w:sz="0" w:space="0" w:color="auto"/>
                    <w:left w:val="none" w:sz="0" w:space="0" w:color="auto"/>
                    <w:bottom w:val="none" w:sz="0" w:space="0" w:color="auto"/>
                    <w:right w:val="none" w:sz="0" w:space="0" w:color="auto"/>
                  </w:divBdr>
                </w:div>
                <w:div w:id="976488900">
                  <w:marLeft w:val="360"/>
                  <w:marRight w:val="0"/>
                  <w:marTop w:val="0"/>
                  <w:marBottom w:val="0"/>
                  <w:divBdr>
                    <w:top w:val="none" w:sz="0" w:space="0" w:color="auto"/>
                    <w:left w:val="none" w:sz="0" w:space="0" w:color="auto"/>
                    <w:bottom w:val="none" w:sz="0" w:space="0" w:color="auto"/>
                    <w:right w:val="none" w:sz="0" w:space="0" w:color="auto"/>
                  </w:divBdr>
                </w:div>
                <w:div w:id="706174149">
                  <w:marLeft w:val="360"/>
                  <w:marRight w:val="0"/>
                  <w:marTop w:val="0"/>
                  <w:marBottom w:val="0"/>
                  <w:divBdr>
                    <w:top w:val="none" w:sz="0" w:space="0" w:color="auto"/>
                    <w:left w:val="none" w:sz="0" w:space="0" w:color="auto"/>
                    <w:bottom w:val="none" w:sz="0" w:space="0" w:color="auto"/>
                    <w:right w:val="none" w:sz="0" w:space="0" w:color="auto"/>
                  </w:divBdr>
                </w:div>
                <w:div w:id="584388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276866618">
          <w:marLeft w:val="0"/>
          <w:marRight w:val="0"/>
          <w:marTop w:val="72"/>
          <w:marBottom w:val="0"/>
          <w:divBdr>
            <w:top w:val="none" w:sz="0" w:space="0" w:color="auto"/>
            <w:left w:val="none" w:sz="0" w:space="0" w:color="auto"/>
            <w:bottom w:val="none" w:sz="0" w:space="0" w:color="auto"/>
            <w:right w:val="none" w:sz="0" w:space="0" w:color="auto"/>
          </w:divBdr>
        </w:div>
      </w:divsChild>
    </w:div>
    <w:div w:id="272593172">
      <w:bodyDiv w:val="1"/>
      <w:marLeft w:val="0"/>
      <w:marRight w:val="0"/>
      <w:marTop w:val="0"/>
      <w:marBottom w:val="0"/>
      <w:divBdr>
        <w:top w:val="none" w:sz="0" w:space="0" w:color="auto"/>
        <w:left w:val="none" w:sz="0" w:space="0" w:color="auto"/>
        <w:bottom w:val="none" w:sz="0" w:space="0" w:color="auto"/>
        <w:right w:val="none" w:sz="0" w:space="0" w:color="auto"/>
      </w:divBdr>
      <w:divsChild>
        <w:div w:id="907155635">
          <w:marLeft w:val="360"/>
          <w:marRight w:val="0"/>
          <w:marTop w:val="72"/>
          <w:marBottom w:val="72"/>
          <w:divBdr>
            <w:top w:val="none" w:sz="0" w:space="0" w:color="auto"/>
            <w:left w:val="none" w:sz="0" w:space="0" w:color="auto"/>
            <w:bottom w:val="none" w:sz="0" w:space="0" w:color="auto"/>
            <w:right w:val="none" w:sz="0" w:space="0" w:color="auto"/>
          </w:divBdr>
        </w:div>
      </w:divsChild>
    </w:div>
    <w:div w:id="318769985">
      <w:bodyDiv w:val="1"/>
      <w:marLeft w:val="0"/>
      <w:marRight w:val="0"/>
      <w:marTop w:val="0"/>
      <w:marBottom w:val="0"/>
      <w:divBdr>
        <w:top w:val="none" w:sz="0" w:space="0" w:color="auto"/>
        <w:left w:val="none" w:sz="0" w:space="0" w:color="auto"/>
        <w:bottom w:val="none" w:sz="0" w:space="0" w:color="auto"/>
        <w:right w:val="none" w:sz="0" w:space="0" w:color="auto"/>
      </w:divBdr>
    </w:div>
    <w:div w:id="342439074">
      <w:bodyDiv w:val="1"/>
      <w:marLeft w:val="0"/>
      <w:marRight w:val="0"/>
      <w:marTop w:val="0"/>
      <w:marBottom w:val="0"/>
      <w:divBdr>
        <w:top w:val="none" w:sz="0" w:space="0" w:color="auto"/>
        <w:left w:val="none" w:sz="0" w:space="0" w:color="auto"/>
        <w:bottom w:val="none" w:sz="0" w:space="0" w:color="auto"/>
        <w:right w:val="none" w:sz="0" w:space="0" w:color="auto"/>
      </w:divBdr>
      <w:divsChild>
        <w:div w:id="912011987">
          <w:marLeft w:val="0"/>
          <w:marRight w:val="0"/>
          <w:marTop w:val="72"/>
          <w:marBottom w:val="0"/>
          <w:divBdr>
            <w:top w:val="none" w:sz="0" w:space="0" w:color="auto"/>
            <w:left w:val="none" w:sz="0" w:space="0" w:color="auto"/>
            <w:bottom w:val="none" w:sz="0" w:space="0" w:color="auto"/>
            <w:right w:val="none" w:sz="0" w:space="0" w:color="auto"/>
          </w:divBdr>
        </w:div>
        <w:div w:id="1334645191">
          <w:marLeft w:val="0"/>
          <w:marRight w:val="0"/>
          <w:marTop w:val="72"/>
          <w:marBottom w:val="0"/>
          <w:divBdr>
            <w:top w:val="none" w:sz="0" w:space="0" w:color="auto"/>
            <w:left w:val="none" w:sz="0" w:space="0" w:color="auto"/>
            <w:bottom w:val="none" w:sz="0" w:space="0" w:color="auto"/>
            <w:right w:val="none" w:sz="0" w:space="0" w:color="auto"/>
          </w:divBdr>
        </w:div>
      </w:divsChild>
    </w:div>
    <w:div w:id="342782300">
      <w:bodyDiv w:val="1"/>
      <w:marLeft w:val="0"/>
      <w:marRight w:val="0"/>
      <w:marTop w:val="0"/>
      <w:marBottom w:val="0"/>
      <w:divBdr>
        <w:top w:val="none" w:sz="0" w:space="0" w:color="auto"/>
        <w:left w:val="none" w:sz="0" w:space="0" w:color="auto"/>
        <w:bottom w:val="none" w:sz="0" w:space="0" w:color="auto"/>
        <w:right w:val="none" w:sz="0" w:space="0" w:color="auto"/>
      </w:divBdr>
    </w:div>
    <w:div w:id="443038464">
      <w:bodyDiv w:val="1"/>
      <w:marLeft w:val="0"/>
      <w:marRight w:val="0"/>
      <w:marTop w:val="0"/>
      <w:marBottom w:val="0"/>
      <w:divBdr>
        <w:top w:val="none" w:sz="0" w:space="0" w:color="auto"/>
        <w:left w:val="none" w:sz="0" w:space="0" w:color="auto"/>
        <w:bottom w:val="none" w:sz="0" w:space="0" w:color="auto"/>
        <w:right w:val="none" w:sz="0" w:space="0" w:color="auto"/>
      </w:divBdr>
    </w:div>
    <w:div w:id="497774320">
      <w:bodyDiv w:val="1"/>
      <w:marLeft w:val="0"/>
      <w:marRight w:val="0"/>
      <w:marTop w:val="0"/>
      <w:marBottom w:val="0"/>
      <w:divBdr>
        <w:top w:val="none" w:sz="0" w:space="0" w:color="auto"/>
        <w:left w:val="none" w:sz="0" w:space="0" w:color="auto"/>
        <w:bottom w:val="none" w:sz="0" w:space="0" w:color="auto"/>
        <w:right w:val="none" w:sz="0" w:space="0" w:color="auto"/>
      </w:divBdr>
    </w:div>
    <w:div w:id="502429930">
      <w:bodyDiv w:val="1"/>
      <w:marLeft w:val="0"/>
      <w:marRight w:val="0"/>
      <w:marTop w:val="0"/>
      <w:marBottom w:val="0"/>
      <w:divBdr>
        <w:top w:val="none" w:sz="0" w:space="0" w:color="auto"/>
        <w:left w:val="none" w:sz="0" w:space="0" w:color="auto"/>
        <w:bottom w:val="none" w:sz="0" w:space="0" w:color="auto"/>
        <w:right w:val="none" w:sz="0" w:space="0" w:color="auto"/>
      </w:divBdr>
    </w:div>
    <w:div w:id="543374995">
      <w:bodyDiv w:val="1"/>
      <w:marLeft w:val="0"/>
      <w:marRight w:val="0"/>
      <w:marTop w:val="0"/>
      <w:marBottom w:val="0"/>
      <w:divBdr>
        <w:top w:val="none" w:sz="0" w:space="0" w:color="auto"/>
        <w:left w:val="none" w:sz="0" w:space="0" w:color="auto"/>
        <w:bottom w:val="none" w:sz="0" w:space="0" w:color="auto"/>
        <w:right w:val="none" w:sz="0" w:space="0" w:color="auto"/>
      </w:divBdr>
    </w:div>
    <w:div w:id="556010121">
      <w:bodyDiv w:val="1"/>
      <w:marLeft w:val="0"/>
      <w:marRight w:val="0"/>
      <w:marTop w:val="0"/>
      <w:marBottom w:val="0"/>
      <w:divBdr>
        <w:top w:val="none" w:sz="0" w:space="0" w:color="auto"/>
        <w:left w:val="none" w:sz="0" w:space="0" w:color="auto"/>
        <w:bottom w:val="none" w:sz="0" w:space="0" w:color="auto"/>
        <w:right w:val="none" w:sz="0" w:space="0" w:color="auto"/>
      </w:divBdr>
      <w:divsChild>
        <w:div w:id="1713337912">
          <w:marLeft w:val="0"/>
          <w:marRight w:val="0"/>
          <w:marTop w:val="72"/>
          <w:marBottom w:val="0"/>
          <w:divBdr>
            <w:top w:val="none" w:sz="0" w:space="0" w:color="auto"/>
            <w:left w:val="none" w:sz="0" w:space="0" w:color="auto"/>
            <w:bottom w:val="none" w:sz="0" w:space="0" w:color="auto"/>
            <w:right w:val="none" w:sz="0" w:space="0" w:color="auto"/>
          </w:divBdr>
        </w:div>
        <w:div w:id="2146963458">
          <w:marLeft w:val="0"/>
          <w:marRight w:val="0"/>
          <w:marTop w:val="72"/>
          <w:marBottom w:val="0"/>
          <w:divBdr>
            <w:top w:val="none" w:sz="0" w:space="0" w:color="auto"/>
            <w:left w:val="none" w:sz="0" w:space="0" w:color="auto"/>
            <w:bottom w:val="none" w:sz="0" w:space="0" w:color="auto"/>
            <w:right w:val="none" w:sz="0" w:space="0" w:color="auto"/>
          </w:divBdr>
        </w:div>
      </w:divsChild>
    </w:div>
    <w:div w:id="596981730">
      <w:bodyDiv w:val="1"/>
      <w:marLeft w:val="0"/>
      <w:marRight w:val="0"/>
      <w:marTop w:val="0"/>
      <w:marBottom w:val="0"/>
      <w:divBdr>
        <w:top w:val="none" w:sz="0" w:space="0" w:color="auto"/>
        <w:left w:val="none" w:sz="0" w:space="0" w:color="auto"/>
        <w:bottom w:val="none" w:sz="0" w:space="0" w:color="auto"/>
        <w:right w:val="none" w:sz="0" w:space="0" w:color="auto"/>
      </w:divBdr>
    </w:div>
    <w:div w:id="690373028">
      <w:bodyDiv w:val="1"/>
      <w:marLeft w:val="0"/>
      <w:marRight w:val="0"/>
      <w:marTop w:val="0"/>
      <w:marBottom w:val="0"/>
      <w:divBdr>
        <w:top w:val="none" w:sz="0" w:space="0" w:color="auto"/>
        <w:left w:val="none" w:sz="0" w:space="0" w:color="auto"/>
        <w:bottom w:val="none" w:sz="0" w:space="0" w:color="auto"/>
        <w:right w:val="none" w:sz="0" w:space="0" w:color="auto"/>
      </w:divBdr>
    </w:div>
    <w:div w:id="739403248">
      <w:bodyDiv w:val="1"/>
      <w:marLeft w:val="0"/>
      <w:marRight w:val="0"/>
      <w:marTop w:val="0"/>
      <w:marBottom w:val="0"/>
      <w:divBdr>
        <w:top w:val="none" w:sz="0" w:space="0" w:color="auto"/>
        <w:left w:val="none" w:sz="0" w:space="0" w:color="auto"/>
        <w:bottom w:val="none" w:sz="0" w:space="0" w:color="auto"/>
        <w:right w:val="none" w:sz="0" w:space="0" w:color="auto"/>
      </w:divBdr>
      <w:divsChild>
        <w:div w:id="1357122480">
          <w:marLeft w:val="0"/>
          <w:marRight w:val="0"/>
          <w:marTop w:val="72"/>
          <w:marBottom w:val="0"/>
          <w:divBdr>
            <w:top w:val="none" w:sz="0" w:space="0" w:color="auto"/>
            <w:left w:val="none" w:sz="0" w:space="0" w:color="auto"/>
            <w:bottom w:val="none" w:sz="0" w:space="0" w:color="auto"/>
            <w:right w:val="none" w:sz="0" w:space="0" w:color="auto"/>
          </w:divBdr>
          <w:divsChild>
            <w:div w:id="102502836">
              <w:marLeft w:val="360"/>
              <w:marRight w:val="0"/>
              <w:marTop w:val="72"/>
              <w:marBottom w:val="72"/>
              <w:divBdr>
                <w:top w:val="none" w:sz="0" w:space="0" w:color="auto"/>
                <w:left w:val="none" w:sz="0" w:space="0" w:color="auto"/>
                <w:bottom w:val="none" w:sz="0" w:space="0" w:color="auto"/>
                <w:right w:val="none" w:sz="0" w:space="0" w:color="auto"/>
              </w:divBdr>
            </w:div>
            <w:div w:id="924337612">
              <w:marLeft w:val="360"/>
              <w:marRight w:val="0"/>
              <w:marTop w:val="0"/>
              <w:marBottom w:val="72"/>
              <w:divBdr>
                <w:top w:val="none" w:sz="0" w:space="0" w:color="auto"/>
                <w:left w:val="none" w:sz="0" w:space="0" w:color="auto"/>
                <w:bottom w:val="none" w:sz="0" w:space="0" w:color="auto"/>
                <w:right w:val="none" w:sz="0" w:space="0" w:color="auto"/>
              </w:divBdr>
            </w:div>
          </w:divsChild>
        </w:div>
        <w:div w:id="1753426086">
          <w:marLeft w:val="0"/>
          <w:marRight w:val="0"/>
          <w:marTop w:val="72"/>
          <w:marBottom w:val="0"/>
          <w:divBdr>
            <w:top w:val="none" w:sz="0" w:space="0" w:color="auto"/>
            <w:left w:val="none" w:sz="0" w:space="0" w:color="auto"/>
            <w:bottom w:val="none" w:sz="0" w:space="0" w:color="auto"/>
            <w:right w:val="none" w:sz="0" w:space="0" w:color="auto"/>
          </w:divBdr>
        </w:div>
        <w:div w:id="1782799561">
          <w:marLeft w:val="0"/>
          <w:marRight w:val="0"/>
          <w:marTop w:val="72"/>
          <w:marBottom w:val="0"/>
          <w:divBdr>
            <w:top w:val="none" w:sz="0" w:space="0" w:color="auto"/>
            <w:left w:val="none" w:sz="0" w:space="0" w:color="auto"/>
            <w:bottom w:val="none" w:sz="0" w:space="0" w:color="auto"/>
            <w:right w:val="none" w:sz="0" w:space="0" w:color="auto"/>
          </w:divBdr>
        </w:div>
        <w:div w:id="641616536">
          <w:marLeft w:val="0"/>
          <w:marRight w:val="0"/>
          <w:marTop w:val="72"/>
          <w:marBottom w:val="0"/>
          <w:divBdr>
            <w:top w:val="none" w:sz="0" w:space="0" w:color="auto"/>
            <w:left w:val="none" w:sz="0" w:space="0" w:color="auto"/>
            <w:bottom w:val="none" w:sz="0" w:space="0" w:color="auto"/>
            <w:right w:val="none" w:sz="0" w:space="0" w:color="auto"/>
          </w:divBdr>
        </w:div>
        <w:div w:id="1392074046">
          <w:marLeft w:val="0"/>
          <w:marRight w:val="0"/>
          <w:marTop w:val="72"/>
          <w:marBottom w:val="0"/>
          <w:divBdr>
            <w:top w:val="none" w:sz="0" w:space="0" w:color="auto"/>
            <w:left w:val="none" w:sz="0" w:space="0" w:color="auto"/>
            <w:bottom w:val="none" w:sz="0" w:space="0" w:color="auto"/>
            <w:right w:val="none" w:sz="0" w:space="0" w:color="auto"/>
          </w:divBdr>
        </w:div>
        <w:div w:id="1218199601">
          <w:marLeft w:val="0"/>
          <w:marRight w:val="0"/>
          <w:marTop w:val="72"/>
          <w:marBottom w:val="0"/>
          <w:divBdr>
            <w:top w:val="none" w:sz="0" w:space="0" w:color="auto"/>
            <w:left w:val="none" w:sz="0" w:space="0" w:color="auto"/>
            <w:bottom w:val="none" w:sz="0" w:space="0" w:color="auto"/>
            <w:right w:val="none" w:sz="0" w:space="0" w:color="auto"/>
          </w:divBdr>
        </w:div>
      </w:divsChild>
    </w:div>
    <w:div w:id="810635970">
      <w:bodyDiv w:val="1"/>
      <w:marLeft w:val="0"/>
      <w:marRight w:val="0"/>
      <w:marTop w:val="0"/>
      <w:marBottom w:val="0"/>
      <w:divBdr>
        <w:top w:val="none" w:sz="0" w:space="0" w:color="auto"/>
        <w:left w:val="none" w:sz="0" w:space="0" w:color="auto"/>
        <w:bottom w:val="none" w:sz="0" w:space="0" w:color="auto"/>
        <w:right w:val="none" w:sz="0" w:space="0" w:color="auto"/>
      </w:divBdr>
      <w:divsChild>
        <w:div w:id="1804811491">
          <w:marLeft w:val="0"/>
          <w:marRight w:val="0"/>
          <w:marTop w:val="0"/>
          <w:marBottom w:val="0"/>
          <w:divBdr>
            <w:top w:val="none" w:sz="0" w:space="0" w:color="auto"/>
            <w:left w:val="none" w:sz="0" w:space="0" w:color="auto"/>
            <w:bottom w:val="none" w:sz="0" w:space="0" w:color="auto"/>
            <w:right w:val="none" w:sz="0" w:space="0" w:color="auto"/>
          </w:divBdr>
        </w:div>
        <w:div w:id="1798528072">
          <w:marLeft w:val="0"/>
          <w:marRight w:val="0"/>
          <w:marTop w:val="0"/>
          <w:marBottom w:val="0"/>
          <w:divBdr>
            <w:top w:val="none" w:sz="0" w:space="0" w:color="auto"/>
            <w:left w:val="none" w:sz="0" w:space="0" w:color="auto"/>
            <w:bottom w:val="none" w:sz="0" w:space="0" w:color="auto"/>
            <w:right w:val="none" w:sz="0" w:space="0" w:color="auto"/>
          </w:divBdr>
        </w:div>
        <w:div w:id="1453986535">
          <w:marLeft w:val="0"/>
          <w:marRight w:val="0"/>
          <w:marTop w:val="0"/>
          <w:marBottom w:val="0"/>
          <w:divBdr>
            <w:top w:val="none" w:sz="0" w:space="0" w:color="auto"/>
            <w:left w:val="none" w:sz="0" w:space="0" w:color="auto"/>
            <w:bottom w:val="none" w:sz="0" w:space="0" w:color="auto"/>
            <w:right w:val="none" w:sz="0" w:space="0" w:color="auto"/>
          </w:divBdr>
        </w:div>
      </w:divsChild>
    </w:div>
    <w:div w:id="817185898">
      <w:bodyDiv w:val="1"/>
      <w:marLeft w:val="0"/>
      <w:marRight w:val="0"/>
      <w:marTop w:val="0"/>
      <w:marBottom w:val="0"/>
      <w:divBdr>
        <w:top w:val="none" w:sz="0" w:space="0" w:color="auto"/>
        <w:left w:val="none" w:sz="0" w:space="0" w:color="auto"/>
        <w:bottom w:val="none" w:sz="0" w:space="0" w:color="auto"/>
        <w:right w:val="none" w:sz="0" w:space="0" w:color="auto"/>
      </w:divBdr>
    </w:div>
    <w:div w:id="830801784">
      <w:bodyDiv w:val="1"/>
      <w:marLeft w:val="0"/>
      <w:marRight w:val="0"/>
      <w:marTop w:val="0"/>
      <w:marBottom w:val="0"/>
      <w:divBdr>
        <w:top w:val="none" w:sz="0" w:space="0" w:color="auto"/>
        <w:left w:val="none" w:sz="0" w:space="0" w:color="auto"/>
        <w:bottom w:val="none" w:sz="0" w:space="0" w:color="auto"/>
        <w:right w:val="none" w:sz="0" w:space="0" w:color="auto"/>
      </w:divBdr>
    </w:div>
    <w:div w:id="836576020">
      <w:bodyDiv w:val="1"/>
      <w:marLeft w:val="0"/>
      <w:marRight w:val="0"/>
      <w:marTop w:val="0"/>
      <w:marBottom w:val="0"/>
      <w:divBdr>
        <w:top w:val="none" w:sz="0" w:space="0" w:color="auto"/>
        <w:left w:val="none" w:sz="0" w:space="0" w:color="auto"/>
        <w:bottom w:val="none" w:sz="0" w:space="0" w:color="auto"/>
        <w:right w:val="none" w:sz="0" w:space="0" w:color="auto"/>
      </w:divBdr>
      <w:divsChild>
        <w:div w:id="760489985">
          <w:marLeft w:val="0"/>
          <w:marRight w:val="0"/>
          <w:marTop w:val="72"/>
          <w:marBottom w:val="0"/>
          <w:divBdr>
            <w:top w:val="none" w:sz="0" w:space="0" w:color="auto"/>
            <w:left w:val="none" w:sz="0" w:space="0" w:color="auto"/>
            <w:bottom w:val="none" w:sz="0" w:space="0" w:color="auto"/>
            <w:right w:val="none" w:sz="0" w:space="0" w:color="auto"/>
          </w:divBdr>
        </w:div>
        <w:div w:id="908268725">
          <w:marLeft w:val="0"/>
          <w:marRight w:val="0"/>
          <w:marTop w:val="72"/>
          <w:marBottom w:val="0"/>
          <w:divBdr>
            <w:top w:val="none" w:sz="0" w:space="0" w:color="auto"/>
            <w:left w:val="none" w:sz="0" w:space="0" w:color="auto"/>
            <w:bottom w:val="none" w:sz="0" w:space="0" w:color="auto"/>
            <w:right w:val="none" w:sz="0" w:space="0" w:color="auto"/>
          </w:divBdr>
        </w:div>
        <w:div w:id="1868447489">
          <w:marLeft w:val="0"/>
          <w:marRight w:val="0"/>
          <w:marTop w:val="72"/>
          <w:marBottom w:val="0"/>
          <w:divBdr>
            <w:top w:val="none" w:sz="0" w:space="0" w:color="auto"/>
            <w:left w:val="none" w:sz="0" w:space="0" w:color="auto"/>
            <w:bottom w:val="none" w:sz="0" w:space="0" w:color="auto"/>
            <w:right w:val="none" w:sz="0" w:space="0" w:color="auto"/>
          </w:divBdr>
        </w:div>
      </w:divsChild>
    </w:div>
    <w:div w:id="902641493">
      <w:bodyDiv w:val="1"/>
      <w:marLeft w:val="0"/>
      <w:marRight w:val="0"/>
      <w:marTop w:val="0"/>
      <w:marBottom w:val="0"/>
      <w:divBdr>
        <w:top w:val="none" w:sz="0" w:space="0" w:color="auto"/>
        <w:left w:val="none" w:sz="0" w:space="0" w:color="auto"/>
        <w:bottom w:val="none" w:sz="0" w:space="0" w:color="auto"/>
        <w:right w:val="none" w:sz="0" w:space="0" w:color="auto"/>
      </w:divBdr>
      <w:divsChild>
        <w:div w:id="601304988">
          <w:marLeft w:val="360"/>
          <w:marRight w:val="0"/>
          <w:marTop w:val="72"/>
          <w:marBottom w:val="72"/>
          <w:divBdr>
            <w:top w:val="none" w:sz="0" w:space="0" w:color="auto"/>
            <w:left w:val="none" w:sz="0" w:space="0" w:color="auto"/>
            <w:bottom w:val="none" w:sz="0" w:space="0" w:color="auto"/>
            <w:right w:val="none" w:sz="0" w:space="0" w:color="auto"/>
          </w:divBdr>
        </w:div>
        <w:div w:id="2071070282">
          <w:marLeft w:val="360"/>
          <w:marRight w:val="0"/>
          <w:marTop w:val="0"/>
          <w:marBottom w:val="72"/>
          <w:divBdr>
            <w:top w:val="none" w:sz="0" w:space="0" w:color="auto"/>
            <w:left w:val="none" w:sz="0" w:space="0" w:color="auto"/>
            <w:bottom w:val="none" w:sz="0" w:space="0" w:color="auto"/>
            <w:right w:val="none" w:sz="0" w:space="0" w:color="auto"/>
          </w:divBdr>
        </w:div>
        <w:div w:id="1064445926">
          <w:marLeft w:val="360"/>
          <w:marRight w:val="0"/>
          <w:marTop w:val="0"/>
          <w:marBottom w:val="72"/>
          <w:divBdr>
            <w:top w:val="none" w:sz="0" w:space="0" w:color="auto"/>
            <w:left w:val="none" w:sz="0" w:space="0" w:color="auto"/>
            <w:bottom w:val="none" w:sz="0" w:space="0" w:color="auto"/>
            <w:right w:val="none" w:sz="0" w:space="0" w:color="auto"/>
          </w:divBdr>
        </w:div>
      </w:divsChild>
    </w:div>
    <w:div w:id="957417742">
      <w:bodyDiv w:val="1"/>
      <w:marLeft w:val="0"/>
      <w:marRight w:val="0"/>
      <w:marTop w:val="0"/>
      <w:marBottom w:val="0"/>
      <w:divBdr>
        <w:top w:val="none" w:sz="0" w:space="0" w:color="auto"/>
        <w:left w:val="none" w:sz="0" w:space="0" w:color="auto"/>
        <w:bottom w:val="none" w:sz="0" w:space="0" w:color="auto"/>
        <w:right w:val="none" w:sz="0" w:space="0" w:color="auto"/>
      </w:divBdr>
    </w:div>
    <w:div w:id="1054431069">
      <w:bodyDiv w:val="1"/>
      <w:marLeft w:val="0"/>
      <w:marRight w:val="0"/>
      <w:marTop w:val="0"/>
      <w:marBottom w:val="0"/>
      <w:divBdr>
        <w:top w:val="none" w:sz="0" w:space="0" w:color="auto"/>
        <w:left w:val="none" w:sz="0" w:space="0" w:color="auto"/>
        <w:bottom w:val="none" w:sz="0" w:space="0" w:color="auto"/>
        <w:right w:val="none" w:sz="0" w:space="0" w:color="auto"/>
      </w:divBdr>
    </w:div>
    <w:div w:id="1072317124">
      <w:bodyDiv w:val="1"/>
      <w:marLeft w:val="0"/>
      <w:marRight w:val="0"/>
      <w:marTop w:val="0"/>
      <w:marBottom w:val="0"/>
      <w:divBdr>
        <w:top w:val="none" w:sz="0" w:space="0" w:color="auto"/>
        <w:left w:val="none" w:sz="0" w:space="0" w:color="auto"/>
        <w:bottom w:val="none" w:sz="0" w:space="0" w:color="auto"/>
        <w:right w:val="none" w:sz="0" w:space="0" w:color="auto"/>
      </w:divBdr>
      <w:divsChild>
        <w:div w:id="304942646">
          <w:marLeft w:val="360"/>
          <w:marRight w:val="0"/>
          <w:marTop w:val="72"/>
          <w:marBottom w:val="72"/>
          <w:divBdr>
            <w:top w:val="none" w:sz="0" w:space="0" w:color="auto"/>
            <w:left w:val="none" w:sz="0" w:space="0" w:color="auto"/>
            <w:bottom w:val="none" w:sz="0" w:space="0" w:color="auto"/>
            <w:right w:val="none" w:sz="0" w:space="0" w:color="auto"/>
          </w:divBdr>
        </w:div>
      </w:divsChild>
    </w:div>
    <w:div w:id="1108738921">
      <w:bodyDiv w:val="1"/>
      <w:marLeft w:val="0"/>
      <w:marRight w:val="0"/>
      <w:marTop w:val="0"/>
      <w:marBottom w:val="0"/>
      <w:divBdr>
        <w:top w:val="none" w:sz="0" w:space="0" w:color="auto"/>
        <w:left w:val="none" w:sz="0" w:space="0" w:color="auto"/>
        <w:bottom w:val="none" w:sz="0" w:space="0" w:color="auto"/>
        <w:right w:val="none" w:sz="0" w:space="0" w:color="auto"/>
      </w:divBdr>
      <w:divsChild>
        <w:div w:id="1918786903">
          <w:marLeft w:val="360"/>
          <w:marRight w:val="0"/>
          <w:marTop w:val="72"/>
          <w:marBottom w:val="72"/>
          <w:divBdr>
            <w:top w:val="none" w:sz="0" w:space="0" w:color="auto"/>
            <w:left w:val="none" w:sz="0" w:space="0" w:color="auto"/>
            <w:bottom w:val="none" w:sz="0" w:space="0" w:color="auto"/>
            <w:right w:val="none" w:sz="0" w:space="0" w:color="auto"/>
          </w:divBdr>
        </w:div>
        <w:div w:id="2079011594">
          <w:marLeft w:val="360"/>
          <w:marRight w:val="0"/>
          <w:marTop w:val="0"/>
          <w:marBottom w:val="72"/>
          <w:divBdr>
            <w:top w:val="none" w:sz="0" w:space="0" w:color="auto"/>
            <w:left w:val="none" w:sz="0" w:space="0" w:color="auto"/>
            <w:bottom w:val="none" w:sz="0" w:space="0" w:color="auto"/>
            <w:right w:val="none" w:sz="0" w:space="0" w:color="auto"/>
          </w:divBdr>
        </w:div>
        <w:div w:id="418142383">
          <w:marLeft w:val="360"/>
          <w:marRight w:val="0"/>
          <w:marTop w:val="0"/>
          <w:marBottom w:val="72"/>
          <w:divBdr>
            <w:top w:val="none" w:sz="0" w:space="0" w:color="auto"/>
            <w:left w:val="none" w:sz="0" w:space="0" w:color="auto"/>
            <w:bottom w:val="none" w:sz="0" w:space="0" w:color="auto"/>
            <w:right w:val="none" w:sz="0" w:space="0" w:color="auto"/>
          </w:divBdr>
        </w:div>
      </w:divsChild>
    </w:div>
    <w:div w:id="1149521182">
      <w:bodyDiv w:val="1"/>
      <w:marLeft w:val="0"/>
      <w:marRight w:val="0"/>
      <w:marTop w:val="0"/>
      <w:marBottom w:val="0"/>
      <w:divBdr>
        <w:top w:val="none" w:sz="0" w:space="0" w:color="auto"/>
        <w:left w:val="none" w:sz="0" w:space="0" w:color="auto"/>
        <w:bottom w:val="none" w:sz="0" w:space="0" w:color="auto"/>
        <w:right w:val="none" w:sz="0" w:space="0" w:color="auto"/>
      </w:divBdr>
      <w:divsChild>
        <w:div w:id="69272166">
          <w:marLeft w:val="0"/>
          <w:marRight w:val="0"/>
          <w:marTop w:val="72"/>
          <w:marBottom w:val="0"/>
          <w:divBdr>
            <w:top w:val="none" w:sz="0" w:space="0" w:color="auto"/>
            <w:left w:val="none" w:sz="0" w:space="0" w:color="auto"/>
            <w:bottom w:val="none" w:sz="0" w:space="0" w:color="auto"/>
            <w:right w:val="none" w:sz="0" w:space="0" w:color="auto"/>
          </w:divBdr>
        </w:div>
        <w:div w:id="157044937">
          <w:marLeft w:val="0"/>
          <w:marRight w:val="0"/>
          <w:marTop w:val="72"/>
          <w:marBottom w:val="0"/>
          <w:divBdr>
            <w:top w:val="none" w:sz="0" w:space="0" w:color="auto"/>
            <w:left w:val="none" w:sz="0" w:space="0" w:color="auto"/>
            <w:bottom w:val="none" w:sz="0" w:space="0" w:color="auto"/>
            <w:right w:val="none" w:sz="0" w:space="0" w:color="auto"/>
          </w:divBdr>
        </w:div>
      </w:divsChild>
    </w:div>
    <w:div w:id="1170218604">
      <w:bodyDiv w:val="1"/>
      <w:marLeft w:val="0"/>
      <w:marRight w:val="0"/>
      <w:marTop w:val="0"/>
      <w:marBottom w:val="0"/>
      <w:divBdr>
        <w:top w:val="none" w:sz="0" w:space="0" w:color="auto"/>
        <w:left w:val="none" w:sz="0" w:space="0" w:color="auto"/>
        <w:bottom w:val="none" w:sz="0" w:space="0" w:color="auto"/>
        <w:right w:val="none" w:sz="0" w:space="0" w:color="auto"/>
      </w:divBdr>
      <w:divsChild>
        <w:div w:id="24792915">
          <w:marLeft w:val="0"/>
          <w:marRight w:val="0"/>
          <w:marTop w:val="0"/>
          <w:marBottom w:val="0"/>
          <w:divBdr>
            <w:top w:val="none" w:sz="0" w:space="0" w:color="auto"/>
            <w:left w:val="none" w:sz="0" w:space="0" w:color="auto"/>
            <w:bottom w:val="none" w:sz="0" w:space="0" w:color="auto"/>
            <w:right w:val="none" w:sz="0" w:space="0" w:color="auto"/>
          </w:divBdr>
          <w:divsChild>
            <w:div w:id="587036320">
              <w:marLeft w:val="0"/>
              <w:marRight w:val="0"/>
              <w:marTop w:val="0"/>
              <w:marBottom w:val="0"/>
              <w:divBdr>
                <w:top w:val="none" w:sz="0" w:space="0" w:color="auto"/>
                <w:left w:val="none" w:sz="0" w:space="0" w:color="auto"/>
                <w:bottom w:val="none" w:sz="0" w:space="0" w:color="auto"/>
                <w:right w:val="none" w:sz="0" w:space="0" w:color="auto"/>
              </w:divBdr>
              <w:divsChild>
                <w:div w:id="174202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31">
      <w:marLeft w:val="0"/>
      <w:marRight w:val="0"/>
      <w:marTop w:val="0"/>
      <w:marBottom w:val="0"/>
      <w:divBdr>
        <w:top w:val="none" w:sz="0" w:space="0" w:color="auto"/>
        <w:left w:val="none" w:sz="0" w:space="0" w:color="auto"/>
        <w:bottom w:val="none" w:sz="0" w:space="0" w:color="auto"/>
        <w:right w:val="none" w:sz="0" w:space="0" w:color="auto"/>
      </w:divBdr>
    </w:div>
    <w:div w:id="1171481534">
      <w:marLeft w:val="0"/>
      <w:marRight w:val="0"/>
      <w:marTop w:val="0"/>
      <w:marBottom w:val="0"/>
      <w:divBdr>
        <w:top w:val="none" w:sz="0" w:space="0" w:color="auto"/>
        <w:left w:val="none" w:sz="0" w:space="0" w:color="auto"/>
        <w:bottom w:val="none" w:sz="0" w:space="0" w:color="auto"/>
        <w:right w:val="none" w:sz="0" w:space="0" w:color="auto"/>
      </w:divBdr>
      <w:divsChild>
        <w:div w:id="1171481536">
          <w:marLeft w:val="360"/>
          <w:marRight w:val="0"/>
          <w:marTop w:val="72"/>
          <w:marBottom w:val="72"/>
          <w:divBdr>
            <w:top w:val="none" w:sz="0" w:space="0" w:color="auto"/>
            <w:left w:val="none" w:sz="0" w:space="0" w:color="auto"/>
            <w:bottom w:val="none" w:sz="0" w:space="0" w:color="auto"/>
            <w:right w:val="none" w:sz="0" w:space="0" w:color="auto"/>
          </w:divBdr>
        </w:div>
      </w:divsChild>
    </w:div>
    <w:div w:id="1171481541">
      <w:marLeft w:val="0"/>
      <w:marRight w:val="0"/>
      <w:marTop w:val="0"/>
      <w:marBottom w:val="0"/>
      <w:divBdr>
        <w:top w:val="none" w:sz="0" w:space="0" w:color="auto"/>
        <w:left w:val="none" w:sz="0" w:space="0" w:color="auto"/>
        <w:bottom w:val="none" w:sz="0" w:space="0" w:color="auto"/>
        <w:right w:val="none" w:sz="0" w:space="0" w:color="auto"/>
      </w:divBdr>
      <w:divsChild>
        <w:div w:id="1171481537">
          <w:marLeft w:val="0"/>
          <w:marRight w:val="0"/>
          <w:marTop w:val="72"/>
          <w:marBottom w:val="0"/>
          <w:divBdr>
            <w:top w:val="none" w:sz="0" w:space="0" w:color="auto"/>
            <w:left w:val="none" w:sz="0" w:space="0" w:color="auto"/>
            <w:bottom w:val="none" w:sz="0" w:space="0" w:color="auto"/>
            <w:right w:val="none" w:sz="0" w:space="0" w:color="auto"/>
          </w:divBdr>
        </w:div>
        <w:div w:id="1171481546">
          <w:marLeft w:val="0"/>
          <w:marRight w:val="0"/>
          <w:marTop w:val="72"/>
          <w:marBottom w:val="0"/>
          <w:divBdr>
            <w:top w:val="none" w:sz="0" w:space="0" w:color="auto"/>
            <w:left w:val="none" w:sz="0" w:space="0" w:color="auto"/>
            <w:bottom w:val="none" w:sz="0" w:space="0" w:color="auto"/>
            <w:right w:val="none" w:sz="0" w:space="0" w:color="auto"/>
          </w:divBdr>
        </w:div>
      </w:divsChild>
    </w:div>
    <w:div w:id="1171481544">
      <w:marLeft w:val="0"/>
      <w:marRight w:val="0"/>
      <w:marTop w:val="0"/>
      <w:marBottom w:val="0"/>
      <w:divBdr>
        <w:top w:val="none" w:sz="0" w:space="0" w:color="auto"/>
        <w:left w:val="none" w:sz="0" w:space="0" w:color="auto"/>
        <w:bottom w:val="none" w:sz="0" w:space="0" w:color="auto"/>
        <w:right w:val="none" w:sz="0" w:space="0" w:color="auto"/>
      </w:divBdr>
      <w:divsChild>
        <w:div w:id="1171481547">
          <w:marLeft w:val="0"/>
          <w:marRight w:val="0"/>
          <w:marTop w:val="0"/>
          <w:marBottom w:val="0"/>
          <w:divBdr>
            <w:top w:val="none" w:sz="0" w:space="0" w:color="auto"/>
            <w:left w:val="none" w:sz="0" w:space="0" w:color="auto"/>
            <w:bottom w:val="none" w:sz="0" w:space="0" w:color="auto"/>
            <w:right w:val="none" w:sz="0" w:space="0" w:color="auto"/>
          </w:divBdr>
          <w:divsChild>
            <w:div w:id="1171481540">
              <w:marLeft w:val="0"/>
              <w:marRight w:val="0"/>
              <w:marTop w:val="0"/>
              <w:marBottom w:val="0"/>
              <w:divBdr>
                <w:top w:val="none" w:sz="0" w:space="0" w:color="auto"/>
                <w:left w:val="none" w:sz="0" w:space="0" w:color="auto"/>
                <w:bottom w:val="none" w:sz="0" w:space="0" w:color="auto"/>
                <w:right w:val="none" w:sz="0" w:space="0" w:color="auto"/>
              </w:divBdr>
              <w:divsChild>
                <w:div w:id="117148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45">
      <w:marLeft w:val="0"/>
      <w:marRight w:val="0"/>
      <w:marTop w:val="0"/>
      <w:marBottom w:val="0"/>
      <w:divBdr>
        <w:top w:val="none" w:sz="0" w:space="0" w:color="auto"/>
        <w:left w:val="none" w:sz="0" w:space="0" w:color="auto"/>
        <w:bottom w:val="none" w:sz="0" w:space="0" w:color="auto"/>
        <w:right w:val="none" w:sz="0" w:space="0" w:color="auto"/>
      </w:divBdr>
      <w:divsChild>
        <w:div w:id="1171481533">
          <w:marLeft w:val="360"/>
          <w:marRight w:val="0"/>
          <w:marTop w:val="0"/>
          <w:marBottom w:val="72"/>
          <w:divBdr>
            <w:top w:val="none" w:sz="0" w:space="0" w:color="auto"/>
            <w:left w:val="none" w:sz="0" w:space="0" w:color="auto"/>
            <w:bottom w:val="none" w:sz="0" w:space="0" w:color="auto"/>
            <w:right w:val="none" w:sz="0" w:space="0" w:color="auto"/>
          </w:divBdr>
        </w:div>
        <w:div w:id="1171481535">
          <w:marLeft w:val="360"/>
          <w:marRight w:val="0"/>
          <w:marTop w:val="72"/>
          <w:marBottom w:val="72"/>
          <w:divBdr>
            <w:top w:val="none" w:sz="0" w:space="0" w:color="auto"/>
            <w:left w:val="none" w:sz="0" w:space="0" w:color="auto"/>
            <w:bottom w:val="none" w:sz="0" w:space="0" w:color="auto"/>
            <w:right w:val="none" w:sz="0" w:space="0" w:color="auto"/>
          </w:divBdr>
        </w:div>
        <w:div w:id="1171481539">
          <w:marLeft w:val="360"/>
          <w:marRight w:val="0"/>
          <w:marTop w:val="0"/>
          <w:marBottom w:val="72"/>
          <w:divBdr>
            <w:top w:val="none" w:sz="0" w:space="0" w:color="auto"/>
            <w:left w:val="none" w:sz="0" w:space="0" w:color="auto"/>
            <w:bottom w:val="none" w:sz="0" w:space="0" w:color="auto"/>
            <w:right w:val="none" w:sz="0" w:space="0" w:color="auto"/>
          </w:divBdr>
          <w:divsChild>
            <w:div w:id="1171481532">
              <w:marLeft w:val="360"/>
              <w:marRight w:val="0"/>
              <w:marTop w:val="0"/>
              <w:marBottom w:val="0"/>
              <w:divBdr>
                <w:top w:val="none" w:sz="0" w:space="0" w:color="auto"/>
                <w:left w:val="none" w:sz="0" w:space="0" w:color="auto"/>
                <w:bottom w:val="none" w:sz="0" w:space="0" w:color="auto"/>
                <w:right w:val="none" w:sz="0" w:space="0" w:color="auto"/>
              </w:divBdr>
            </w:div>
            <w:div w:id="1171481538">
              <w:marLeft w:val="360"/>
              <w:marRight w:val="0"/>
              <w:marTop w:val="0"/>
              <w:marBottom w:val="0"/>
              <w:divBdr>
                <w:top w:val="none" w:sz="0" w:space="0" w:color="auto"/>
                <w:left w:val="none" w:sz="0" w:space="0" w:color="auto"/>
                <w:bottom w:val="none" w:sz="0" w:space="0" w:color="auto"/>
                <w:right w:val="none" w:sz="0" w:space="0" w:color="auto"/>
              </w:divBdr>
            </w:div>
            <w:div w:id="1171481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171481552">
      <w:marLeft w:val="0"/>
      <w:marRight w:val="0"/>
      <w:marTop w:val="0"/>
      <w:marBottom w:val="0"/>
      <w:divBdr>
        <w:top w:val="none" w:sz="0" w:space="0" w:color="auto"/>
        <w:left w:val="none" w:sz="0" w:space="0" w:color="auto"/>
        <w:bottom w:val="none" w:sz="0" w:space="0" w:color="auto"/>
        <w:right w:val="none" w:sz="0" w:space="0" w:color="auto"/>
      </w:divBdr>
      <w:divsChild>
        <w:div w:id="1171481548">
          <w:marLeft w:val="0"/>
          <w:marRight w:val="0"/>
          <w:marTop w:val="0"/>
          <w:marBottom w:val="0"/>
          <w:divBdr>
            <w:top w:val="none" w:sz="0" w:space="0" w:color="auto"/>
            <w:left w:val="none" w:sz="0" w:space="0" w:color="auto"/>
            <w:bottom w:val="none" w:sz="0" w:space="0" w:color="auto"/>
            <w:right w:val="none" w:sz="0" w:space="0" w:color="auto"/>
          </w:divBdr>
        </w:div>
        <w:div w:id="1171481553">
          <w:marLeft w:val="0"/>
          <w:marRight w:val="0"/>
          <w:marTop w:val="0"/>
          <w:marBottom w:val="0"/>
          <w:divBdr>
            <w:top w:val="none" w:sz="0" w:space="0" w:color="auto"/>
            <w:left w:val="none" w:sz="0" w:space="0" w:color="auto"/>
            <w:bottom w:val="none" w:sz="0" w:space="0" w:color="auto"/>
            <w:right w:val="none" w:sz="0" w:space="0" w:color="auto"/>
          </w:divBdr>
        </w:div>
        <w:div w:id="1171481556">
          <w:marLeft w:val="0"/>
          <w:marRight w:val="0"/>
          <w:marTop w:val="0"/>
          <w:marBottom w:val="0"/>
          <w:divBdr>
            <w:top w:val="none" w:sz="0" w:space="0" w:color="auto"/>
            <w:left w:val="none" w:sz="0" w:space="0" w:color="auto"/>
            <w:bottom w:val="none" w:sz="0" w:space="0" w:color="auto"/>
            <w:right w:val="none" w:sz="0" w:space="0" w:color="auto"/>
          </w:divBdr>
        </w:div>
        <w:div w:id="1171481557">
          <w:marLeft w:val="0"/>
          <w:marRight w:val="0"/>
          <w:marTop w:val="0"/>
          <w:marBottom w:val="0"/>
          <w:divBdr>
            <w:top w:val="none" w:sz="0" w:space="0" w:color="auto"/>
            <w:left w:val="none" w:sz="0" w:space="0" w:color="auto"/>
            <w:bottom w:val="none" w:sz="0" w:space="0" w:color="auto"/>
            <w:right w:val="none" w:sz="0" w:space="0" w:color="auto"/>
          </w:divBdr>
        </w:div>
        <w:div w:id="1171481558">
          <w:marLeft w:val="0"/>
          <w:marRight w:val="0"/>
          <w:marTop w:val="0"/>
          <w:marBottom w:val="0"/>
          <w:divBdr>
            <w:top w:val="none" w:sz="0" w:space="0" w:color="auto"/>
            <w:left w:val="none" w:sz="0" w:space="0" w:color="auto"/>
            <w:bottom w:val="none" w:sz="0" w:space="0" w:color="auto"/>
            <w:right w:val="none" w:sz="0" w:space="0" w:color="auto"/>
          </w:divBdr>
        </w:div>
        <w:div w:id="1171481560">
          <w:marLeft w:val="0"/>
          <w:marRight w:val="0"/>
          <w:marTop w:val="0"/>
          <w:marBottom w:val="0"/>
          <w:divBdr>
            <w:top w:val="none" w:sz="0" w:space="0" w:color="auto"/>
            <w:left w:val="none" w:sz="0" w:space="0" w:color="auto"/>
            <w:bottom w:val="none" w:sz="0" w:space="0" w:color="auto"/>
            <w:right w:val="none" w:sz="0" w:space="0" w:color="auto"/>
          </w:divBdr>
        </w:div>
        <w:div w:id="1171481561">
          <w:marLeft w:val="0"/>
          <w:marRight w:val="0"/>
          <w:marTop w:val="0"/>
          <w:marBottom w:val="0"/>
          <w:divBdr>
            <w:top w:val="none" w:sz="0" w:space="0" w:color="auto"/>
            <w:left w:val="none" w:sz="0" w:space="0" w:color="auto"/>
            <w:bottom w:val="none" w:sz="0" w:space="0" w:color="auto"/>
            <w:right w:val="none" w:sz="0" w:space="0" w:color="auto"/>
          </w:divBdr>
        </w:div>
        <w:div w:id="1171481562">
          <w:marLeft w:val="0"/>
          <w:marRight w:val="0"/>
          <w:marTop w:val="0"/>
          <w:marBottom w:val="0"/>
          <w:divBdr>
            <w:top w:val="none" w:sz="0" w:space="0" w:color="auto"/>
            <w:left w:val="none" w:sz="0" w:space="0" w:color="auto"/>
            <w:bottom w:val="none" w:sz="0" w:space="0" w:color="auto"/>
            <w:right w:val="none" w:sz="0" w:space="0" w:color="auto"/>
          </w:divBdr>
        </w:div>
        <w:div w:id="1171481564">
          <w:marLeft w:val="0"/>
          <w:marRight w:val="0"/>
          <w:marTop w:val="0"/>
          <w:marBottom w:val="0"/>
          <w:divBdr>
            <w:top w:val="none" w:sz="0" w:space="0" w:color="auto"/>
            <w:left w:val="none" w:sz="0" w:space="0" w:color="auto"/>
            <w:bottom w:val="none" w:sz="0" w:space="0" w:color="auto"/>
            <w:right w:val="none" w:sz="0" w:space="0" w:color="auto"/>
          </w:divBdr>
        </w:div>
      </w:divsChild>
    </w:div>
    <w:div w:id="1171481555">
      <w:marLeft w:val="0"/>
      <w:marRight w:val="0"/>
      <w:marTop w:val="0"/>
      <w:marBottom w:val="0"/>
      <w:divBdr>
        <w:top w:val="none" w:sz="0" w:space="0" w:color="auto"/>
        <w:left w:val="none" w:sz="0" w:space="0" w:color="auto"/>
        <w:bottom w:val="none" w:sz="0" w:space="0" w:color="auto"/>
        <w:right w:val="none" w:sz="0" w:space="0" w:color="auto"/>
      </w:divBdr>
      <w:divsChild>
        <w:div w:id="1171481549">
          <w:marLeft w:val="0"/>
          <w:marRight w:val="0"/>
          <w:marTop w:val="0"/>
          <w:marBottom w:val="0"/>
          <w:divBdr>
            <w:top w:val="none" w:sz="0" w:space="0" w:color="auto"/>
            <w:left w:val="none" w:sz="0" w:space="0" w:color="auto"/>
            <w:bottom w:val="none" w:sz="0" w:space="0" w:color="auto"/>
            <w:right w:val="none" w:sz="0" w:space="0" w:color="auto"/>
          </w:divBdr>
        </w:div>
      </w:divsChild>
    </w:div>
    <w:div w:id="1171481565">
      <w:marLeft w:val="0"/>
      <w:marRight w:val="0"/>
      <w:marTop w:val="0"/>
      <w:marBottom w:val="0"/>
      <w:divBdr>
        <w:top w:val="none" w:sz="0" w:space="0" w:color="auto"/>
        <w:left w:val="none" w:sz="0" w:space="0" w:color="auto"/>
        <w:bottom w:val="none" w:sz="0" w:space="0" w:color="auto"/>
        <w:right w:val="none" w:sz="0" w:space="0" w:color="auto"/>
      </w:divBdr>
      <w:divsChild>
        <w:div w:id="1171481554">
          <w:marLeft w:val="0"/>
          <w:marRight w:val="0"/>
          <w:marTop w:val="0"/>
          <w:marBottom w:val="0"/>
          <w:divBdr>
            <w:top w:val="none" w:sz="0" w:space="0" w:color="auto"/>
            <w:left w:val="none" w:sz="0" w:space="0" w:color="auto"/>
            <w:bottom w:val="none" w:sz="0" w:space="0" w:color="auto"/>
            <w:right w:val="none" w:sz="0" w:space="0" w:color="auto"/>
          </w:divBdr>
        </w:div>
        <w:div w:id="1171481559">
          <w:marLeft w:val="0"/>
          <w:marRight w:val="0"/>
          <w:marTop w:val="0"/>
          <w:marBottom w:val="0"/>
          <w:divBdr>
            <w:top w:val="none" w:sz="0" w:space="0" w:color="auto"/>
            <w:left w:val="none" w:sz="0" w:space="0" w:color="auto"/>
            <w:bottom w:val="none" w:sz="0" w:space="0" w:color="auto"/>
            <w:right w:val="none" w:sz="0" w:space="0" w:color="auto"/>
          </w:divBdr>
        </w:div>
        <w:div w:id="1171481563">
          <w:marLeft w:val="0"/>
          <w:marRight w:val="0"/>
          <w:marTop w:val="0"/>
          <w:marBottom w:val="0"/>
          <w:divBdr>
            <w:top w:val="none" w:sz="0" w:space="0" w:color="auto"/>
            <w:left w:val="none" w:sz="0" w:space="0" w:color="auto"/>
            <w:bottom w:val="none" w:sz="0" w:space="0" w:color="auto"/>
            <w:right w:val="none" w:sz="0" w:space="0" w:color="auto"/>
          </w:divBdr>
        </w:div>
      </w:divsChild>
    </w:div>
    <w:div w:id="1171481566">
      <w:marLeft w:val="0"/>
      <w:marRight w:val="0"/>
      <w:marTop w:val="0"/>
      <w:marBottom w:val="0"/>
      <w:divBdr>
        <w:top w:val="none" w:sz="0" w:space="0" w:color="auto"/>
        <w:left w:val="none" w:sz="0" w:space="0" w:color="auto"/>
        <w:bottom w:val="none" w:sz="0" w:space="0" w:color="auto"/>
        <w:right w:val="none" w:sz="0" w:space="0" w:color="auto"/>
      </w:divBdr>
      <w:divsChild>
        <w:div w:id="1171481551">
          <w:marLeft w:val="0"/>
          <w:marRight w:val="0"/>
          <w:marTop w:val="0"/>
          <w:marBottom w:val="0"/>
          <w:divBdr>
            <w:top w:val="none" w:sz="0" w:space="0" w:color="auto"/>
            <w:left w:val="none" w:sz="0" w:space="0" w:color="auto"/>
            <w:bottom w:val="none" w:sz="0" w:space="0" w:color="auto"/>
            <w:right w:val="none" w:sz="0" w:space="0" w:color="auto"/>
          </w:divBdr>
        </w:div>
      </w:divsChild>
    </w:div>
    <w:div w:id="1171481567">
      <w:marLeft w:val="0"/>
      <w:marRight w:val="0"/>
      <w:marTop w:val="0"/>
      <w:marBottom w:val="0"/>
      <w:divBdr>
        <w:top w:val="none" w:sz="0" w:space="0" w:color="auto"/>
        <w:left w:val="none" w:sz="0" w:space="0" w:color="auto"/>
        <w:bottom w:val="none" w:sz="0" w:space="0" w:color="auto"/>
        <w:right w:val="none" w:sz="0" w:space="0" w:color="auto"/>
      </w:divBdr>
      <w:divsChild>
        <w:div w:id="1171481550">
          <w:marLeft w:val="0"/>
          <w:marRight w:val="0"/>
          <w:marTop w:val="0"/>
          <w:marBottom w:val="0"/>
          <w:divBdr>
            <w:top w:val="none" w:sz="0" w:space="0" w:color="auto"/>
            <w:left w:val="none" w:sz="0" w:space="0" w:color="auto"/>
            <w:bottom w:val="none" w:sz="0" w:space="0" w:color="auto"/>
            <w:right w:val="none" w:sz="0" w:space="0" w:color="auto"/>
          </w:divBdr>
        </w:div>
      </w:divsChild>
    </w:div>
    <w:div w:id="1204752472">
      <w:bodyDiv w:val="1"/>
      <w:marLeft w:val="0"/>
      <w:marRight w:val="0"/>
      <w:marTop w:val="0"/>
      <w:marBottom w:val="0"/>
      <w:divBdr>
        <w:top w:val="none" w:sz="0" w:space="0" w:color="auto"/>
        <w:left w:val="none" w:sz="0" w:space="0" w:color="auto"/>
        <w:bottom w:val="none" w:sz="0" w:space="0" w:color="auto"/>
        <w:right w:val="none" w:sz="0" w:space="0" w:color="auto"/>
      </w:divBdr>
      <w:divsChild>
        <w:div w:id="763191319">
          <w:marLeft w:val="0"/>
          <w:marRight w:val="0"/>
          <w:marTop w:val="72"/>
          <w:marBottom w:val="0"/>
          <w:divBdr>
            <w:top w:val="none" w:sz="0" w:space="0" w:color="auto"/>
            <w:left w:val="none" w:sz="0" w:space="0" w:color="auto"/>
            <w:bottom w:val="none" w:sz="0" w:space="0" w:color="auto"/>
            <w:right w:val="none" w:sz="0" w:space="0" w:color="auto"/>
          </w:divBdr>
          <w:divsChild>
            <w:div w:id="896088946">
              <w:marLeft w:val="360"/>
              <w:marRight w:val="0"/>
              <w:marTop w:val="72"/>
              <w:marBottom w:val="72"/>
              <w:divBdr>
                <w:top w:val="none" w:sz="0" w:space="0" w:color="auto"/>
                <w:left w:val="none" w:sz="0" w:space="0" w:color="auto"/>
                <w:bottom w:val="none" w:sz="0" w:space="0" w:color="auto"/>
                <w:right w:val="none" w:sz="0" w:space="0" w:color="auto"/>
              </w:divBdr>
              <w:divsChild>
                <w:div w:id="1414080922">
                  <w:marLeft w:val="360"/>
                  <w:marRight w:val="0"/>
                  <w:marTop w:val="0"/>
                  <w:marBottom w:val="0"/>
                  <w:divBdr>
                    <w:top w:val="none" w:sz="0" w:space="0" w:color="auto"/>
                    <w:left w:val="none" w:sz="0" w:space="0" w:color="auto"/>
                    <w:bottom w:val="none" w:sz="0" w:space="0" w:color="auto"/>
                    <w:right w:val="none" w:sz="0" w:space="0" w:color="auto"/>
                  </w:divBdr>
                </w:div>
                <w:div w:id="238635211">
                  <w:marLeft w:val="360"/>
                  <w:marRight w:val="0"/>
                  <w:marTop w:val="0"/>
                  <w:marBottom w:val="0"/>
                  <w:divBdr>
                    <w:top w:val="none" w:sz="0" w:space="0" w:color="auto"/>
                    <w:left w:val="none" w:sz="0" w:space="0" w:color="auto"/>
                    <w:bottom w:val="none" w:sz="0" w:space="0" w:color="auto"/>
                    <w:right w:val="none" w:sz="0" w:space="0" w:color="auto"/>
                  </w:divBdr>
                </w:div>
              </w:divsChild>
            </w:div>
            <w:div w:id="214513749">
              <w:marLeft w:val="360"/>
              <w:marRight w:val="0"/>
              <w:marTop w:val="0"/>
              <w:marBottom w:val="72"/>
              <w:divBdr>
                <w:top w:val="none" w:sz="0" w:space="0" w:color="auto"/>
                <w:left w:val="none" w:sz="0" w:space="0" w:color="auto"/>
                <w:bottom w:val="none" w:sz="0" w:space="0" w:color="auto"/>
                <w:right w:val="none" w:sz="0" w:space="0" w:color="auto"/>
              </w:divBdr>
              <w:divsChild>
                <w:div w:id="393968481">
                  <w:marLeft w:val="360"/>
                  <w:marRight w:val="0"/>
                  <w:marTop w:val="0"/>
                  <w:marBottom w:val="0"/>
                  <w:divBdr>
                    <w:top w:val="none" w:sz="0" w:space="0" w:color="auto"/>
                    <w:left w:val="none" w:sz="0" w:space="0" w:color="auto"/>
                    <w:bottom w:val="none" w:sz="0" w:space="0" w:color="auto"/>
                    <w:right w:val="none" w:sz="0" w:space="0" w:color="auto"/>
                  </w:divBdr>
                </w:div>
                <w:div w:id="1496072627">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982154192">
          <w:marLeft w:val="0"/>
          <w:marRight w:val="0"/>
          <w:marTop w:val="72"/>
          <w:marBottom w:val="0"/>
          <w:divBdr>
            <w:top w:val="none" w:sz="0" w:space="0" w:color="auto"/>
            <w:left w:val="none" w:sz="0" w:space="0" w:color="auto"/>
            <w:bottom w:val="none" w:sz="0" w:space="0" w:color="auto"/>
            <w:right w:val="none" w:sz="0" w:space="0" w:color="auto"/>
          </w:divBdr>
          <w:divsChild>
            <w:div w:id="1865751884">
              <w:marLeft w:val="360"/>
              <w:marRight w:val="0"/>
              <w:marTop w:val="72"/>
              <w:marBottom w:val="72"/>
              <w:divBdr>
                <w:top w:val="none" w:sz="0" w:space="0" w:color="auto"/>
                <w:left w:val="none" w:sz="0" w:space="0" w:color="auto"/>
                <w:bottom w:val="none" w:sz="0" w:space="0" w:color="auto"/>
                <w:right w:val="none" w:sz="0" w:space="0" w:color="auto"/>
              </w:divBdr>
            </w:div>
            <w:div w:id="2124686221">
              <w:marLeft w:val="360"/>
              <w:marRight w:val="0"/>
              <w:marTop w:val="0"/>
              <w:marBottom w:val="72"/>
              <w:divBdr>
                <w:top w:val="none" w:sz="0" w:space="0" w:color="auto"/>
                <w:left w:val="none" w:sz="0" w:space="0" w:color="auto"/>
                <w:bottom w:val="none" w:sz="0" w:space="0" w:color="auto"/>
                <w:right w:val="none" w:sz="0" w:space="0" w:color="auto"/>
              </w:divBdr>
            </w:div>
          </w:divsChild>
        </w:div>
        <w:div w:id="1677228630">
          <w:marLeft w:val="0"/>
          <w:marRight w:val="0"/>
          <w:marTop w:val="72"/>
          <w:marBottom w:val="0"/>
          <w:divBdr>
            <w:top w:val="none" w:sz="0" w:space="0" w:color="auto"/>
            <w:left w:val="none" w:sz="0" w:space="0" w:color="auto"/>
            <w:bottom w:val="none" w:sz="0" w:space="0" w:color="auto"/>
            <w:right w:val="none" w:sz="0" w:space="0" w:color="auto"/>
          </w:divBdr>
          <w:divsChild>
            <w:div w:id="1513298183">
              <w:marLeft w:val="360"/>
              <w:marRight w:val="0"/>
              <w:marTop w:val="72"/>
              <w:marBottom w:val="72"/>
              <w:divBdr>
                <w:top w:val="none" w:sz="0" w:space="0" w:color="auto"/>
                <w:left w:val="none" w:sz="0" w:space="0" w:color="auto"/>
                <w:bottom w:val="none" w:sz="0" w:space="0" w:color="auto"/>
                <w:right w:val="none" w:sz="0" w:space="0" w:color="auto"/>
              </w:divBdr>
            </w:div>
            <w:div w:id="842210936">
              <w:marLeft w:val="360"/>
              <w:marRight w:val="0"/>
              <w:marTop w:val="0"/>
              <w:marBottom w:val="72"/>
              <w:divBdr>
                <w:top w:val="none" w:sz="0" w:space="0" w:color="auto"/>
                <w:left w:val="none" w:sz="0" w:space="0" w:color="auto"/>
                <w:bottom w:val="none" w:sz="0" w:space="0" w:color="auto"/>
                <w:right w:val="none" w:sz="0" w:space="0" w:color="auto"/>
              </w:divBdr>
            </w:div>
          </w:divsChild>
        </w:div>
        <w:div w:id="880635450">
          <w:marLeft w:val="0"/>
          <w:marRight w:val="0"/>
          <w:marTop w:val="72"/>
          <w:marBottom w:val="0"/>
          <w:divBdr>
            <w:top w:val="none" w:sz="0" w:space="0" w:color="auto"/>
            <w:left w:val="none" w:sz="0" w:space="0" w:color="auto"/>
            <w:bottom w:val="none" w:sz="0" w:space="0" w:color="auto"/>
            <w:right w:val="none" w:sz="0" w:space="0" w:color="auto"/>
          </w:divBdr>
          <w:divsChild>
            <w:div w:id="1943755908">
              <w:marLeft w:val="360"/>
              <w:marRight w:val="0"/>
              <w:marTop w:val="72"/>
              <w:marBottom w:val="72"/>
              <w:divBdr>
                <w:top w:val="none" w:sz="0" w:space="0" w:color="auto"/>
                <w:left w:val="none" w:sz="0" w:space="0" w:color="auto"/>
                <w:bottom w:val="none" w:sz="0" w:space="0" w:color="auto"/>
                <w:right w:val="none" w:sz="0" w:space="0" w:color="auto"/>
              </w:divBdr>
            </w:div>
            <w:div w:id="1138840357">
              <w:marLeft w:val="360"/>
              <w:marRight w:val="0"/>
              <w:marTop w:val="0"/>
              <w:marBottom w:val="72"/>
              <w:divBdr>
                <w:top w:val="none" w:sz="0" w:space="0" w:color="auto"/>
                <w:left w:val="none" w:sz="0" w:space="0" w:color="auto"/>
                <w:bottom w:val="none" w:sz="0" w:space="0" w:color="auto"/>
                <w:right w:val="none" w:sz="0" w:space="0" w:color="auto"/>
              </w:divBdr>
              <w:divsChild>
                <w:div w:id="1364940447">
                  <w:marLeft w:val="360"/>
                  <w:marRight w:val="0"/>
                  <w:marTop w:val="0"/>
                  <w:marBottom w:val="0"/>
                  <w:divBdr>
                    <w:top w:val="none" w:sz="0" w:space="0" w:color="auto"/>
                    <w:left w:val="none" w:sz="0" w:space="0" w:color="auto"/>
                    <w:bottom w:val="none" w:sz="0" w:space="0" w:color="auto"/>
                    <w:right w:val="none" w:sz="0" w:space="0" w:color="auto"/>
                  </w:divBdr>
                </w:div>
                <w:div w:id="980958277">
                  <w:marLeft w:val="360"/>
                  <w:marRight w:val="0"/>
                  <w:marTop w:val="0"/>
                  <w:marBottom w:val="0"/>
                  <w:divBdr>
                    <w:top w:val="none" w:sz="0" w:space="0" w:color="auto"/>
                    <w:left w:val="none" w:sz="0" w:space="0" w:color="auto"/>
                    <w:bottom w:val="none" w:sz="0" w:space="0" w:color="auto"/>
                    <w:right w:val="none" w:sz="0" w:space="0" w:color="auto"/>
                  </w:divBdr>
                </w:div>
              </w:divsChild>
            </w:div>
            <w:div w:id="571502938">
              <w:marLeft w:val="360"/>
              <w:marRight w:val="0"/>
              <w:marTop w:val="0"/>
              <w:marBottom w:val="72"/>
              <w:divBdr>
                <w:top w:val="none" w:sz="0" w:space="0" w:color="auto"/>
                <w:left w:val="none" w:sz="0" w:space="0" w:color="auto"/>
                <w:bottom w:val="none" w:sz="0" w:space="0" w:color="auto"/>
                <w:right w:val="none" w:sz="0" w:space="0" w:color="auto"/>
              </w:divBdr>
              <w:divsChild>
                <w:div w:id="1402483584">
                  <w:marLeft w:val="360"/>
                  <w:marRight w:val="0"/>
                  <w:marTop w:val="0"/>
                  <w:marBottom w:val="0"/>
                  <w:divBdr>
                    <w:top w:val="none" w:sz="0" w:space="0" w:color="auto"/>
                    <w:left w:val="none" w:sz="0" w:space="0" w:color="auto"/>
                    <w:bottom w:val="none" w:sz="0" w:space="0" w:color="auto"/>
                    <w:right w:val="none" w:sz="0" w:space="0" w:color="auto"/>
                  </w:divBdr>
                </w:div>
                <w:div w:id="116362181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171251">
      <w:bodyDiv w:val="1"/>
      <w:marLeft w:val="0"/>
      <w:marRight w:val="0"/>
      <w:marTop w:val="0"/>
      <w:marBottom w:val="0"/>
      <w:divBdr>
        <w:top w:val="none" w:sz="0" w:space="0" w:color="auto"/>
        <w:left w:val="none" w:sz="0" w:space="0" w:color="auto"/>
        <w:bottom w:val="none" w:sz="0" w:space="0" w:color="auto"/>
        <w:right w:val="none" w:sz="0" w:space="0" w:color="auto"/>
      </w:divBdr>
      <w:divsChild>
        <w:div w:id="486283121">
          <w:marLeft w:val="360"/>
          <w:marRight w:val="0"/>
          <w:marTop w:val="72"/>
          <w:marBottom w:val="72"/>
          <w:divBdr>
            <w:top w:val="none" w:sz="0" w:space="0" w:color="auto"/>
            <w:left w:val="none" w:sz="0" w:space="0" w:color="auto"/>
            <w:bottom w:val="none" w:sz="0" w:space="0" w:color="auto"/>
            <w:right w:val="none" w:sz="0" w:space="0" w:color="auto"/>
          </w:divBdr>
          <w:divsChild>
            <w:div w:id="1638492230">
              <w:marLeft w:val="360"/>
              <w:marRight w:val="0"/>
              <w:marTop w:val="0"/>
              <w:marBottom w:val="0"/>
              <w:divBdr>
                <w:top w:val="none" w:sz="0" w:space="0" w:color="auto"/>
                <w:left w:val="none" w:sz="0" w:space="0" w:color="auto"/>
                <w:bottom w:val="none" w:sz="0" w:space="0" w:color="auto"/>
                <w:right w:val="none" w:sz="0" w:space="0" w:color="auto"/>
              </w:divBdr>
            </w:div>
            <w:div w:id="1794589931">
              <w:marLeft w:val="360"/>
              <w:marRight w:val="0"/>
              <w:marTop w:val="0"/>
              <w:marBottom w:val="0"/>
              <w:divBdr>
                <w:top w:val="none" w:sz="0" w:space="0" w:color="auto"/>
                <w:left w:val="none" w:sz="0" w:space="0" w:color="auto"/>
                <w:bottom w:val="none" w:sz="0" w:space="0" w:color="auto"/>
                <w:right w:val="none" w:sz="0" w:space="0" w:color="auto"/>
              </w:divBdr>
            </w:div>
            <w:div w:id="133908344">
              <w:marLeft w:val="360"/>
              <w:marRight w:val="0"/>
              <w:marTop w:val="0"/>
              <w:marBottom w:val="0"/>
              <w:divBdr>
                <w:top w:val="none" w:sz="0" w:space="0" w:color="auto"/>
                <w:left w:val="none" w:sz="0" w:space="0" w:color="auto"/>
                <w:bottom w:val="none" w:sz="0" w:space="0" w:color="auto"/>
                <w:right w:val="none" w:sz="0" w:space="0" w:color="auto"/>
              </w:divBdr>
            </w:div>
            <w:div w:id="1638298170">
              <w:marLeft w:val="360"/>
              <w:marRight w:val="0"/>
              <w:marTop w:val="0"/>
              <w:marBottom w:val="0"/>
              <w:divBdr>
                <w:top w:val="none" w:sz="0" w:space="0" w:color="auto"/>
                <w:left w:val="none" w:sz="0" w:space="0" w:color="auto"/>
                <w:bottom w:val="none" w:sz="0" w:space="0" w:color="auto"/>
                <w:right w:val="none" w:sz="0" w:space="0" w:color="auto"/>
              </w:divBdr>
            </w:div>
            <w:div w:id="1090200455">
              <w:marLeft w:val="360"/>
              <w:marRight w:val="0"/>
              <w:marTop w:val="0"/>
              <w:marBottom w:val="0"/>
              <w:divBdr>
                <w:top w:val="none" w:sz="0" w:space="0" w:color="auto"/>
                <w:left w:val="none" w:sz="0" w:space="0" w:color="auto"/>
                <w:bottom w:val="none" w:sz="0" w:space="0" w:color="auto"/>
                <w:right w:val="none" w:sz="0" w:space="0" w:color="auto"/>
              </w:divBdr>
            </w:div>
            <w:div w:id="315183985">
              <w:marLeft w:val="360"/>
              <w:marRight w:val="0"/>
              <w:marTop w:val="0"/>
              <w:marBottom w:val="0"/>
              <w:divBdr>
                <w:top w:val="none" w:sz="0" w:space="0" w:color="auto"/>
                <w:left w:val="none" w:sz="0" w:space="0" w:color="auto"/>
                <w:bottom w:val="none" w:sz="0" w:space="0" w:color="auto"/>
                <w:right w:val="none" w:sz="0" w:space="0" w:color="auto"/>
              </w:divBdr>
            </w:div>
            <w:div w:id="837382349">
              <w:marLeft w:val="360"/>
              <w:marRight w:val="0"/>
              <w:marTop w:val="0"/>
              <w:marBottom w:val="0"/>
              <w:divBdr>
                <w:top w:val="none" w:sz="0" w:space="0" w:color="auto"/>
                <w:left w:val="none" w:sz="0" w:space="0" w:color="auto"/>
                <w:bottom w:val="none" w:sz="0" w:space="0" w:color="auto"/>
                <w:right w:val="none" w:sz="0" w:space="0" w:color="auto"/>
              </w:divBdr>
            </w:div>
            <w:div w:id="446705795">
              <w:marLeft w:val="360"/>
              <w:marRight w:val="0"/>
              <w:marTop w:val="0"/>
              <w:marBottom w:val="0"/>
              <w:divBdr>
                <w:top w:val="none" w:sz="0" w:space="0" w:color="auto"/>
                <w:left w:val="none" w:sz="0" w:space="0" w:color="auto"/>
                <w:bottom w:val="none" w:sz="0" w:space="0" w:color="auto"/>
                <w:right w:val="none" w:sz="0" w:space="0" w:color="auto"/>
              </w:divBdr>
            </w:div>
          </w:divsChild>
        </w:div>
        <w:div w:id="1663503334">
          <w:marLeft w:val="360"/>
          <w:marRight w:val="0"/>
          <w:marTop w:val="0"/>
          <w:marBottom w:val="72"/>
          <w:divBdr>
            <w:top w:val="none" w:sz="0" w:space="0" w:color="auto"/>
            <w:left w:val="none" w:sz="0" w:space="0" w:color="auto"/>
            <w:bottom w:val="none" w:sz="0" w:space="0" w:color="auto"/>
            <w:right w:val="none" w:sz="0" w:space="0" w:color="auto"/>
          </w:divBdr>
        </w:div>
        <w:div w:id="1956477756">
          <w:marLeft w:val="360"/>
          <w:marRight w:val="0"/>
          <w:marTop w:val="0"/>
          <w:marBottom w:val="72"/>
          <w:divBdr>
            <w:top w:val="none" w:sz="0" w:space="0" w:color="auto"/>
            <w:left w:val="none" w:sz="0" w:space="0" w:color="auto"/>
            <w:bottom w:val="none" w:sz="0" w:space="0" w:color="auto"/>
            <w:right w:val="none" w:sz="0" w:space="0" w:color="auto"/>
          </w:divBdr>
        </w:div>
        <w:div w:id="1323701468">
          <w:marLeft w:val="360"/>
          <w:marRight w:val="0"/>
          <w:marTop w:val="0"/>
          <w:marBottom w:val="72"/>
          <w:divBdr>
            <w:top w:val="none" w:sz="0" w:space="0" w:color="auto"/>
            <w:left w:val="none" w:sz="0" w:space="0" w:color="auto"/>
            <w:bottom w:val="none" w:sz="0" w:space="0" w:color="auto"/>
            <w:right w:val="none" w:sz="0" w:space="0" w:color="auto"/>
          </w:divBdr>
        </w:div>
        <w:div w:id="1105543980">
          <w:marLeft w:val="360"/>
          <w:marRight w:val="0"/>
          <w:marTop w:val="0"/>
          <w:marBottom w:val="72"/>
          <w:divBdr>
            <w:top w:val="none" w:sz="0" w:space="0" w:color="auto"/>
            <w:left w:val="none" w:sz="0" w:space="0" w:color="auto"/>
            <w:bottom w:val="none" w:sz="0" w:space="0" w:color="auto"/>
            <w:right w:val="none" w:sz="0" w:space="0" w:color="auto"/>
          </w:divBdr>
        </w:div>
        <w:div w:id="73287190">
          <w:marLeft w:val="360"/>
          <w:marRight w:val="0"/>
          <w:marTop w:val="0"/>
          <w:marBottom w:val="72"/>
          <w:divBdr>
            <w:top w:val="none" w:sz="0" w:space="0" w:color="auto"/>
            <w:left w:val="none" w:sz="0" w:space="0" w:color="auto"/>
            <w:bottom w:val="none" w:sz="0" w:space="0" w:color="auto"/>
            <w:right w:val="none" w:sz="0" w:space="0" w:color="auto"/>
          </w:divBdr>
        </w:div>
      </w:divsChild>
    </w:div>
    <w:div w:id="1287586075">
      <w:bodyDiv w:val="1"/>
      <w:marLeft w:val="0"/>
      <w:marRight w:val="0"/>
      <w:marTop w:val="0"/>
      <w:marBottom w:val="0"/>
      <w:divBdr>
        <w:top w:val="none" w:sz="0" w:space="0" w:color="auto"/>
        <w:left w:val="none" w:sz="0" w:space="0" w:color="auto"/>
        <w:bottom w:val="none" w:sz="0" w:space="0" w:color="auto"/>
        <w:right w:val="none" w:sz="0" w:space="0" w:color="auto"/>
      </w:divBdr>
      <w:divsChild>
        <w:div w:id="2127046096">
          <w:marLeft w:val="0"/>
          <w:marRight w:val="0"/>
          <w:marTop w:val="72"/>
          <w:marBottom w:val="0"/>
          <w:divBdr>
            <w:top w:val="none" w:sz="0" w:space="0" w:color="auto"/>
            <w:left w:val="none" w:sz="0" w:space="0" w:color="auto"/>
            <w:bottom w:val="none" w:sz="0" w:space="0" w:color="auto"/>
            <w:right w:val="none" w:sz="0" w:space="0" w:color="auto"/>
          </w:divBdr>
        </w:div>
        <w:div w:id="919488359">
          <w:marLeft w:val="0"/>
          <w:marRight w:val="0"/>
          <w:marTop w:val="72"/>
          <w:marBottom w:val="0"/>
          <w:divBdr>
            <w:top w:val="none" w:sz="0" w:space="0" w:color="auto"/>
            <w:left w:val="none" w:sz="0" w:space="0" w:color="auto"/>
            <w:bottom w:val="none" w:sz="0" w:space="0" w:color="auto"/>
            <w:right w:val="none" w:sz="0" w:space="0" w:color="auto"/>
          </w:divBdr>
          <w:divsChild>
            <w:div w:id="776291229">
              <w:marLeft w:val="360"/>
              <w:marRight w:val="0"/>
              <w:marTop w:val="72"/>
              <w:marBottom w:val="72"/>
              <w:divBdr>
                <w:top w:val="none" w:sz="0" w:space="0" w:color="auto"/>
                <w:left w:val="none" w:sz="0" w:space="0" w:color="auto"/>
                <w:bottom w:val="none" w:sz="0" w:space="0" w:color="auto"/>
                <w:right w:val="none" w:sz="0" w:space="0" w:color="auto"/>
              </w:divBdr>
            </w:div>
            <w:div w:id="1842620316">
              <w:marLeft w:val="360"/>
              <w:marRight w:val="0"/>
              <w:marTop w:val="0"/>
              <w:marBottom w:val="72"/>
              <w:divBdr>
                <w:top w:val="none" w:sz="0" w:space="0" w:color="auto"/>
                <w:left w:val="none" w:sz="0" w:space="0" w:color="auto"/>
                <w:bottom w:val="none" w:sz="0" w:space="0" w:color="auto"/>
                <w:right w:val="none" w:sz="0" w:space="0" w:color="auto"/>
              </w:divBdr>
            </w:div>
            <w:div w:id="223223101">
              <w:marLeft w:val="360"/>
              <w:marRight w:val="0"/>
              <w:marTop w:val="0"/>
              <w:marBottom w:val="72"/>
              <w:divBdr>
                <w:top w:val="none" w:sz="0" w:space="0" w:color="auto"/>
                <w:left w:val="none" w:sz="0" w:space="0" w:color="auto"/>
                <w:bottom w:val="none" w:sz="0" w:space="0" w:color="auto"/>
                <w:right w:val="none" w:sz="0" w:space="0" w:color="auto"/>
              </w:divBdr>
            </w:div>
          </w:divsChild>
        </w:div>
        <w:div w:id="1601334842">
          <w:marLeft w:val="0"/>
          <w:marRight w:val="0"/>
          <w:marTop w:val="72"/>
          <w:marBottom w:val="0"/>
          <w:divBdr>
            <w:top w:val="none" w:sz="0" w:space="0" w:color="auto"/>
            <w:left w:val="none" w:sz="0" w:space="0" w:color="auto"/>
            <w:bottom w:val="none" w:sz="0" w:space="0" w:color="auto"/>
            <w:right w:val="none" w:sz="0" w:space="0" w:color="auto"/>
          </w:divBdr>
        </w:div>
      </w:divsChild>
    </w:div>
    <w:div w:id="1294484152">
      <w:bodyDiv w:val="1"/>
      <w:marLeft w:val="0"/>
      <w:marRight w:val="0"/>
      <w:marTop w:val="0"/>
      <w:marBottom w:val="0"/>
      <w:divBdr>
        <w:top w:val="none" w:sz="0" w:space="0" w:color="auto"/>
        <w:left w:val="none" w:sz="0" w:space="0" w:color="auto"/>
        <w:bottom w:val="none" w:sz="0" w:space="0" w:color="auto"/>
        <w:right w:val="none" w:sz="0" w:space="0" w:color="auto"/>
      </w:divBdr>
    </w:div>
    <w:div w:id="1312826228">
      <w:bodyDiv w:val="1"/>
      <w:marLeft w:val="0"/>
      <w:marRight w:val="0"/>
      <w:marTop w:val="0"/>
      <w:marBottom w:val="0"/>
      <w:divBdr>
        <w:top w:val="none" w:sz="0" w:space="0" w:color="auto"/>
        <w:left w:val="none" w:sz="0" w:space="0" w:color="auto"/>
        <w:bottom w:val="none" w:sz="0" w:space="0" w:color="auto"/>
        <w:right w:val="none" w:sz="0" w:space="0" w:color="auto"/>
      </w:divBdr>
    </w:div>
    <w:div w:id="1332416328">
      <w:bodyDiv w:val="1"/>
      <w:marLeft w:val="0"/>
      <w:marRight w:val="0"/>
      <w:marTop w:val="0"/>
      <w:marBottom w:val="0"/>
      <w:divBdr>
        <w:top w:val="none" w:sz="0" w:space="0" w:color="auto"/>
        <w:left w:val="none" w:sz="0" w:space="0" w:color="auto"/>
        <w:bottom w:val="none" w:sz="0" w:space="0" w:color="auto"/>
        <w:right w:val="none" w:sz="0" w:space="0" w:color="auto"/>
      </w:divBdr>
    </w:div>
    <w:div w:id="1342898282">
      <w:bodyDiv w:val="1"/>
      <w:marLeft w:val="0"/>
      <w:marRight w:val="0"/>
      <w:marTop w:val="0"/>
      <w:marBottom w:val="0"/>
      <w:divBdr>
        <w:top w:val="none" w:sz="0" w:space="0" w:color="auto"/>
        <w:left w:val="none" w:sz="0" w:space="0" w:color="auto"/>
        <w:bottom w:val="none" w:sz="0" w:space="0" w:color="auto"/>
        <w:right w:val="none" w:sz="0" w:space="0" w:color="auto"/>
      </w:divBdr>
    </w:div>
    <w:div w:id="1392995342">
      <w:bodyDiv w:val="1"/>
      <w:marLeft w:val="0"/>
      <w:marRight w:val="0"/>
      <w:marTop w:val="0"/>
      <w:marBottom w:val="0"/>
      <w:divBdr>
        <w:top w:val="none" w:sz="0" w:space="0" w:color="auto"/>
        <w:left w:val="none" w:sz="0" w:space="0" w:color="auto"/>
        <w:bottom w:val="none" w:sz="0" w:space="0" w:color="auto"/>
        <w:right w:val="none" w:sz="0" w:space="0" w:color="auto"/>
      </w:divBdr>
      <w:divsChild>
        <w:div w:id="880214729">
          <w:marLeft w:val="0"/>
          <w:marRight w:val="0"/>
          <w:marTop w:val="72"/>
          <w:marBottom w:val="0"/>
          <w:divBdr>
            <w:top w:val="none" w:sz="0" w:space="0" w:color="auto"/>
            <w:left w:val="none" w:sz="0" w:space="0" w:color="auto"/>
            <w:bottom w:val="none" w:sz="0" w:space="0" w:color="auto"/>
            <w:right w:val="none" w:sz="0" w:space="0" w:color="auto"/>
          </w:divBdr>
        </w:div>
        <w:div w:id="1530488052">
          <w:marLeft w:val="0"/>
          <w:marRight w:val="0"/>
          <w:marTop w:val="72"/>
          <w:marBottom w:val="0"/>
          <w:divBdr>
            <w:top w:val="none" w:sz="0" w:space="0" w:color="auto"/>
            <w:left w:val="none" w:sz="0" w:space="0" w:color="auto"/>
            <w:bottom w:val="none" w:sz="0" w:space="0" w:color="auto"/>
            <w:right w:val="none" w:sz="0" w:space="0" w:color="auto"/>
          </w:divBdr>
        </w:div>
        <w:div w:id="397480236">
          <w:marLeft w:val="0"/>
          <w:marRight w:val="0"/>
          <w:marTop w:val="72"/>
          <w:marBottom w:val="0"/>
          <w:divBdr>
            <w:top w:val="none" w:sz="0" w:space="0" w:color="auto"/>
            <w:left w:val="none" w:sz="0" w:space="0" w:color="auto"/>
            <w:bottom w:val="none" w:sz="0" w:space="0" w:color="auto"/>
            <w:right w:val="none" w:sz="0" w:space="0" w:color="auto"/>
          </w:divBdr>
        </w:div>
      </w:divsChild>
    </w:div>
    <w:div w:id="1396008772">
      <w:bodyDiv w:val="1"/>
      <w:marLeft w:val="0"/>
      <w:marRight w:val="0"/>
      <w:marTop w:val="0"/>
      <w:marBottom w:val="0"/>
      <w:divBdr>
        <w:top w:val="none" w:sz="0" w:space="0" w:color="auto"/>
        <w:left w:val="none" w:sz="0" w:space="0" w:color="auto"/>
        <w:bottom w:val="none" w:sz="0" w:space="0" w:color="auto"/>
        <w:right w:val="none" w:sz="0" w:space="0" w:color="auto"/>
      </w:divBdr>
      <w:divsChild>
        <w:div w:id="1315140083">
          <w:marLeft w:val="0"/>
          <w:marRight w:val="0"/>
          <w:marTop w:val="72"/>
          <w:marBottom w:val="240"/>
          <w:divBdr>
            <w:top w:val="none" w:sz="0" w:space="0" w:color="auto"/>
            <w:left w:val="none" w:sz="0" w:space="0" w:color="auto"/>
            <w:bottom w:val="none" w:sz="0" w:space="0" w:color="auto"/>
            <w:right w:val="none" w:sz="0" w:space="0" w:color="auto"/>
          </w:divBdr>
          <w:divsChild>
            <w:div w:id="321085952">
              <w:marLeft w:val="0"/>
              <w:marRight w:val="0"/>
              <w:marTop w:val="72"/>
              <w:marBottom w:val="0"/>
              <w:divBdr>
                <w:top w:val="none" w:sz="0" w:space="0" w:color="auto"/>
                <w:left w:val="none" w:sz="0" w:space="0" w:color="auto"/>
                <w:bottom w:val="none" w:sz="0" w:space="0" w:color="auto"/>
                <w:right w:val="none" w:sz="0" w:space="0" w:color="auto"/>
              </w:divBdr>
            </w:div>
            <w:div w:id="841776540">
              <w:marLeft w:val="0"/>
              <w:marRight w:val="0"/>
              <w:marTop w:val="72"/>
              <w:marBottom w:val="0"/>
              <w:divBdr>
                <w:top w:val="none" w:sz="0" w:space="0" w:color="auto"/>
                <w:left w:val="none" w:sz="0" w:space="0" w:color="auto"/>
                <w:bottom w:val="none" w:sz="0" w:space="0" w:color="auto"/>
                <w:right w:val="none" w:sz="0" w:space="0" w:color="auto"/>
              </w:divBdr>
            </w:div>
            <w:div w:id="945038006">
              <w:marLeft w:val="0"/>
              <w:marRight w:val="0"/>
              <w:marTop w:val="72"/>
              <w:marBottom w:val="0"/>
              <w:divBdr>
                <w:top w:val="none" w:sz="0" w:space="0" w:color="auto"/>
                <w:left w:val="none" w:sz="0" w:space="0" w:color="auto"/>
                <w:bottom w:val="none" w:sz="0" w:space="0" w:color="auto"/>
                <w:right w:val="none" w:sz="0" w:space="0" w:color="auto"/>
              </w:divBdr>
              <w:divsChild>
                <w:div w:id="1822237551">
                  <w:marLeft w:val="360"/>
                  <w:marRight w:val="0"/>
                  <w:marTop w:val="72"/>
                  <w:marBottom w:val="72"/>
                  <w:divBdr>
                    <w:top w:val="none" w:sz="0" w:space="0" w:color="auto"/>
                    <w:left w:val="none" w:sz="0" w:space="0" w:color="auto"/>
                    <w:bottom w:val="none" w:sz="0" w:space="0" w:color="auto"/>
                    <w:right w:val="none" w:sz="0" w:space="0" w:color="auto"/>
                  </w:divBdr>
                </w:div>
                <w:div w:id="1780299762">
                  <w:marLeft w:val="360"/>
                  <w:marRight w:val="0"/>
                  <w:marTop w:val="0"/>
                  <w:marBottom w:val="72"/>
                  <w:divBdr>
                    <w:top w:val="none" w:sz="0" w:space="0" w:color="auto"/>
                    <w:left w:val="none" w:sz="0" w:space="0" w:color="auto"/>
                    <w:bottom w:val="none" w:sz="0" w:space="0" w:color="auto"/>
                    <w:right w:val="none" w:sz="0" w:space="0" w:color="auto"/>
                  </w:divBdr>
                </w:div>
                <w:div w:id="1230657360">
                  <w:marLeft w:val="360"/>
                  <w:marRight w:val="0"/>
                  <w:marTop w:val="0"/>
                  <w:marBottom w:val="72"/>
                  <w:divBdr>
                    <w:top w:val="none" w:sz="0" w:space="0" w:color="auto"/>
                    <w:left w:val="none" w:sz="0" w:space="0" w:color="auto"/>
                    <w:bottom w:val="none" w:sz="0" w:space="0" w:color="auto"/>
                    <w:right w:val="none" w:sz="0" w:space="0" w:color="auto"/>
                  </w:divBdr>
                </w:div>
              </w:divsChild>
            </w:div>
            <w:div w:id="688800311">
              <w:marLeft w:val="0"/>
              <w:marRight w:val="0"/>
              <w:marTop w:val="72"/>
              <w:marBottom w:val="0"/>
              <w:divBdr>
                <w:top w:val="none" w:sz="0" w:space="0" w:color="auto"/>
                <w:left w:val="none" w:sz="0" w:space="0" w:color="auto"/>
                <w:bottom w:val="none" w:sz="0" w:space="0" w:color="auto"/>
                <w:right w:val="none" w:sz="0" w:space="0" w:color="auto"/>
              </w:divBdr>
            </w:div>
            <w:div w:id="1524902507">
              <w:marLeft w:val="0"/>
              <w:marRight w:val="0"/>
              <w:marTop w:val="72"/>
              <w:marBottom w:val="0"/>
              <w:divBdr>
                <w:top w:val="none" w:sz="0" w:space="0" w:color="auto"/>
                <w:left w:val="none" w:sz="0" w:space="0" w:color="auto"/>
                <w:bottom w:val="none" w:sz="0" w:space="0" w:color="auto"/>
                <w:right w:val="none" w:sz="0" w:space="0" w:color="auto"/>
              </w:divBdr>
            </w:div>
          </w:divsChild>
        </w:div>
        <w:div w:id="783887565">
          <w:marLeft w:val="0"/>
          <w:marRight w:val="0"/>
          <w:marTop w:val="72"/>
          <w:marBottom w:val="240"/>
          <w:divBdr>
            <w:top w:val="none" w:sz="0" w:space="0" w:color="auto"/>
            <w:left w:val="none" w:sz="0" w:space="0" w:color="auto"/>
            <w:bottom w:val="none" w:sz="0" w:space="0" w:color="auto"/>
            <w:right w:val="none" w:sz="0" w:space="0" w:color="auto"/>
          </w:divBdr>
          <w:divsChild>
            <w:div w:id="502476041">
              <w:marLeft w:val="0"/>
              <w:marRight w:val="0"/>
              <w:marTop w:val="72"/>
              <w:marBottom w:val="0"/>
              <w:divBdr>
                <w:top w:val="none" w:sz="0" w:space="0" w:color="auto"/>
                <w:left w:val="none" w:sz="0" w:space="0" w:color="auto"/>
                <w:bottom w:val="none" w:sz="0" w:space="0" w:color="auto"/>
                <w:right w:val="none" w:sz="0" w:space="0" w:color="auto"/>
              </w:divBdr>
            </w:div>
            <w:div w:id="1069112001">
              <w:marLeft w:val="0"/>
              <w:marRight w:val="0"/>
              <w:marTop w:val="72"/>
              <w:marBottom w:val="0"/>
              <w:divBdr>
                <w:top w:val="none" w:sz="0" w:space="0" w:color="auto"/>
                <w:left w:val="none" w:sz="0" w:space="0" w:color="auto"/>
                <w:bottom w:val="none" w:sz="0" w:space="0" w:color="auto"/>
                <w:right w:val="none" w:sz="0" w:space="0" w:color="auto"/>
              </w:divBdr>
            </w:div>
            <w:div w:id="1724331912">
              <w:marLeft w:val="0"/>
              <w:marRight w:val="0"/>
              <w:marTop w:val="72"/>
              <w:marBottom w:val="0"/>
              <w:divBdr>
                <w:top w:val="none" w:sz="0" w:space="0" w:color="auto"/>
                <w:left w:val="none" w:sz="0" w:space="0" w:color="auto"/>
                <w:bottom w:val="none" w:sz="0" w:space="0" w:color="auto"/>
                <w:right w:val="none" w:sz="0" w:space="0" w:color="auto"/>
              </w:divBdr>
              <w:divsChild>
                <w:div w:id="1332637708">
                  <w:marLeft w:val="360"/>
                  <w:marRight w:val="0"/>
                  <w:marTop w:val="72"/>
                  <w:marBottom w:val="72"/>
                  <w:divBdr>
                    <w:top w:val="none" w:sz="0" w:space="0" w:color="auto"/>
                    <w:left w:val="none" w:sz="0" w:space="0" w:color="auto"/>
                    <w:bottom w:val="none" w:sz="0" w:space="0" w:color="auto"/>
                    <w:right w:val="none" w:sz="0" w:space="0" w:color="auto"/>
                  </w:divBdr>
                </w:div>
                <w:div w:id="941844088">
                  <w:marLeft w:val="360"/>
                  <w:marRight w:val="0"/>
                  <w:marTop w:val="0"/>
                  <w:marBottom w:val="72"/>
                  <w:divBdr>
                    <w:top w:val="none" w:sz="0" w:space="0" w:color="auto"/>
                    <w:left w:val="none" w:sz="0" w:space="0" w:color="auto"/>
                    <w:bottom w:val="none" w:sz="0" w:space="0" w:color="auto"/>
                    <w:right w:val="none" w:sz="0" w:space="0" w:color="auto"/>
                  </w:divBdr>
                </w:div>
                <w:div w:id="1083186808">
                  <w:marLeft w:val="360"/>
                  <w:marRight w:val="0"/>
                  <w:marTop w:val="0"/>
                  <w:marBottom w:val="72"/>
                  <w:divBdr>
                    <w:top w:val="none" w:sz="0" w:space="0" w:color="auto"/>
                    <w:left w:val="none" w:sz="0" w:space="0" w:color="auto"/>
                    <w:bottom w:val="none" w:sz="0" w:space="0" w:color="auto"/>
                    <w:right w:val="none" w:sz="0" w:space="0" w:color="auto"/>
                  </w:divBdr>
                </w:div>
              </w:divsChild>
            </w:div>
            <w:div w:id="115218582">
              <w:marLeft w:val="0"/>
              <w:marRight w:val="0"/>
              <w:marTop w:val="72"/>
              <w:marBottom w:val="0"/>
              <w:divBdr>
                <w:top w:val="none" w:sz="0" w:space="0" w:color="auto"/>
                <w:left w:val="none" w:sz="0" w:space="0" w:color="auto"/>
                <w:bottom w:val="none" w:sz="0" w:space="0" w:color="auto"/>
                <w:right w:val="none" w:sz="0" w:space="0" w:color="auto"/>
              </w:divBdr>
            </w:div>
          </w:divsChild>
        </w:div>
        <w:div w:id="1357779418">
          <w:marLeft w:val="0"/>
          <w:marRight w:val="0"/>
          <w:marTop w:val="72"/>
          <w:marBottom w:val="240"/>
          <w:divBdr>
            <w:top w:val="none" w:sz="0" w:space="0" w:color="auto"/>
            <w:left w:val="none" w:sz="0" w:space="0" w:color="auto"/>
            <w:bottom w:val="none" w:sz="0" w:space="0" w:color="auto"/>
            <w:right w:val="none" w:sz="0" w:space="0" w:color="auto"/>
          </w:divBdr>
        </w:div>
      </w:divsChild>
    </w:div>
    <w:div w:id="1421559339">
      <w:bodyDiv w:val="1"/>
      <w:marLeft w:val="0"/>
      <w:marRight w:val="0"/>
      <w:marTop w:val="0"/>
      <w:marBottom w:val="0"/>
      <w:divBdr>
        <w:top w:val="none" w:sz="0" w:space="0" w:color="auto"/>
        <w:left w:val="none" w:sz="0" w:space="0" w:color="auto"/>
        <w:bottom w:val="none" w:sz="0" w:space="0" w:color="auto"/>
        <w:right w:val="none" w:sz="0" w:space="0" w:color="auto"/>
      </w:divBdr>
    </w:div>
    <w:div w:id="1422795956">
      <w:bodyDiv w:val="1"/>
      <w:marLeft w:val="0"/>
      <w:marRight w:val="0"/>
      <w:marTop w:val="0"/>
      <w:marBottom w:val="0"/>
      <w:divBdr>
        <w:top w:val="none" w:sz="0" w:space="0" w:color="auto"/>
        <w:left w:val="none" w:sz="0" w:space="0" w:color="auto"/>
        <w:bottom w:val="none" w:sz="0" w:space="0" w:color="auto"/>
        <w:right w:val="none" w:sz="0" w:space="0" w:color="auto"/>
      </w:divBdr>
    </w:div>
    <w:div w:id="1461605584">
      <w:bodyDiv w:val="1"/>
      <w:marLeft w:val="0"/>
      <w:marRight w:val="0"/>
      <w:marTop w:val="0"/>
      <w:marBottom w:val="0"/>
      <w:divBdr>
        <w:top w:val="none" w:sz="0" w:space="0" w:color="auto"/>
        <w:left w:val="none" w:sz="0" w:space="0" w:color="auto"/>
        <w:bottom w:val="none" w:sz="0" w:space="0" w:color="auto"/>
        <w:right w:val="none" w:sz="0" w:space="0" w:color="auto"/>
      </w:divBdr>
    </w:div>
    <w:div w:id="1471707090">
      <w:bodyDiv w:val="1"/>
      <w:marLeft w:val="0"/>
      <w:marRight w:val="0"/>
      <w:marTop w:val="0"/>
      <w:marBottom w:val="0"/>
      <w:divBdr>
        <w:top w:val="none" w:sz="0" w:space="0" w:color="auto"/>
        <w:left w:val="none" w:sz="0" w:space="0" w:color="auto"/>
        <w:bottom w:val="none" w:sz="0" w:space="0" w:color="auto"/>
        <w:right w:val="none" w:sz="0" w:space="0" w:color="auto"/>
      </w:divBdr>
      <w:divsChild>
        <w:div w:id="218320466">
          <w:marLeft w:val="360"/>
          <w:marRight w:val="0"/>
          <w:marTop w:val="72"/>
          <w:marBottom w:val="72"/>
          <w:divBdr>
            <w:top w:val="none" w:sz="0" w:space="0" w:color="auto"/>
            <w:left w:val="none" w:sz="0" w:space="0" w:color="auto"/>
            <w:bottom w:val="none" w:sz="0" w:space="0" w:color="auto"/>
            <w:right w:val="none" w:sz="0" w:space="0" w:color="auto"/>
          </w:divBdr>
        </w:div>
        <w:div w:id="983776140">
          <w:marLeft w:val="360"/>
          <w:marRight w:val="0"/>
          <w:marTop w:val="0"/>
          <w:marBottom w:val="72"/>
          <w:divBdr>
            <w:top w:val="none" w:sz="0" w:space="0" w:color="auto"/>
            <w:left w:val="none" w:sz="0" w:space="0" w:color="auto"/>
            <w:bottom w:val="none" w:sz="0" w:space="0" w:color="auto"/>
            <w:right w:val="none" w:sz="0" w:space="0" w:color="auto"/>
          </w:divBdr>
        </w:div>
        <w:div w:id="1983534832">
          <w:marLeft w:val="360"/>
          <w:marRight w:val="0"/>
          <w:marTop w:val="0"/>
          <w:marBottom w:val="72"/>
          <w:divBdr>
            <w:top w:val="none" w:sz="0" w:space="0" w:color="auto"/>
            <w:left w:val="none" w:sz="0" w:space="0" w:color="auto"/>
            <w:bottom w:val="none" w:sz="0" w:space="0" w:color="auto"/>
            <w:right w:val="none" w:sz="0" w:space="0" w:color="auto"/>
          </w:divBdr>
        </w:div>
        <w:div w:id="1418790845">
          <w:marLeft w:val="360"/>
          <w:marRight w:val="0"/>
          <w:marTop w:val="0"/>
          <w:marBottom w:val="72"/>
          <w:divBdr>
            <w:top w:val="none" w:sz="0" w:space="0" w:color="auto"/>
            <w:left w:val="none" w:sz="0" w:space="0" w:color="auto"/>
            <w:bottom w:val="none" w:sz="0" w:space="0" w:color="auto"/>
            <w:right w:val="none" w:sz="0" w:space="0" w:color="auto"/>
          </w:divBdr>
        </w:div>
      </w:divsChild>
    </w:div>
    <w:div w:id="1479298721">
      <w:bodyDiv w:val="1"/>
      <w:marLeft w:val="0"/>
      <w:marRight w:val="0"/>
      <w:marTop w:val="0"/>
      <w:marBottom w:val="0"/>
      <w:divBdr>
        <w:top w:val="none" w:sz="0" w:space="0" w:color="auto"/>
        <w:left w:val="none" w:sz="0" w:space="0" w:color="auto"/>
        <w:bottom w:val="none" w:sz="0" w:space="0" w:color="auto"/>
        <w:right w:val="none" w:sz="0" w:space="0" w:color="auto"/>
      </w:divBdr>
    </w:div>
    <w:div w:id="1546480617">
      <w:bodyDiv w:val="1"/>
      <w:marLeft w:val="0"/>
      <w:marRight w:val="0"/>
      <w:marTop w:val="0"/>
      <w:marBottom w:val="0"/>
      <w:divBdr>
        <w:top w:val="none" w:sz="0" w:space="0" w:color="auto"/>
        <w:left w:val="none" w:sz="0" w:space="0" w:color="auto"/>
        <w:bottom w:val="none" w:sz="0" w:space="0" w:color="auto"/>
        <w:right w:val="none" w:sz="0" w:space="0" w:color="auto"/>
      </w:divBdr>
      <w:divsChild>
        <w:div w:id="1005747953">
          <w:marLeft w:val="0"/>
          <w:marRight w:val="0"/>
          <w:marTop w:val="72"/>
          <w:marBottom w:val="0"/>
          <w:divBdr>
            <w:top w:val="none" w:sz="0" w:space="0" w:color="auto"/>
            <w:left w:val="none" w:sz="0" w:space="0" w:color="auto"/>
            <w:bottom w:val="none" w:sz="0" w:space="0" w:color="auto"/>
            <w:right w:val="none" w:sz="0" w:space="0" w:color="auto"/>
          </w:divBdr>
        </w:div>
        <w:div w:id="437216115">
          <w:marLeft w:val="0"/>
          <w:marRight w:val="0"/>
          <w:marTop w:val="72"/>
          <w:marBottom w:val="0"/>
          <w:divBdr>
            <w:top w:val="none" w:sz="0" w:space="0" w:color="auto"/>
            <w:left w:val="none" w:sz="0" w:space="0" w:color="auto"/>
            <w:bottom w:val="none" w:sz="0" w:space="0" w:color="auto"/>
            <w:right w:val="none" w:sz="0" w:space="0" w:color="auto"/>
          </w:divBdr>
        </w:div>
        <w:div w:id="1263415525">
          <w:marLeft w:val="0"/>
          <w:marRight w:val="0"/>
          <w:marTop w:val="72"/>
          <w:marBottom w:val="0"/>
          <w:divBdr>
            <w:top w:val="none" w:sz="0" w:space="0" w:color="auto"/>
            <w:left w:val="none" w:sz="0" w:space="0" w:color="auto"/>
            <w:bottom w:val="none" w:sz="0" w:space="0" w:color="auto"/>
            <w:right w:val="none" w:sz="0" w:space="0" w:color="auto"/>
          </w:divBdr>
        </w:div>
      </w:divsChild>
    </w:div>
    <w:div w:id="1563371572">
      <w:bodyDiv w:val="1"/>
      <w:marLeft w:val="0"/>
      <w:marRight w:val="0"/>
      <w:marTop w:val="0"/>
      <w:marBottom w:val="0"/>
      <w:divBdr>
        <w:top w:val="none" w:sz="0" w:space="0" w:color="auto"/>
        <w:left w:val="none" w:sz="0" w:space="0" w:color="auto"/>
        <w:bottom w:val="none" w:sz="0" w:space="0" w:color="auto"/>
        <w:right w:val="none" w:sz="0" w:space="0" w:color="auto"/>
      </w:divBdr>
      <w:divsChild>
        <w:div w:id="2104757751">
          <w:marLeft w:val="0"/>
          <w:marRight w:val="0"/>
          <w:marTop w:val="72"/>
          <w:marBottom w:val="0"/>
          <w:divBdr>
            <w:top w:val="none" w:sz="0" w:space="0" w:color="auto"/>
            <w:left w:val="none" w:sz="0" w:space="0" w:color="auto"/>
            <w:bottom w:val="none" w:sz="0" w:space="0" w:color="auto"/>
            <w:right w:val="none" w:sz="0" w:space="0" w:color="auto"/>
          </w:divBdr>
          <w:divsChild>
            <w:div w:id="1710375211">
              <w:marLeft w:val="360"/>
              <w:marRight w:val="0"/>
              <w:marTop w:val="72"/>
              <w:marBottom w:val="72"/>
              <w:divBdr>
                <w:top w:val="none" w:sz="0" w:space="0" w:color="auto"/>
                <w:left w:val="none" w:sz="0" w:space="0" w:color="auto"/>
                <w:bottom w:val="none" w:sz="0" w:space="0" w:color="auto"/>
                <w:right w:val="none" w:sz="0" w:space="0" w:color="auto"/>
              </w:divBdr>
            </w:div>
            <w:div w:id="949362584">
              <w:marLeft w:val="360"/>
              <w:marRight w:val="0"/>
              <w:marTop w:val="0"/>
              <w:marBottom w:val="72"/>
              <w:divBdr>
                <w:top w:val="none" w:sz="0" w:space="0" w:color="auto"/>
                <w:left w:val="none" w:sz="0" w:space="0" w:color="auto"/>
                <w:bottom w:val="none" w:sz="0" w:space="0" w:color="auto"/>
                <w:right w:val="none" w:sz="0" w:space="0" w:color="auto"/>
              </w:divBdr>
            </w:div>
            <w:div w:id="712732720">
              <w:marLeft w:val="360"/>
              <w:marRight w:val="0"/>
              <w:marTop w:val="0"/>
              <w:marBottom w:val="72"/>
              <w:divBdr>
                <w:top w:val="none" w:sz="0" w:space="0" w:color="auto"/>
                <w:left w:val="none" w:sz="0" w:space="0" w:color="auto"/>
                <w:bottom w:val="none" w:sz="0" w:space="0" w:color="auto"/>
                <w:right w:val="none" w:sz="0" w:space="0" w:color="auto"/>
              </w:divBdr>
            </w:div>
            <w:div w:id="500970465">
              <w:marLeft w:val="360"/>
              <w:marRight w:val="0"/>
              <w:marTop w:val="0"/>
              <w:marBottom w:val="72"/>
              <w:divBdr>
                <w:top w:val="none" w:sz="0" w:space="0" w:color="auto"/>
                <w:left w:val="none" w:sz="0" w:space="0" w:color="auto"/>
                <w:bottom w:val="none" w:sz="0" w:space="0" w:color="auto"/>
                <w:right w:val="none" w:sz="0" w:space="0" w:color="auto"/>
              </w:divBdr>
            </w:div>
            <w:div w:id="1174883252">
              <w:marLeft w:val="360"/>
              <w:marRight w:val="0"/>
              <w:marTop w:val="0"/>
              <w:marBottom w:val="72"/>
              <w:divBdr>
                <w:top w:val="none" w:sz="0" w:space="0" w:color="auto"/>
                <w:left w:val="none" w:sz="0" w:space="0" w:color="auto"/>
                <w:bottom w:val="none" w:sz="0" w:space="0" w:color="auto"/>
                <w:right w:val="none" w:sz="0" w:space="0" w:color="auto"/>
              </w:divBdr>
            </w:div>
            <w:div w:id="1151360507">
              <w:marLeft w:val="360"/>
              <w:marRight w:val="0"/>
              <w:marTop w:val="0"/>
              <w:marBottom w:val="72"/>
              <w:divBdr>
                <w:top w:val="none" w:sz="0" w:space="0" w:color="auto"/>
                <w:left w:val="none" w:sz="0" w:space="0" w:color="auto"/>
                <w:bottom w:val="none" w:sz="0" w:space="0" w:color="auto"/>
                <w:right w:val="none" w:sz="0" w:space="0" w:color="auto"/>
              </w:divBdr>
            </w:div>
            <w:div w:id="2008559971">
              <w:marLeft w:val="360"/>
              <w:marRight w:val="0"/>
              <w:marTop w:val="0"/>
              <w:marBottom w:val="72"/>
              <w:divBdr>
                <w:top w:val="none" w:sz="0" w:space="0" w:color="auto"/>
                <w:left w:val="none" w:sz="0" w:space="0" w:color="auto"/>
                <w:bottom w:val="none" w:sz="0" w:space="0" w:color="auto"/>
                <w:right w:val="none" w:sz="0" w:space="0" w:color="auto"/>
              </w:divBdr>
            </w:div>
            <w:div w:id="1041052675">
              <w:marLeft w:val="360"/>
              <w:marRight w:val="0"/>
              <w:marTop w:val="0"/>
              <w:marBottom w:val="72"/>
              <w:divBdr>
                <w:top w:val="none" w:sz="0" w:space="0" w:color="auto"/>
                <w:left w:val="none" w:sz="0" w:space="0" w:color="auto"/>
                <w:bottom w:val="none" w:sz="0" w:space="0" w:color="auto"/>
                <w:right w:val="none" w:sz="0" w:space="0" w:color="auto"/>
              </w:divBdr>
            </w:div>
            <w:div w:id="11035330">
              <w:marLeft w:val="360"/>
              <w:marRight w:val="0"/>
              <w:marTop w:val="0"/>
              <w:marBottom w:val="72"/>
              <w:divBdr>
                <w:top w:val="none" w:sz="0" w:space="0" w:color="auto"/>
                <w:left w:val="none" w:sz="0" w:space="0" w:color="auto"/>
                <w:bottom w:val="none" w:sz="0" w:space="0" w:color="auto"/>
                <w:right w:val="none" w:sz="0" w:space="0" w:color="auto"/>
              </w:divBdr>
            </w:div>
            <w:div w:id="1273435021">
              <w:marLeft w:val="360"/>
              <w:marRight w:val="0"/>
              <w:marTop w:val="0"/>
              <w:marBottom w:val="72"/>
              <w:divBdr>
                <w:top w:val="none" w:sz="0" w:space="0" w:color="auto"/>
                <w:left w:val="none" w:sz="0" w:space="0" w:color="auto"/>
                <w:bottom w:val="none" w:sz="0" w:space="0" w:color="auto"/>
                <w:right w:val="none" w:sz="0" w:space="0" w:color="auto"/>
              </w:divBdr>
            </w:div>
            <w:div w:id="303436524">
              <w:marLeft w:val="360"/>
              <w:marRight w:val="0"/>
              <w:marTop w:val="0"/>
              <w:marBottom w:val="72"/>
              <w:divBdr>
                <w:top w:val="none" w:sz="0" w:space="0" w:color="auto"/>
                <w:left w:val="none" w:sz="0" w:space="0" w:color="auto"/>
                <w:bottom w:val="none" w:sz="0" w:space="0" w:color="auto"/>
                <w:right w:val="none" w:sz="0" w:space="0" w:color="auto"/>
              </w:divBdr>
            </w:div>
            <w:div w:id="2093121431">
              <w:marLeft w:val="360"/>
              <w:marRight w:val="0"/>
              <w:marTop w:val="0"/>
              <w:marBottom w:val="72"/>
              <w:divBdr>
                <w:top w:val="none" w:sz="0" w:space="0" w:color="auto"/>
                <w:left w:val="none" w:sz="0" w:space="0" w:color="auto"/>
                <w:bottom w:val="none" w:sz="0" w:space="0" w:color="auto"/>
                <w:right w:val="none" w:sz="0" w:space="0" w:color="auto"/>
              </w:divBdr>
            </w:div>
          </w:divsChild>
        </w:div>
        <w:div w:id="553077247">
          <w:marLeft w:val="0"/>
          <w:marRight w:val="0"/>
          <w:marTop w:val="72"/>
          <w:marBottom w:val="0"/>
          <w:divBdr>
            <w:top w:val="none" w:sz="0" w:space="0" w:color="auto"/>
            <w:left w:val="none" w:sz="0" w:space="0" w:color="auto"/>
            <w:bottom w:val="none" w:sz="0" w:space="0" w:color="auto"/>
            <w:right w:val="none" w:sz="0" w:space="0" w:color="auto"/>
          </w:divBdr>
          <w:divsChild>
            <w:div w:id="1016036223">
              <w:marLeft w:val="360"/>
              <w:marRight w:val="0"/>
              <w:marTop w:val="72"/>
              <w:marBottom w:val="72"/>
              <w:divBdr>
                <w:top w:val="none" w:sz="0" w:space="0" w:color="auto"/>
                <w:left w:val="none" w:sz="0" w:space="0" w:color="auto"/>
                <w:bottom w:val="none" w:sz="0" w:space="0" w:color="auto"/>
                <w:right w:val="none" w:sz="0" w:space="0" w:color="auto"/>
              </w:divBdr>
            </w:div>
            <w:div w:id="1438212397">
              <w:marLeft w:val="360"/>
              <w:marRight w:val="0"/>
              <w:marTop w:val="0"/>
              <w:marBottom w:val="72"/>
              <w:divBdr>
                <w:top w:val="none" w:sz="0" w:space="0" w:color="auto"/>
                <w:left w:val="none" w:sz="0" w:space="0" w:color="auto"/>
                <w:bottom w:val="none" w:sz="0" w:space="0" w:color="auto"/>
                <w:right w:val="none" w:sz="0" w:space="0" w:color="auto"/>
              </w:divBdr>
            </w:div>
            <w:div w:id="44751155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95556896">
      <w:bodyDiv w:val="1"/>
      <w:marLeft w:val="0"/>
      <w:marRight w:val="0"/>
      <w:marTop w:val="0"/>
      <w:marBottom w:val="0"/>
      <w:divBdr>
        <w:top w:val="none" w:sz="0" w:space="0" w:color="auto"/>
        <w:left w:val="none" w:sz="0" w:space="0" w:color="auto"/>
        <w:bottom w:val="none" w:sz="0" w:space="0" w:color="auto"/>
        <w:right w:val="none" w:sz="0" w:space="0" w:color="auto"/>
      </w:divBdr>
      <w:divsChild>
        <w:div w:id="1231648379">
          <w:marLeft w:val="0"/>
          <w:marRight w:val="0"/>
          <w:marTop w:val="72"/>
          <w:marBottom w:val="0"/>
          <w:divBdr>
            <w:top w:val="none" w:sz="0" w:space="0" w:color="auto"/>
            <w:left w:val="none" w:sz="0" w:space="0" w:color="auto"/>
            <w:bottom w:val="none" w:sz="0" w:space="0" w:color="auto"/>
            <w:right w:val="none" w:sz="0" w:space="0" w:color="auto"/>
          </w:divBdr>
        </w:div>
        <w:div w:id="2129468828">
          <w:marLeft w:val="0"/>
          <w:marRight w:val="0"/>
          <w:marTop w:val="72"/>
          <w:marBottom w:val="0"/>
          <w:divBdr>
            <w:top w:val="none" w:sz="0" w:space="0" w:color="auto"/>
            <w:left w:val="none" w:sz="0" w:space="0" w:color="auto"/>
            <w:bottom w:val="none" w:sz="0" w:space="0" w:color="auto"/>
            <w:right w:val="none" w:sz="0" w:space="0" w:color="auto"/>
          </w:divBdr>
        </w:div>
        <w:div w:id="136341637">
          <w:marLeft w:val="0"/>
          <w:marRight w:val="0"/>
          <w:marTop w:val="72"/>
          <w:marBottom w:val="0"/>
          <w:divBdr>
            <w:top w:val="none" w:sz="0" w:space="0" w:color="auto"/>
            <w:left w:val="none" w:sz="0" w:space="0" w:color="auto"/>
            <w:bottom w:val="none" w:sz="0" w:space="0" w:color="auto"/>
            <w:right w:val="none" w:sz="0" w:space="0" w:color="auto"/>
          </w:divBdr>
        </w:div>
      </w:divsChild>
    </w:div>
    <w:div w:id="1688872260">
      <w:bodyDiv w:val="1"/>
      <w:marLeft w:val="0"/>
      <w:marRight w:val="0"/>
      <w:marTop w:val="0"/>
      <w:marBottom w:val="0"/>
      <w:divBdr>
        <w:top w:val="none" w:sz="0" w:space="0" w:color="auto"/>
        <w:left w:val="none" w:sz="0" w:space="0" w:color="auto"/>
        <w:bottom w:val="none" w:sz="0" w:space="0" w:color="auto"/>
        <w:right w:val="none" w:sz="0" w:space="0" w:color="auto"/>
      </w:divBdr>
    </w:div>
    <w:div w:id="1696999412">
      <w:bodyDiv w:val="1"/>
      <w:marLeft w:val="0"/>
      <w:marRight w:val="0"/>
      <w:marTop w:val="0"/>
      <w:marBottom w:val="0"/>
      <w:divBdr>
        <w:top w:val="none" w:sz="0" w:space="0" w:color="auto"/>
        <w:left w:val="none" w:sz="0" w:space="0" w:color="auto"/>
        <w:bottom w:val="none" w:sz="0" w:space="0" w:color="auto"/>
        <w:right w:val="none" w:sz="0" w:space="0" w:color="auto"/>
      </w:divBdr>
      <w:divsChild>
        <w:div w:id="2004895420">
          <w:marLeft w:val="0"/>
          <w:marRight w:val="0"/>
          <w:marTop w:val="72"/>
          <w:marBottom w:val="0"/>
          <w:divBdr>
            <w:top w:val="none" w:sz="0" w:space="0" w:color="auto"/>
            <w:left w:val="none" w:sz="0" w:space="0" w:color="auto"/>
            <w:bottom w:val="none" w:sz="0" w:space="0" w:color="auto"/>
            <w:right w:val="none" w:sz="0" w:space="0" w:color="auto"/>
          </w:divBdr>
        </w:div>
        <w:div w:id="941495907">
          <w:marLeft w:val="0"/>
          <w:marRight w:val="0"/>
          <w:marTop w:val="72"/>
          <w:marBottom w:val="0"/>
          <w:divBdr>
            <w:top w:val="none" w:sz="0" w:space="0" w:color="auto"/>
            <w:left w:val="none" w:sz="0" w:space="0" w:color="auto"/>
            <w:bottom w:val="none" w:sz="0" w:space="0" w:color="auto"/>
            <w:right w:val="none" w:sz="0" w:space="0" w:color="auto"/>
          </w:divBdr>
        </w:div>
      </w:divsChild>
    </w:div>
    <w:div w:id="1707018743">
      <w:bodyDiv w:val="1"/>
      <w:marLeft w:val="0"/>
      <w:marRight w:val="0"/>
      <w:marTop w:val="0"/>
      <w:marBottom w:val="0"/>
      <w:divBdr>
        <w:top w:val="none" w:sz="0" w:space="0" w:color="auto"/>
        <w:left w:val="none" w:sz="0" w:space="0" w:color="auto"/>
        <w:bottom w:val="none" w:sz="0" w:space="0" w:color="auto"/>
        <w:right w:val="none" w:sz="0" w:space="0" w:color="auto"/>
      </w:divBdr>
    </w:div>
    <w:div w:id="1738479578">
      <w:bodyDiv w:val="1"/>
      <w:marLeft w:val="0"/>
      <w:marRight w:val="0"/>
      <w:marTop w:val="0"/>
      <w:marBottom w:val="0"/>
      <w:divBdr>
        <w:top w:val="none" w:sz="0" w:space="0" w:color="auto"/>
        <w:left w:val="none" w:sz="0" w:space="0" w:color="auto"/>
        <w:bottom w:val="none" w:sz="0" w:space="0" w:color="auto"/>
        <w:right w:val="none" w:sz="0" w:space="0" w:color="auto"/>
      </w:divBdr>
    </w:div>
    <w:div w:id="1768379841">
      <w:bodyDiv w:val="1"/>
      <w:marLeft w:val="0"/>
      <w:marRight w:val="0"/>
      <w:marTop w:val="0"/>
      <w:marBottom w:val="0"/>
      <w:divBdr>
        <w:top w:val="none" w:sz="0" w:space="0" w:color="auto"/>
        <w:left w:val="none" w:sz="0" w:space="0" w:color="auto"/>
        <w:bottom w:val="none" w:sz="0" w:space="0" w:color="auto"/>
        <w:right w:val="none" w:sz="0" w:space="0" w:color="auto"/>
      </w:divBdr>
    </w:div>
    <w:div w:id="1847206475">
      <w:bodyDiv w:val="1"/>
      <w:marLeft w:val="0"/>
      <w:marRight w:val="0"/>
      <w:marTop w:val="0"/>
      <w:marBottom w:val="0"/>
      <w:divBdr>
        <w:top w:val="none" w:sz="0" w:space="0" w:color="auto"/>
        <w:left w:val="none" w:sz="0" w:space="0" w:color="auto"/>
        <w:bottom w:val="none" w:sz="0" w:space="0" w:color="auto"/>
        <w:right w:val="none" w:sz="0" w:space="0" w:color="auto"/>
      </w:divBdr>
      <w:divsChild>
        <w:div w:id="1506750806">
          <w:marLeft w:val="0"/>
          <w:marRight w:val="0"/>
          <w:marTop w:val="72"/>
          <w:marBottom w:val="0"/>
          <w:divBdr>
            <w:top w:val="none" w:sz="0" w:space="0" w:color="auto"/>
            <w:left w:val="none" w:sz="0" w:space="0" w:color="auto"/>
            <w:bottom w:val="none" w:sz="0" w:space="0" w:color="auto"/>
            <w:right w:val="none" w:sz="0" w:space="0" w:color="auto"/>
          </w:divBdr>
        </w:div>
        <w:div w:id="1494298707">
          <w:marLeft w:val="0"/>
          <w:marRight w:val="0"/>
          <w:marTop w:val="72"/>
          <w:marBottom w:val="0"/>
          <w:divBdr>
            <w:top w:val="none" w:sz="0" w:space="0" w:color="auto"/>
            <w:left w:val="none" w:sz="0" w:space="0" w:color="auto"/>
            <w:bottom w:val="none" w:sz="0" w:space="0" w:color="auto"/>
            <w:right w:val="none" w:sz="0" w:space="0" w:color="auto"/>
          </w:divBdr>
        </w:div>
        <w:div w:id="22169134">
          <w:marLeft w:val="0"/>
          <w:marRight w:val="0"/>
          <w:marTop w:val="72"/>
          <w:marBottom w:val="0"/>
          <w:divBdr>
            <w:top w:val="none" w:sz="0" w:space="0" w:color="auto"/>
            <w:left w:val="none" w:sz="0" w:space="0" w:color="auto"/>
            <w:bottom w:val="none" w:sz="0" w:space="0" w:color="auto"/>
            <w:right w:val="none" w:sz="0" w:space="0" w:color="auto"/>
          </w:divBdr>
        </w:div>
      </w:divsChild>
    </w:div>
    <w:div w:id="1850288953">
      <w:bodyDiv w:val="1"/>
      <w:marLeft w:val="0"/>
      <w:marRight w:val="0"/>
      <w:marTop w:val="0"/>
      <w:marBottom w:val="0"/>
      <w:divBdr>
        <w:top w:val="none" w:sz="0" w:space="0" w:color="auto"/>
        <w:left w:val="none" w:sz="0" w:space="0" w:color="auto"/>
        <w:bottom w:val="none" w:sz="0" w:space="0" w:color="auto"/>
        <w:right w:val="none" w:sz="0" w:space="0" w:color="auto"/>
      </w:divBdr>
    </w:div>
    <w:div w:id="1911036843">
      <w:bodyDiv w:val="1"/>
      <w:marLeft w:val="0"/>
      <w:marRight w:val="0"/>
      <w:marTop w:val="0"/>
      <w:marBottom w:val="0"/>
      <w:divBdr>
        <w:top w:val="none" w:sz="0" w:space="0" w:color="auto"/>
        <w:left w:val="none" w:sz="0" w:space="0" w:color="auto"/>
        <w:bottom w:val="none" w:sz="0" w:space="0" w:color="auto"/>
        <w:right w:val="none" w:sz="0" w:space="0" w:color="auto"/>
      </w:divBdr>
      <w:divsChild>
        <w:div w:id="502941781">
          <w:marLeft w:val="0"/>
          <w:marRight w:val="0"/>
          <w:marTop w:val="0"/>
          <w:marBottom w:val="0"/>
          <w:divBdr>
            <w:top w:val="none" w:sz="0" w:space="0" w:color="auto"/>
            <w:left w:val="none" w:sz="0" w:space="0" w:color="auto"/>
            <w:bottom w:val="none" w:sz="0" w:space="0" w:color="auto"/>
            <w:right w:val="none" w:sz="0" w:space="0" w:color="auto"/>
          </w:divBdr>
          <w:divsChild>
            <w:div w:id="874200419">
              <w:marLeft w:val="0"/>
              <w:marRight w:val="0"/>
              <w:marTop w:val="240"/>
              <w:marBottom w:val="0"/>
              <w:divBdr>
                <w:top w:val="none" w:sz="0" w:space="0" w:color="auto"/>
                <w:left w:val="none" w:sz="0" w:space="0" w:color="auto"/>
                <w:bottom w:val="none" w:sz="0" w:space="0" w:color="auto"/>
                <w:right w:val="none" w:sz="0" w:space="0" w:color="auto"/>
              </w:divBdr>
              <w:divsChild>
                <w:div w:id="2008248993">
                  <w:marLeft w:val="0"/>
                  <w:marRight w:val="0"/>
                  <w:marTop w:val="0"/>
                  <w:marBottom w:val="240"/>
                  <w:divBdr>
                    <w:top w:val="none" w:sz="0" w:space="0" w:color="auto"/>
                    <w:left w:val="none" w:sz="0" w:space="0" w:color="auto"/>
                    <w:bottom w:val="none" w:sz="0" w:space="0" w:color="auto"/>
                    <w:right w:val="none" w:sz="0" w:space="0" w:color="auto"/>
                  </w:divBdr>
                  <w:divsChild>
                    <w:div w:id="1391880622">
                      <w:marLeft w:val="0"/>
                      <w:marRight w:val="0"/>
                      <w:marTop w:val="72"/>
                      <w:marBottom w:val="0"/>
                      <w:divBdr>
                        <w:top w:val="none" w:sz="0" w:space="0" w:color="auto"/>
                        <w:left w:val="none" w:sz="0" w:space="0" w:color="auto"/>
                        <w:bottom w:val="none" w:sz="0" w:space="0" w:color="auto"/>
                        <w:right w:val="none" w:sz="0" w:space="0" w:color="auto"/>
                      </w:divBdr>
                    </w:div>
                    <w:div w:id="19219137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sChild>
    </w:div>
    <w:div w:id="1978337677">
      <w:bodyDiv w:val="1"/>
      <w:marLeft w:val="0"/>
      <w:marRight w:val="0"/>
      <w:marTop w:val="0"/>
      <w:marBottom w:val="0"/>
      <w:divBdr>
        <w:top w:val="none" w:sz="0" w:space="0" w:color="auto"/>
        <w:left w:val="none" w:sz="0" w:space="0" w:color="auto"/>
        <w:bottom w:val="none" w:sz="0" w:space="0" w:color="auto"/>
        <w:right w:val="none" w:sz="0" w:space="0" w:color="auto"/>
      </w:divBdr>
    </w:div>
    <w:div w:id="2147047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ia.ezamowienia.gov.pl/pod/2021/10/Oferty-5.2.pdf"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mailto:info@pzd.sanok.pl" TargetMode="External"/><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ezamowienia.gov.pl" TargetMode="External"/><Relationship Id="rId28" Type="http://schemas.openxmlformats.org/officeDocument/2006/relationships/footer" Target="footer2.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hyperlink" Target="https://ezamowienia.gov.pl" TargetMode="External"/><Relationship Id="rId27" Type="http://schemas.openxmlformats.org/officeDocument/2006/relationships/footer" Target="footer1.xml"/><Relationship Id="rId30" Type="http://schemas.openxmlformats.org/officeDocument/2006/relationships/footer" Target="footer3.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B94074F-8ED7-2443-8093-70A423C82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9095</Words>
  <Characters>60639</Characters>
  <Application>Microsoft Office Word</Application>
  <DocSecurity>0</DocSecurity>
  <Lines>505</Lines>
  <Paragraphs>139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69595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Katarzyna Baran</cp:lastModifiedBy>
  <cp:revision>2</cp:revision>
  <cp:lastPrinted>2025-01-02T06:16:00Z</cp:lastPrinted>
  <dcterms:created xsi:type="dcterms:W3CDTF">2025-11-27T08:31:00Z</dcterms:created>
  <dcterms:modified xsi:type="dcterms:W3CDTF">2025-11-27T08:31:00Z</dcterms:modified>
</cp:coreProperties>
</file>